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53C1FD83" w14:textId="77777777" w:rsidTr="00F320AA">
        <w:trPr>
          <w:cantSplit/>
        </w:trPr>
        <w:tc>
          <w:tcPr>
            <w:tcW w:w="1418" w:type="dxa"/>
            <w:vAlign w:val="center"/>
          </w:tcPr>
          <w:p w14:paraId="1E853E76" w14:textId="77777777" w:rsidR="00F320AA" w:rsidRPr="00DF23FC" w:rsidRDefault="00F320AA" w:rsidP="00F320AA">
            <w:pPr>
              <w:spacing w:before="0"/>
              <w:rPr>
                <w:rFonts w:ascii="Verdana" w:hAnsi="Verdana"/>
                <w:position w:val="6"/>
              </w:rPr>
            </w:pPr>
            <w:r>
              <w:rPr>
                <w:noProof/>
                <w:lang w:val="en-US"/>
              </w:rPr>
              <w:drawing>
                <wp:inline distT="0" distB="0" distL="0" distR="0" wp14:anchorId="1EE6936B" wp14:editId="0EB23E40">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78BA0410"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133AD9CB" w14:textId="77777777" w:rsidR="00F320AA" w:rsidRDefault="00EB0812" w:rsidP="00F320AA">
            <w:pPr>
              <w:spacing w:before="0" w:line="240" w:lineRule="atLeast"/>
            </w:pPr>
            <w:r>
              <w:rPr>
                <w:noProof/>
              </w:rPr>
              <w:drawing>
                <wp:inline distT="0" distB="0" distL="0" distR="0" wp14:anchorId="670AD093" wp14:editId="24F08181">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0FB561DC" w14:textId="77777777">
        <w:trPr>
          <w:cantSplit/>
        </w:trPr>
        <w:tc>
          <w:tcPr>
            <w:tcW w:w="6911" w:type="dxa"/>
            <w:gridSpan w:val="2"/>
            <w:tcBorders>
              <w:bottom w:val="single" w:sz="12" w:space="0" w:color="auto"/>
            </w:tcBorders>
          </w:tcPr>
          <w:p w14:paraId="54277057"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080DAD13" w14:textId="77777777" w:rsidR="00A066F1" w:rsidRPr="00617BE4" w:rsidRDefault="00A066F1" w:rsidP="00A066F1">
            <w:pPr>
              <w:spacing w:before="0" w:line="240" w:lineRule="atLeast"/>
              <w:rPr>
                <w:rFonts w:ascii="Verdana" w:hAnsi="Verdana"/>
                <w:szCs w:val="24"/>
              </w:rPr>
            </w:pPr>
          </w:p>
        </w:tc>
      </w:tr>
      <w:tr w:rsidR="00A066F1" w:rsidRPr="00C324A8" w14:paraId="5BDC44F7" w14:textId="77777777">
        <w:trPr>
          <w:cantSplit/>
        </w:trPr>
        <w:tc>
          <w:tcPr>
            <w:tcW w:w="6911" w:type="dxa"/>
            <w:gridSpan w:val="2"/>
            <w:tcBorders>
              <w:top w:val="single" w:sz="12" w:space="0" w:color="auto"/>
            </w:tcBorders>
          </w:tcPr>
          <w:p w14:paraId="3C77F1FD"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08B522C" w14:textId="77777777" w:rsidR="00A066F1" w:rsidRPr="00C324A8" w:rsidRDefault="00A066F1" w:rsidP="00A066F1">
            <w:pPr>
              <w:spacing w:before="0" w:line="240" w:lineRule="atLeast"/>
              <w:rPr>
                <w:rFonts w:ascii="Verdana" w:hAnsi="Verdana"/>
                <w:sz w:val="20"/>
              </w:rPr>
            </w:pPr>
          </w:p>
        </w:tc>
      </w:tr>
      <w:tr w:rsidR="00A066F1" w:rsidRPr="00C324A8" w14:paraId="757E7775" w14:textId="77777777">
        <w:trPr>
          <w:cantSplit/>
          <w:trHeight w:val="23"/>
        </w:trPr>
        <w:tc>
          <w:tcPr>
            <w:tcW w:w="6911" w:type="dxa"/>
            <w:gridSpan w:val="2"/>
            <w:shd w:val="clear" w:color="auto" w:fill="auto"/>
          </w:tcPr>
          <w:p w14:paraId="2C4E8F8C"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5CE5C334" w14:textId="69078859" w:rsidR="00A066F1" w:rsidRPr="00841216" w:rsidRDefault="0030191C" w:rsidP="00AA666F">
            <w:pPr>
              <w:tabs>
                <w:tab w:val="left" w:pos="851"/>
              </w:tabs>
              <w:spacing w:before="0" w:line="240" w:lineRule="atLeast"/>
              <w:rPr>
                <w:rFonts w:ascii="Verdana" w:hAnsi="Verdana"/>
                <w:sz w:val="20"/>
              </w:rPr>
            </w:pPr>
            <w:r w:rsidRPr="00301F58">
              <w:rPr>
                <w:rFonts w:ascii="Verdana" w:hAnsi="Verdana"/>
                <w:b/>
                <w:bCs/>
                <w:sz w:val="20"/>
                <w:lang w:val="it-IT"/>
              </w:rPr>
              <w:t>Doc. CPG(23)0</w:t>
            </w:r>
            <w:r w:rsidR="003C5E82">
              <w:rPr>
                <w:rFonts w:ascii="Verdana" w:hAnsi="Verdana"/>
                <w:b/>
                <w:bCs/>
                <w:sz w:val="20"/>
                <w:lang w:val="it-IT"/>
              </w:rPr>
              <w:t>36</w:t>
            </w:r>
            <w:r>
              <w:rPr>
                <w:rFonts w:ascii="Verdana" w:hAnsi="Verdana"/>
                <w:b/>
                <w:bCs/>
                <w:sz w:val="20"/>
                <w:lang w:val="it-IT"/>
              </w:rPr>
              <w:t xml:space="preserve"> </w:t>
            </w:r>
            <w:r w:rsidRPr="00301F58">
              <w:rPr>
                <w:rFonts w:ascii="Verdana" w:hAnsi="Verdana"/>
                <w:b/>
                <w:bCs/>
                <w:sz w:val="20"/>
                <w:lang w:val="it-IT"/>
              </w:rPr>
              <w:t xml:space="preserve">ANNEX </w:t>
            </w:r>
            <w:r>
              <w:rPr>
                <w:rFonts w:ascii="Verdana" w:hAnsi="Verdana"/>
                <w:b/>
                <w:bCs/>
                <w:sz w:val="20"/>
                <w:lang w:val="it-IT"/>
              </w:rPr>
              <w:t>V-04</w:t>
            </w:r>
            <w:ins w:id="2" w:author="CEPT" w:date="2023-06-06T10:58:00Z">
              <w:r w:rsidR="00495FBA">
                <w:rPr>
                  <w:rFonts w:ascii="Verdana" w:hAnsi="Verdana"/>
                  <w:b/>
                  <w:bCs/>
                  <w:sz w:val="20"/>
                  <w:lang w:val="it-IT"/>
                </w:rPr>
                <w:t>R1</w:t>
              </w:r>
            </w:ins>
            <w:r>
              <w:rPr>
                <w:rFonts w:ascii="Verdana" w:hAnsi="Verdana"/>
                <w:b/>
                <w:bCs/>
                <w:sz w:val="20"/>
                <w:lang w:val="it-IT"/>
              </w:rPr>
              <w:br/>
            </w:r>
            <w:r w:rsidR="00E55816">
              <w:rPr>
                <w:rFonts w:ascii="Verdana" w:hAnsi="Verdana"/>
                <w:b/>
                <w:sz w:val="20"/>
              </w:rPr>
              <w:t>Addendum 4 to</w:t>
            </w:r>
            <w:r w:rsidR="00E55816">
              <w:rPr>
                <w:rFonts w:ascii="Verdana" w:hAnsi="Verdana"/>
                <w:b/>
                <w:sz w:val="20"/>
              </w:rPr>
              <w:br/>
              <w:t>Document 4795</w:t>
            </w:r>
            <w:r w:rsidR="00A066F1" w:rsidRPr="00841216">
              <w:rPr>
                <w:rFonts w:ascii="Verdana" w:hAnsi="Verdana"/>
                <w:b/>
                <w:sz w:val="20"/>
              </w:rPr>
              <w:t>-</w:t>
            </w:r>
            <w:r w:rsidR="005E10C9" w:rsidRPr="00841216">
              <w:rPr>
                <w:rFonts w:ascii="Verdana" w:hAnsi="Verdana"/>
                <w:b/>
                <w:sz w:val="20"/>
              </w:rPr>
              <w:t>E</w:t>
            </w:r>
          </w:p>
        </w:tc>
      </w:tr>
      <w:tr w:rsidR="00A066F1" w:rsidRPr="00C324A8" w14:paraId="7575C290" w14:textId="77777777">
        <w:trPr>
          <w:cantSplit/>
          <w:trHeight w:val="23"/>
        </w:trPr>
        <w:tc>
          <w:tcPr>
            <w:tcW w:w="6911" w:type="dxa"/>
            <w:gridSpan w:val="2"/>
            <w:shd w:val="clear" w:color="auto" w:fill="auto"/>
          </w:tcPr>
          <w:p w14:paraId="0FB9ADFB"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0"/>
            <w:bookmarkEnd w:id="1"/>
          </w:p>
        </w:tc>
        <w:tc>
          <w:tcPr>
            <w:tcW w:w="3120" w:type="dxa"/>
            <w:gridSpan w:val="2"/>
          </w:tcPr>
          <w:p w14:paraId="61542E01"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1 May 2023</w:t>
            </w:r>
          </w:p>
        </w:tc>
      </w:tr>
      <w:tr w:rsidR="00A066F1" w:rsidRPr="00C324A8" w14:paraId="54E0FBF1" w14:textId="77777777">
        <w:trPr>
          <w:cantSplit/>
          <w:trHeight w:val="23"/>
        </w:trPr>
        <w:tc>
          <w:tcPr>
            <w:tcW w:w="6911" w:type="dxa"/>
            <w:gridSpan w:val="2"/>
            <w:shd w:val="clear" w:color="auto" w:fill="auto"/>
          </w:tcPr>
          <w:p w14:paraId="41B60539"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7EF33FBC"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45B702A7" w14:textId="77777777" w:rsidTr="00025864">
        <w:trPr>
          <w:cantSplit/>
          <w:trHeight w:val="23"/>
        </w:trPr>
        <w:tc>
          <w:tcPr>
            <w:tcW w:w="10031" w:type="dxa"/>
            <w:gridSpan w:val="4"/>
            <w:shd w:val="clear" w:color="auto" w:fill="auto"/>
          </w:tcPr>
          <w:p w14:paraId="562E3513" w14:textId="77777777" w:rsidR="00A066F1" w:rsidRPr="00C324A8" w:rsidRDefault="00A066F1" w:rsidP="00A066F1">
            <w:pPr>
              <w:tabs>
                <w:tab w:val="left" w:pos="993"/>
              </w:tabs>
              <w:spacing w:before="0"/>
              <w:rPr>
                <w:rFonts w:ascii="Verdana" w:hAnsi="Verdana"/>
                <w:b/>
                <w:sz w:val="20"/>
              </w:rPr>
            </w:pPr>
          </w:p>
        </w:tc>
      </w:tr>
      <w:tr w:rsidR="00E55816" w:rsidRPr="00C324A8" w14:paraId="6DEB834B" w14:textId="77777777" w:rsidTr="00025864">
        <w:trPr>
          <w:cantSplit/>
          <w:trHeight w:val="23"/>
        </w:trPr>
        <w:tc>
          <w:tcPr>
            <w:tcW w:w="10031" w:type="dxa"/>
            <w:gridSpan w:val="4"/>
            <w:shd w:val="clear" w:color="auto" w:fill="auto"/>
          </w:tcPr>
          <w:p w14:paraId="18ED97F6" w14:textId="77777777" w:rsidR="00E55816" w:rsidRDefault="00884D60" w:rsidP="00E55816">
            <w:pPr>
              <w:pStyle w:val="Source"/>
            </w:pPr>
            <w:r>
              <w:t>European Common Proposals</w:t>
            </w:r>
          </w:p>
        </w:tc>
      </w:tr>
      <w:tr w:rsidR="00E55816" w:rsidRPr="00C324A8" w14:paraId="748A2951" w14:textId="77777777" w:rsidTr="00025864">
        <w:trPr>
          <w:cantSplit/>
          <w:trHeight w:val="23"/>
        </w:trPr>
        <w:tc>
          <w:tcPr>
            <w:tcW w:w="10031" w:type="dxa"/>
            <w:gridSpan w:val="4"/>
            <w:shd w:val="clear" w:color="auto" w:fill="auto"/>
          </w:tcPr>
          <w:p w14:paraId="7F18C6A8" w14:textId="77777777" w:rsidR="00E55816" w:rsidRDefault="007D5320" w:rsidP="00E55816">
            <w:pPr>
              <w:pStyle w:val="Title1"/>
            </w:pPr>
            <w:r>
              <w:t>Proposals for the work of the conference</w:t>
            </w:r>
          </w:p>
        </w:tc>
      </w:tr>
      <w:tr w:rsidR="00E55816" w:rsidRPr="00C324A8" w14:paraId="45DBDE60" w14:textId="77777777" w:rsidTr="00025864">
        <w:trPr>
          <w:cantSplit/>
          <w:trHeight w:val="23"/>
        </w:trPr>
        <w:tc>
          <w:tcPr>
            <w:tcW w:w="10031" w:type="dxa"/>
            <w:gridSpan w:val="4"/>
            <w:shd w:val="clear" w:color="auto" w:fill="auto"/>
          </w:tcPr>
          <w:p w14:paraId="7360063A" w14:textId="77777777" w:rsidR="00E55816" w:rsidRDefault="00E55816" w:rsidP="00E55816">
            <w:pPr>
              <w:pStyle w:val="Title2"/>
            </w:pPr>
          </w:p>
        </w:tc>
      </w:tr>
      <w:tr w:rsidR="00A538A6" w:rsidRPr="00C324A8" w14:paraId="4B3D7204" w14:textId="77777777" w:rsidTr="00025864">
        <w:trPr>
          <w:cantSplit/>
          <w:trHeight w:val="23"/>
        </w:trPr>
        <w:tc>
          <w:tcPr>
            <w:tcW w:w="10031" w:type="dxa"/>
            <w:gridSpan w:val="4"/>
            <w:shd w:val="clear" w:color="auto" w:fill="auto"/>
          </w:tcPr>
          <w:p w14:paraId="1EEED3BB" w14:textId="77777777" w:rsidR="00A538A6" w:rsidRDefault="004B13CB" w:rsidP="004B13CB">
            <w:pPr>
              <w:pStyle w:val="Agendaitem"/>
            </w:pPr>
            <w:r>
              <w:t xml:space="preserve">Agenda </w:t>
            </w:r>
            <w:proofErr w:type="spellStart"/>
            <w:r>
              <w:t>item</w:t>
            </w:r>
            <w:proofErr w:type="spellEnd"/>
            <w:r>
              <w:t xml:space="preserve"> 1.4</w:t>
            </w:r>
          </w:p>
        </w:tc>
      </w:tr>
    </w:tbl>
    <w:bookmarkEnd w:id="5"/>
    <w:bookmarkEnd w:id="6"/>
    <w:p w14:paraId="0F4BEF6E" w14:textId="77777777" w:rsidR="00187BD9" w:rsidRPr="00CB4A93" w:rsidRDefault="00F614A8" w:rsidP="0045282F">
      <w:r>
        <w:rPr>
          <w:bCs/>
        </w:rPr>
        <w:t>1.4</w:t>
      </w:r>
      <w:r>
        <w:rPr>
          <w:b/>
        </w:rPr>
        <w:tab/>
      </w:r>
      <w:r>
        <w:t xml:space="preserve">to consider, in accordance with Resolution </w:t>
      </w:r>
      <w:r>
        <w:rPr>
          <w:rFonts w:eastAsia="SimSun" w:cs="Traditional Arabic"/>
          <w:b/>
          <w:bCs/>
        </w:rPr>
        <w:t>247</w:t>
      </w:r>
      <w:r>
        <w:rPr>
          <w:b/>
        </w:rPr>
        <w:t xml:space="preserve"> (WRC</w:t>
      </w:r>
      <w:r>
        <w:rPr>
          <w:b/>
        </w:rPr>
        <w:noBreakHyphen/>
        <w:t>19)</w:t>
      </w:r>
      <w:r>
        <w:t xml:space="preserve">, the use of high-altitude platform stations as IMT base stations (HIBS) in the mobile service in certain frequency bands below 2.7 GHz already identified for IMT, on a global or regional level; </w:t>
      </w:r>
    </w:p>
    <w:p w14:paraId="710391A7" w14:textId="6FE556F2" w:rsidR="00F76943" w:rsidRPr="003C5E82" w:rsidRDefault="00F76943" w:rsidP="00F76943">
      <w:pPr>
        <w:pStyle w:val="Headingb"/>
        <w:rPr>
          <w:lang w:val="en-US"/>
        </w:rPr>
      </w:pPr>
      <w:r w:rsidRPr="003C5E82">
        <w:rPr>
          <w:lang w:val="en-US"/>
        </w:rPr>
        <w:t>Introduction</w:t>
      </w:r>
    </w:p>
    <w:p w14:paraId="202A02C9" w14:textId="12AB90D7" w:rsidR="00F76943" w:rsidRPr="00540DAA" w:rsidRDefault="00F76943" w:rsidP="00F76943">
      <w:r w:rsidRPr="00493452">
        <w:t xml:space="preserve">This European Common Proposal is to propose regulatory provisions applying to </w:t>
      </w:r>
      <w:r>
        <w:t xml:space="preserve">high-altitude platform stations as IMT base stations (HIBS) </w:t>
      </w:r>
      <w:r w:rsidRPr="00493452">
        <w:t xml:space="preserve">in order to enable their use </w:t>
      </w:r>
      <w:r>
        <w:t>in</w:t>
      </w:r>
      <w:r w:rsidRPr="00493452">
        <w:t xml:space="preserve"> the frequency bands 694-960 MHz, 1 710-1 885 MHz and 2 500-2 690 MHz while protecting other services and applications in these frequency bands as well as in the adjacent bands. </w:t>
      </w:r>
      <w:r w:rsidRPr="00540DAA">
        <w:t>Under the same line, the conditions pertaining to the IMT applications using high altitude platform stations (HAPS) as base stations as currently defined through RR N</w:t>
      </w:r>
      <w:r>
        <w:t>o.</w:t>
      </w:r>
      <w:r w:rsidRPr="00540DAA">
        <w:t xml:space="preserve"> </w:t>
      </w:r>
      <w:r w:rsidRPr="00F76943">
        <w:rPr>
          <w:b/>
          <w:bCs/>
        </w:rPr>
        <w:t>5.388A</w:t>
      </w:r>
      <w:r w:rsidRPr="00540DAA">
        <w:t xml:space="preserve"> and Resolution </w:t>
      </w:r>
      <w:r w:rsidRPr="00F76943">
        <w:rPr>
          <w:b/>
          <w:bCs/>
        </w:rPr>
        <w:t>221 (Rev. WRC-07)</w:t>
      </w:r>
      <w:r w:rsidRPr="00540DAA">
        <w:t xml:space="preserve"> are also proposed to be revised.</w:t>
      </w:r>
    </w:p>
    <w:p w14:paraId="06B9A5D3" w14:textId="7AF7E9E1" w:rsidR="00F76943" w:rsidRDefault="00F76943" w:rsidP="00F76943">
      <w:r w:rsidRPr="00540DAA">
        <w:t xml:space="preserve">The regulatory provisions proposed by CEPT to ensure protection of other services are of three different </w:t>
      </w:r>
      <w:proofErr w:type="gramStart"/>
      <w:r w:rsidRPr="00540DAA">
        <w:t>nature</w:t>
      </w:r>
      <w:proofErr w:type="gramEnd"/>
      <w:r w:rsidRPr="00540DAA">
        <w:t xml:space="preserve"> applying</w:t>
      </w:r>
      <w:r>
        <w:t>,</w:t>
      </w:r>
      <w:r w:rsidRPr="00540DAA">
        <w:t xml:space="preserve"> as appropriate, specific geographical coordination, in-band or adjacent band pfd masks and limitation of the HIBS emissions to a specific direction.</w:t>
      </w:r>
    </w:p>
    <w:p w14:paraId="1B1B4A19" w14:textId="77777777" w:rsidR="00F76943" w:rsidRDefault="00F76943" w:rsidP="00F76943">
      <w:r>
        <w:t>The use by HIBS of these bands should be on a non-protection basis, since studies have not addressed the risk that HIBS may require more protection than conventional IMT base stations.</w:t>
      </w:r>
    </w:p>
    <w:p w14:paraId="00F66EA3" w14:textId="77777777" w:rsidR="00F76943" w:rsidRDefault="00F76943" w:rsidP="00F76943">
      <w:r>
        <w:t xml:space="preserve">It is proposed that the use of HIBS </w:t>
      </w:r>
      <w:r w:rsidRPr="00833FC9">
        <w:t xml:space="preserve">should be enabled at </w:t>
      </w:r>
      <w:r>
        <w:t>an altitude lower than 20 km, down to a minimum of 18 km, since ITU-R studies have confirmed that there is a negligible difference in terms of impact to other services.</w:t>
      </w:r>
    </w:p>
    <w:p w14:paraId="08FF169F" w14:textId="1E275D3E" w:rsidR="00F76943" w:rsidRPr="00134898" w:rsidRDefault="00F76943" w:rsidP="00F76943">
      <w:r w:rsidRPr="001935B6">
        <w:t>CEPT is of the view that there needs to be a pfd limit for the protection of broadcasting and not a coordination trigger</w:t>
      </w:r>
      <w:r>
        <w:t>,</w:t>
      </w:r>
      <w:r w:rsidRPr="001935B6">
        <w:t xml:space="preserve"> since that would allow an alternative coordination procedure for the band 694</w:t>
      </w:r>
      <w:r>
        <w:noBreakHyphen/>
      </w:r>
      <w:r w:rsidRPr="001935B6">
        <w:t>960 MHz.</w:t>
      </w:r>
    </w:p>
    <w:p w14:paraId="016B9CD6" w14:textId="663772BA" w:rsidR="00F76943" w:rsidRPr="00871A11" w:rsidRDefault="00F76943" w:rsidP="00F76943">
      <w:pPr>
        <w:pStyle w:val="Headingb"/>
        <w:rPr>
          <w:lang w:val="en-GB"/>
        </w:rPr>
      </w:pPr>
      <w:r w:rsidRPr="00871A11">
        <w:rPr>
          <w:lang w:val="en-GB"/>
        </w:rPr>
        <w:t>Proposals</w:t>
      </w:r>
    </w:p>
    <w:p w14:paraId="2B4AC54D" w14:textId="77777777" w:rsidR="00187BD9" w:rsidRPr="00871A11" w:rsidRDefault="00187BD9" w:rsidP="00187BD9">
      <w:pPr>
        <w:tabs>
          <w:tab w:val="clear" w:pos="1134"/>
          <w:tab w:val="clear" w:pos="1871"/>
          <w:tab w:val="clear" w:pos="2268"/>
        </w:tabs>
        <w:overflowPunct/>
        <w:autoSpaceDE/>
        <w:autoSpaceDN/>
        <w:adjustRightInd/>
        <w:spacing w:before="0"/>
        <w:textAlignment w:val="auto"/>
      </w:pPr>
      <w:r w:rsidRPr="00871A11">
        <w:br w:type="page"/>
      </w:r>
    </w:p>
    <w:p w14:paraId="6E7FF735" w14:textId="77777777" w:rsidR="007F1392" w:rsidRPr="003C04F1" w:rsidRDefault="00F614A8" w:rsidP="007F1392">
      <w:pPr>
        <w:pStyle w:val="ArtNo"/>
        <w:spacing w:before="0"/>
      </w:pPr>
      <w:bookmarkStart w:id="7" w:name="_Toc42842383"/>
      <w:r w:rsidRPr="003C04F1">
        <w:lastRenderedPageBreak/>
        <w:t xml:space="preserve">ARTICLE </w:t>
      </w:r>
      <w:r w:rsidRPr="003C04F1">
        <w:rPr>
          <w:rStyle w:val="href"/>
          <w:rFonts w:eastAsiaTheme="majorEastAsia"/>
          <w:color w:val="000000"/>
        </w:rPr>
        <w:t>5</w:t>
      </w:r>
      <w:bookmarkEnd w:id="7"/>
    </w:p>
    <w:p w14:paraId="3E3B9D19" w14:textId="77777777" w:rsidR="007F1392" w:rsidRPr="003C04F1" w:rsidRDefault="00F614A8" w:rsidP="007F1392">
      <w:pPr>
        <w:pStyle w:val="Arttitle"/>
      </w:pPr>
      <w:bookmarkStart w:id="8" w:name="_Toc327956583"/>
      <w:bookmarkStart w:id="9" w:name="_Toc42842384"/>
      <w:r w:rsidRPr="003C04F1">
        <w:t>Frequency allocations</w:t>
      </w:r>
      <w:bookmarkEnd w:id="8"/>
      <w:bookmarkEnd w:id="9"/>
    </w:p>
    <w:p w14:paraId="100690D7" w14:textId="77777777" w:rsidR="007F1392" w:rsidRPr="003C04F1" w:rsidRDefault="00F614A8"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66EF49E4" w14:textId="7F9E328A" w:rsidR="00FA4856" w:rsidRDefault="00F614A8">
      <w:pPr>
        <w:pStyle w:val="Proposal"/>
      </w:pPr>
      <w:r>
        <w:t>MOD</w:t>
      </w:r>
      <w:r>
        <w:tab/>
        <w:t>EUR/</w:t>
      </w:r>
      <w:r w:rsidR="0000484E">
        <w:t>XXXX</w:t>
      </w:r>
      <w:r>
        <w:t>A4/1</w:t>
      </w:r>
    </w:p>
    <w:p w14:paraId="04F29C1A" w14:textId="77777777" w:rsidR="007F1392" w:rsidRPr="003C04F1" w:rsidRDefault="00F614A8" w:rsidP="007F1392">
      <w:pPr>
        <w:pStyle w:val="Tabletitle"/>
      </w:pPr>
      <w:r w:rsidRPr="003C04F1">
        <w:t>460-890 MHz</w:t>
      </w:r>
    </w:p>
    <w:tbl>
      <w:tblPr>
        <w:tblW w:w="9307" w:type="dxa"/>
        <w:jc w:val="center"/>
        <w:tblLayout w:type="fixed"/>
        <w:tblCellMar>
          <w:left w:w="107" w:type="dxa"/>
          <w:right w:w="107" w:type="dxa"/>
        </w:tblCellMar>
        <w:tblLook w:val="0000" w:firstRow="0" w:lastRow="0" w:firstColumn="0" w:lastColumn="0" w:noHBand="0" w:noVBand="0"/>
      </w:tblPr>
      <w:tblGrid>
        <w:gridCol w:w="3100"/>
        <w:gridCol w:w="3101"/>
        <w:gridCol w:w="3099"/>
        <w:gridCol w:w="7"/>
      </w:tblGrid>
      <w:tr w:rsidR="007F1392" w:rsidRPr="003C04F1" w14:paraId="4D24A43D" w14:textId="77777777" w:rsidTr="0042528A">
        <w:trPr>
          <w:cantSplit/>
          <w:jc w:val="center"/>
        </w:trPr>
        <w:tc>
          <w:tcPr>
            <w:tcW w:w="9307" w:type="dxa"/>
            <w:gridSpan w:val="4"/>
            <w:tcBorders>
              <w:top w:val="single" w:sz="6" w:space="0" w:color="auto"/>
              <w:left w:val="single" w:sz="6" w:space="0" w:color="auto"/>
              <w:bottom w:val="single" w:sz="6" w:space="0" w:color="auto"/>
              <w:right w:val="single" w:sz="6" w:space="0" w:color="auto"/>
            </w:tcBorders>
          </w:tcPr>
          <w:p w14:paraId="6A5B56FA" w14:textId="77777777" w:rsidR="007F1392" w:rsidRPr="003C04F1" w:rsidRDefault="00F614A8" w:rsidP="007F1392">
            <w:pPr>
              <w:pStyle w:val="Tablehead"/>
            </w:pPr>
            <w:r w:rsidRPr="003C04F1">
              <w:t>Allocation to services</w:t>
            </w:r>
          </w:p>
        </w:tc>
      </w:tr>
      <w:tr w:rsidR="007F1392" w:rsidRPr="003C04F1" w14:paraId="47250FF1" w14:textId="77777777" w:rsidTr="0042528A">
        <w:trPr>
          <w:cantSplit/>
          <w:jc w:val="center"/>
        </w:trPr>
        <w:tc>
          <w:tcPr>
            <w:tcW w:w="3100" w:type="dxa"/>
            <w:tcBorders>
              <w:top w:val="single" w:sz="6" w:space="0" w:color="auto"/>
              <w:left w:val="single" w:sz="6" w:space="0" w:color="auto"/>
              <w:bottom w:val="single" w:sz="6" w:space="0" w:color="auto"/>
              <w:right w:val="single" w:sz="6" w:space="0" w:color="auto"/>
            </w:tcBorders>
          </w:tcPr>
          <w:p w14:paraId="11BD95D3" w14:textId="77777777" w:rsidR="007F1392" w:rsidRPr="003C04F1" w:rsidRDefault="00F614A8" w:rsidP="007F1392">
            <w:pPr>
              <w:pStyle w:val="Tablehead"/>
            </w:pPr>
            <w:r w:rsidRPr="003C04F1">
              <w:t>Region 1</w:t>
            </w:r>
          </w:p>
        </w:tc>
        <w:tc>
          <w:tcPr>
            <w:tcW w:w="3101" w:type="dxa"/>
            <w:tcBorders>
              <w:top w:val="single" w:sz="6" w:space="0" w:color="auto"/>
              <w:left w:val="single" w:sz="6" w:space="0" w:color="auto"/>
              <w:bottom w:val="single" w:sz="6" w:space="0" w:color="auto"/>
              <w:right w:val="single" w:sz="6" w:space="0" w:color="auto"/>
            </w:tcBorders>
          </w:tcPr>
          <w:p w14:paraId="31297514" w14:textId="77777777" w:rsidR="007F1392" w:rsidRPr="003C04F1" w:rsidRDefault="00F614A8" w:rsidP="007F1392">
            <w:pPr>
              <w:pStyle w:val="Tablehead"/>
            </w:pPr>
            <w:r w:rsidRPr="003C04F1">
              <w:t>Region 2</w:t>
            </w:r>
          </w:p>
        </w:tc>
        <w:tc>
          <w:tcPr>
            <w:tcW w:w="3106" w:type="dxa"/>
            <w:gridSpan w:val="2"/>
            <w:tcBorders>
              <w:top w:val="single" w:sz="6" w:space="0" w:color="auto"/>
              <w:left w:val="single" w:sz="6" w:space="0" w:color="auto"/>
              <w:bottom w:val="single" w:sz="6" w:space="0" w:color="auto"/>
              <w:right w:val="single" w:sz="6" w:space="0" w:color="auto"/>
            </w:tcBorders>
          </w:tcPr>
          <w:p w14:paraId="1E7D474D" w14:textId="77777777" w:rsidR="007F1392" w:rsidRPr="003C04F1" w:rsidRDefault="00F614A8" w:rsidP="007F1392">
            <w:pPr>
              <w:pStyle w:val="Tablehead"/>
            </w:pPr>
            <w:r w:rsidRPr="003C04F1">
              <w:t>Region 3</w:t>
            </w:r>
          </w:p>
        </w:tc>
      </w:tr>
      <w:tr w:rsidR="0042528A" w:rsidRPr="003C04F1" w14:paraId="03BA3269" w14:textId="77777777" w:rsidTr="0042528A">
        <w:tblPrEx>
          <w:tblLook w:val="04A0" w:firstRow="1" w:lastRow="0" w:firstColumn="1" w:lastColumn="0" w:noHBand="0" w:noVBand="1"/>
        </w:tblPrEx>
        <w:trPr>
          <w:gridAfter w:val="1"/>
          <w:wAfter w:w="7" w:type="dxa"/>
          <w:cantSplit/>
          <w:jc w:val="center"/>
        </w:trPr>
        <w:tc>
          <w:tcPr>
            <w:tcW w:w="3100" w:type="dxa"/>
            <w:vMerge w:val="restart"/>
            <w:tcBorders>
              <w:top w:val="single" w:sz="6" w:space="0" w:color="auto"/>
              <w:left w:val="single" w:sz="6" w:space="0" w:color="auto"/>
              <w:bottom w:val="single" w:sz="4" w:space="0" w:color="auto"/>
              <w:right w:val="single" w:sz="6" w:space="0" w:color="auto"/>
            </w:tcBorders>
          </w:tcPr>
          <w:p w14:paraId="5474AB20" w14:textId="77777777" w:rsidR="0042528A" w:rsidRPr="003C04F1" w:rsidRDefault="00F614A8" w:rsidP="007F1392">
            <w:pPr>
              <w:pStyle w:val="TableTextS5"/>
              <w:rPr>
                <w:rStyle w:val="Tablefreq"/>
              </w:rPr>
            </w:pPr>
            <w:r w:rsidRPr="003C04F1">
              <w:rPr>
                <w:rStyle w:val="Tablefreq"/>
              </w:rPr>
              <w:t>470-694</w:t>
            </w:r>
          </w:p>
          <w:p w14:paraId="1AD5BF85" w14:textId="77777777" w:rsidR="0042528A" w:rsidRPr="003C04F1" w:rsidRDefault="00F614A8" w:rsidP="007F1392">
            <w:pPr>
              <w:pStyle w:val="TableTextS5"/>
            </w:pPr>
            <w:r w:rsidRPr="003C04F1">
              <w:t>BROADCASTING</w:t>
            </w:r>
          </w:p>
          <w:p w14:paraId="15212371" w14:textId="77777777" w:rsidR="0042528A" w:rsidRPr="003C04F1" w:rsidRDefault="00495FBA" w:rsidP="007F1392">
            <w:pPr>
              <w:pStyle w:val="TableTextS5"/>
            </w:pPr>
          </w:p>
          <w:p w14:paraId="33595C86" w14:textId="77777777" w:rsidR="0042528A" w:rsidRPr="003C04F1" w:rsidRDefault="00495FBA" w:rsidP="007F1392">
            <w:pPr>
              <w:pStyle w:val="TableTextS5"/>
            </w:pPr>
          </w:p>
          <w:p w14:paraId="063F5C8C" w14:textId="77777777" w:rsidR="0042528A" w:rsidRPr="003C04F1" w:rsidRDefault="00495FBA" w:rsidP="007F1392">
            <w:pPr>
              <w:pStyle w:val="TableTextS5"/>
            </w:pPr>
          </w:p>
          <w:p w14:paraId="47CE0E7F" w14:textId="77777777" w:rsidR="0042528A" w:rsidRPr="003C04F1" w:rsidRDefault="00495FBA" w:rsidP="007F1392">
            <w:pPr>
              <w:pStyle w:val="TableTextS5"/>
            </w:pPr>
          </w:p>
          <w:p w14:paraId="470EFB59" w14:textId="77777777" w:rsidR="0042528A" w:rsidRPr="003C04F1" w:rsidRDefault="00495FBA" w:rsidP="007F1392">
            <w:pPr>
              <w:pStyle w:val="TableTextS5"/>
            </w:pPr>
          </w:p>
          <w:p w14:paraId="24CD5DAD" w14:textId="77777777" w:rsidR="0042528A" w:rsidRPr="003C04F1" w:rsidRDefault="00495FBA" w:rsidP="007F1392">
            <w:pPr>
              <w:pStyle w:val="TableTextS5"/>
              <w:rPr>
                <w:rStyle w:val="Artref"/>
                <w:color w:val="000000"/>
              </w:rPr>
            </w:pPr>
          </w:p>
          <w:p w14:paraId="758F6F3D" w14:textId="77777777" w:rsidR="0042528A" w:rsidRPr="003C04F1" w:rsidRDefault="00495FBA" w:rsidP="007F1392">
            <w:pPr>
              <w:pStyle w:val="TableTextS5"/>
              <w:rPr>
                <w:rStyle w:val="Artref"/>
                <w:color w:val="000000"/>
              </w:rPr>
            </w:pPr>
          </w:p>
          <w:p w14:paraId="1AAB7C9C" w14:textId="77777777" w:rsidR="0042528A" w:rsidRPr="003C04F1" w:rsidRDefault="00495FBA" w:rsidP="007F1392">
            <w:pPr>
              <w:pStyle w:val="TableTextS5"/>
              <w:rPr>
                <w:rStyle w:val="Artref"/>
                <w:color w:val="000000"/>
              </w:rPr>
            </w:pPr>
          </w:p>
          <w:p w14:paraId="3FD8337B" w14:textId="77777777" w:rsidR="0042528A" w:rsidRPr="003C04F1" w:rsidRDefault="00495FBA" w:rsidP="007F1392">
            <w:pPr>
              <w:pStyle w:val="TableTextS5"/>
              <w:rPr>
                <w:rStyle w:val="Artref"/>
                <w:color w:val="000000"/>
              </w:rPr>
            </w:pPr>
          </w:p>
          <w:p w14:paraId="643BC21C" w14:textId="77777777" w:rsidR="0042528A" w:rsidRPr="003C04F1" w:rsidRDefault="00495FBA" w:rsidP="007F1392">
            <w:pPr>
              <w:pStyle w:val="TableTextS5"/>
              <w:rPr>
                <w:rStyle w:val="Artref"/>
                <w:color w:val="000000"/>
              </w:rPr>
            </w:pPr>
          </w:p>
          <w:p w14:paraId="63929080" w14:textId="77777777" w:rsidR="0042528A" w:rsidRPr="003C04F1" w:rsidRDefault="00495FBA" w:rsidP="007F1392">
            <w:pPr>
              <w:pStyle w:val="TableTextS5"/>
              <w:rPr>
                <w:rStyle w:val="Artref"/>
                <w:color w:val="000000"/>
              </w:rPr>
            </w:pPr>
          </w:p>
          <w:p w14:paraId="08BE60A9" w14:textId="77777777" w:rsidR="0042528A" w:rsidRPr="003C04F1" w:rsidRDefault="00495FBA" w:rsidP="007F1392">
            <w:pPr>
              <w:pStyle w:val="TableTextS5"/>
              <w:rPr>
                <w:rStyle w:val="Artref"/>
                <w:color w:val="000000"/>
              </w:rPr>
            </w:pPr>
          </w:p>
          <w:p w14:paraId="0A8EE4ED" w14:textId="77777777" w:rsidR="0042528A" w:rsidRPr="003C04F1" w:rsidRDefault="00495FBA" w:rsidP="007F1392">
            <w:pPr>
              <w:pStyle w:val="TableTextS5"/>
              <w:rPr>
                <w:rStyle w:val="Artref"/>
                <w:color w:val="000000"/>
              </w:rPr>
            </w:pPr>
          </w:p>
          <w:p w14:paraId="26F10E0C" w14:textId="77777777" w:rsidR="0042528A" w:rsidRPr="003C04F1" w:rsidRDefault="00F614A8" w:rsidP="00FE7CB8">
            <w:pPr>
              <w:pStyle w:val="TableTextS5"/>
            </w:pPr>
            <w:r w:rsidRPr="003C04F1">
              <w:rPr>
                <w:rStyle w:val="Artref"/>
                <w:color w:val="000000"/>
              </w:rPr>
              <w:t>5.149</w:t>
            </w:r>
            <w:r w:rsidRPr="003C04F1">
              <w:t xml:space="preserve">  </w:t>
            </w:r>
            <w:r w:rsidRPr="003C04F1">
              <w:rPr>
                <w:rStyle w:val="Artref"/>
                <w:color w:val="000000"/>
              </w:rPr>
              <w:t>5.291A</w:t>
            </w:r>
            <w:r w:rsidRPr="003C04F1">
              <w:t xml:space="preserve">  </w:t>
            </w:r>
            <w:r w:rsidRPr="003C04F1">
              <w:rPr>
                <w:rStyle w:val="Artref"/>
                <w:color w:val="000000"/>
              </w:rPr>
              <w:t>5.294</w:t>
            </w:r>
            <w:r w:rsidRPr="003C04F1">
              <w:t xml:space="preserve">  </w:t>
            </w:r>
            <w:r w:rsidRPr="003C04F1">
              <w:rPr>
                <w:rStyle w:val="Artref"/>
                <w:color w:val="000000"/>
              </w:rPr>
              <w:t xml:space="preserve">5.296  </w:t>
            </w:r>
            <w:r w:rsidRPr="003C04F1">
              <w:rPr>
                <w:rStyle w:val="Artref"/>
                <w:color w:val="000000"/>
              </w:rPr>
              <w:br/>
              <w:t>5.300</w:t>
            </w:r>
            <w:r w:rsidRPr="003C04F1">
              <w:t xml:space="preserve">  </w:t>
            </w:r>
            <w:r w:rsidRPr="003C04F1">
              <w:rPr>
                <w:rStyle w:val="Artref"/>
                <w:color w:val="000000"/>
              </w:rPr>
              <w:t>5.304</w:t>
            </w:r>
            <w:r w:rsidRPr="003C04F1">
              <w:t xml:space="preserve">  </w:t>
            </w:r>
            <w:r w:rsidRPr="003C04F1">
              <w:rPr>
                <w:rStyle w:val="Artref"/>
                <w:color w:val="000000"/>
              </w:rPr>
              <w:t>5.306</w:t>
            </w:r>
            <w:r w:rsidRPr="003C04F1">
              <w:t xml:space="preserve"> </w:t>
            </w:r>
            <w:r w:rsidRPr="003C04F1">
              <w:rPr>
                <w:rStyle w:val="Artref"/>
                <w:color w:val="000000"/>
              </w:rPr>
              <w:t xml:space="preserve"> 5.312</w:t>
            </w:r>
          </w:p>
        </w:tc>
        <w:tc>
          <w:tcPr>
            <w:tcW w:w="3101" w:type="dxa"/>
            <w:tcBorders>
              <w:top w:val="single" w:sz="6" w:space="0" w:color="auto"/>
              <w:left w:val="single" w:sz="6" w:space="0" w:color="auto"/>
              <w:bottom w:val="single" w:sz="4" w:space="0" w:color="auto"/>
              <w:right w:val="single" w:sz="6" w:space="0" w:color="auto"/>
            </w:tcBorders>
            <w:hideMark/>
          </w:tcPr>
          <w:p w14:paraId="08B4B3CF" w14:textId="77777777" w:rsidR="0042528A" w:rsidRPr="003C04F1" w:rsidRDefault="00F614A8" w:rsidP="007F1392">
            <w:pPr>
              <w:pStyle w:val="TableTextS5"/>
              <w:rPr>
                <w:rStyle w:val="Tablefreq"/>
              </w:rPr>
            </w:pPr>
            <w:r w:rsidRPr="003C04F1">
              <w:rPr>
                <w:rStyle w:val="Tablefreq"/>
              </w:rPr>
              <w:t>470-512</w:t>
            </w:r>
          </w:p>
          <w:p w14:paraId="1762D0B0" w14:textId="77777777" w:rsidR="0042528A" w:rsidRPr="003C04F1" w:rsidRDefault="00F614A8" w:rsidP="007F1392">
            <w:pPr>
              <w:pStyle w:val="TableTextS5"/>
            </w:pPr>
            <w:r w:rsidRPr="003C04F1">
              <w:t>BROADCASTING</w:t>
            </w:r>
          </w:p>
          <w:p w14:paraId="44ECA42A" w14:textId="77777777" w:rsidR="0042528A" w:rsidRPr="003C04F1" w:rsidRDefault="00F614A8" w:rsidP="007F1392">
            <w:pPr>
              <w:pStyle w:val="TableTextS5"/>
            </w:pPr>
            <w:r w:rsidRPr="003C04F1">
              <w:t>Fixed</w:t>
            </w:r>
          </w:p>
          <w:p w14:paraId="4562A9E3" w14:textId="77777777" w:rsidR="0042528A" w:rsidRPr="003C04F1" w:rsidRDefault="00F614A8" w:rsidP="007F1392">
            <w:pPr>
              <w:pStyle w:val="TableTextS5"/>
            </w:pPr>
            <w:r w:rsidRPr="003C04F1">
              <w:t>Mobile</w:t>
            </w:r>
          </w:p>
          <w:p w14:paraId="751C4001" w14:textId="77777777" w:rsidR="0042528A" w:rsidRPr="003C04F1" w:rsidRDefault="00F614A8" w:rsidP="007F1392">
            <w:pPr>
              <w:pStyle w:val="TableTextS5"/>
            </w:pPr>
            <w:r w:rsidRPr="003C04F1">
              <w:rPr>
                <w:rStyle w:val="Artref"/>
                <w:color w:val="000000"/>
              </w:rPr>
              <w:t xml:space="preserve">5.292  5.293  </w:t>
            </w:r>
            <w:r w:rsidRPr="003C04F1">
              <w:rPr>
                <w:rStyle w:val="Artref"/>
              </w:rPr>
              <w:t>5.295</w:t>
            </w:r>
          </w:p>
        </w:tc>
        <w:tc>
          <w:tcPr>
            <w:tcW w:w="3099" w:type="dxa"/>
            <w:vMerge w:val="restart"/>
            <w:tcBorders>
              <w:top w:val="single" w:sz="6" w:space="0" w:color="auto"/>
              <w:left w:val="single" w:sz="6" w:space="0" w:color="auto"/>
              <w:bottom w:val="single" w:sz="4" w:space="0" w:color="auto"/>
              <w:right w:val="single" w:sz="6" w:space="0" w:color="auto"/>
            </w:tcBorders>
          </w:tcPr>
          <w:p w14:paraId="57D05EB2" w14:textId="77777777" w:rsidR="0042528A" w:rsidRPr="003C04F1" w:rsidRDefault="00F614A8" w:rsidP="007F1392">
            <w:pPr>
              <w:pStyle w:val="TableTextS5"/>
              <w:rPr>
                <w:rStyle w:val="Tablefreq"/>
              </w:rPr>
            </w:pPr>
            <w:r w:rsidRPr="003C04F1">
              <w:rPr>
                <w:rStyle w:val="Tablefreq"/>
              </w:rPr>
              <w:t>470-585</w:t>
            </w:r>
          </w:p>
          <w:p w14:paraId="6FCDC813" w14:textId="77777777" w:rsidR="0042528A" w:rsidRPr="003C04F1" w:rsidRDefault="00F614A8" w:rsidP="007F1392">
            <w:pPr>
              <w:pStyle w:val="TableTextS5"/>
            </w:pPr>
            <w:r w:rsidRPr="003C04F1">
              <w:t>FIXED</w:t>
            </w:r>
          </w:p>
          <w:p w14:paraId="448172F1" w14:textId="77777777" w:rsidR="0042528A" w:rsidRPr="003C04F1" w:rsidRDefault="00F614A8" w:rsidP="007F1392">
            <w:pPr>
              <w:pStyle w:val="TableTextS5"/>
            </w:pPr>
            <w:r w:rsidRPr="003C04F1">
              <w:t xml:space="preserve">MOBILE  </w:t>
            </w:r>
            <w:r w:rsidRPr="003C04F1">
              <w:rPr>
                <w:rStyle w:val="Artref"/>
              </w:rPr>
              <w:t>5.296A</w:t>
            </w:r>
          </w:p>
          <w:p w14:paraId="35237313" w14:textId="77777777" w:rsidR="0042528A" w:rsidRPr="003C04F1" w:rsidRDefault="00F614A8" w:rsidP="007F1392">
            <w:pPr>
              <w:pStyle w:val="TableTextS5"/>
            </w:pPr>
            <w:r w:rsidRPr="003C04F1">
              <w:t>BROADCASTING</w:t>
            </w:r>
          </w:p>
          <w:p w14:paraId="2C026C7B" w14:textId="77777777" w:rsidR="0042528A" w:rsidRPr="003C04F1" w:rsidRDefault="00495FBA" w:rsidP="007F1392">
            <w:pPr>
              <w:pStyle w:val="TableTextS5"/>
            </w:pPr>
          </w:p>
          <w:p w14:paraId="74087695" w14:textId="77777777" w:rsidR="0042528A" w:rsidRPr="003C04F1" w:rsidRDefault="00F614A8" w:rsidP="007F1392">
            <w:pPr>
              <w:pStyle w:val="TableTextS5"/>
            </w:pPr>
            <w:r w:rsidRPr="003C04F1">
              <w:rPr>
                <w:rStyle w:val="Artref"/>
                <w:color w:val="000000"/>
              </w:rPr>
              <w:t>5.291</w:t>
            </w:r>
            <w:r w:rsidRPr="003C04F1">
              <w:t xml:space="preserve">  </w:t>
            </w:r>
            <w:r w:rsidRPr="003C04F1">
              <w:rPr>
                <w:rStyle w:val="Artref"/>
                <w:color w:val="000000"/>
              </w:rPr>
              <w:t>5.298</w:t>
            </w:r>
          </w:p>
        </w:tc>
      </w:tr>
      <w:tr w:rsidR="0042528A" w:rsidRPr="003C04F1" w14:paraId="2F24C2B4"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192C986D" w14:textId="77777777" w:rsidR="0042528A" w:rsidRPr="003C04F1" w:rsidRDefault="00495FBA" w:rsidP="007F1392">
            <w:pPr>
              <w:tabs>
                <w:tab w:val="clear" w:pos="1134"/>
                <w:tab w:val="clear" w:pos="1871"/>
                <w:tab w:val="clear" w:pos="2268"/>
              </w:tabs>
              <w:overflowPunct/>
              <w:autoSpaceDE/>
              <w:autoSpaceDN/>
              <w:adjustRightInd/>
              <w:spacing w:before="0"/>
              <w:rPr>
                <w:sz w:val="20"/>
              </w:rPr>
            </w:pPr>
          </w:p>
        </w:tc>
        <w:tc>
          <w:tcPr>
            <w:tcW w:w="3101" w:type="dxa"/>
            <w:vMerge w:val="restart"/>
            <w:tcBorders>
              <w:top w:val="single" w:sz="4" w:space="0" w:color="auto"/>
              <w:left w:val="single" w:sz="6" w:space="0" w:color="auto"/>
              <w:bottom w:val="single" w:sz="4" w:space="0" w:color="auto"/>
              <w:right w:val="single" w:sz="6" w:space="0" w:color="auto"/>
            </w:tcBorders>
            <w:hideMark/>
          </w:tcPr>
          <w:p w14:paraId="5EE03C80" w14:textId="77777777" w:rsidR="0042528A" w:rsidRPr="003C04F1" w:rsidRDefault="00F614A8" w:rsidP="007F1392">
            <w:pPr>
              <w:pStyle w:val="TableTextS5"/>
              <w:rPr>
                <w:rStyle w:val="Tablefreq"/>
              </w:rPr>
            </w:pPr>
            <w:r w:rsidRPr="003C04F1">
              <w:rPr>
                <w:rStyle w:val="Tablefreq"/>
              </w:rPr>
              <w:t>512-608</w:t>
            </w:r>
          </w:p>
          <w:p w14:paraId="5B7DEF76" w14:textId="77777777" w:rsidR="0042528A" w:rsidRPr="003C04F1" w:rsidRDefault="00F614A8" w:rsidP="007F1392">
            <w:pPr>
              <w:pStyle w:val="TableTextS5"/>
            </w:pPr>
            <w:r w:rsidRPr="003C04F1">
              <w:t>BROADCASTING</w:t>
            </w:r>
          </w:p>
          <w:p w14:paraId="09587077" w14:textId="77777777" w:rsidR="0042528A" w:rsidRPr="003C04F1" w:rsidRDefault="00F614A8" w:rsidP="007F1392">
            <w:pPr>
              <w:pStyle w:val="TableTextS5"/>
              <w:rPr>
                <w:rStyle w:val="Tablefreq"/>
                <w:color w:val="000000"/>
              </w:rPr>
            </w:pPr>
            <w:r w:rsidRPr="003C04F1">
              <w:rPr>
                <w:rStyle w:val="Artref"/>
                <w:color w:val="000000"/>
              </w:rPr>
              <w:t xml:space="preserve">5.295  5.297  </w:t>
            </w:r>
          </w:p>
        </w:tc>
        <w:tc>
          <w:tcPr>
            <w:tcW w:w="3099" w:type="dxa"/>
            <w:vMerge/>
            <w:tcBorders>
              <w:top w:val="single" w:sz="6" w:space="0" w:color="auto"/>
              <w:left w:val="single" w:sz="6" w:space="0" w:color="auto"/>
              <w:bottom w:val="single" w:sz="4" w:space="0" w:color="auto"/>
              <w:right w:val="single" w:sz="6" w:space="0" w:color="auto"/>
            </w:tcBorders>
            <w:vAlign w:val="center"/>
            <w:hideMark/>
          </w:tcPr>
          <w:p w14:paraId="20DF3C9B" w14:textId="77777777" w:rsidR="0042528A" w:rsidRPr="003C04F1" w:rsidRDefault="00495FBA" w:rsidP="007F1392">
            <w:pPr>
              <w:tabs>
                <w:tab w:val="clear" w:pos="1134"/>
                <w:tab w:val="clear" w:pos="1871"/>
                <w:tab w:val="clear" w:pos="2268"/>
              </w:tabs>
              <w:overflowPunct/>
              <w:autoSpaceDE/>
              <w:autoSpaceDN/>
              <w:adjustRightInd/>
              <w:spacing w:before="0"/>
              <w:rPr>
                <w:sz w:val="20"/>
              </w:rPr>
            </w:pPr>
          </w:p>
        </w:tc>
      </w:tr>
      <w:tr w:rsidR="0042528A" w:rsidRPr="003C04F1" w14:paraId="317E2A7D"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304E364E" w14:textId="77777777" w:rsidR="0042528A" w:rsidRPr="003C04F1" w:rsidRDefault="00495FBA" w:rsidP="007F1392">
            <w:pPr>
              <w:tabs>
                <w:tab w:val="clear" w:pos="1134"/>
                <w:tab w:val="clear" w:pos="1871"/>
                <w:tab w:val="clear" w:pos="2268"/>
              </w:tabs>
              <w:overflowPunct/>
              <w:autoSpaceDE/>
              <w:autoSpaceDN/>
              <w:adjustRightInd/>
              <w:spacing w:before="0"/>
              <w:rPr>
                <w:sz w:val="20"/>
              </w:rPr>
            </w:pPr>
          </w:p>
        </w:tc>
        <w:tc>
          <w:tcPr>
            <w:tcW w:w="3101" w:type="dxa"/>
            <w:vMerge/>
            <w:tcBorders>
              <w:top w:val="single" w:sz="4" w:space="0" w:color="auto"/>
              <w:left w:val="single" w:sz="6" w:space="0" w:color="auto"/>
              <w:bottom w:val="single" w:sz="4" w:space="0" w:color="auto"/>
              <w:right w:val="single" w:sz="6" w:space="0" w:color="auto"/>
            </w:tcBorders>
            <w:vAlign w:val="center"/>
            <w:hideMark/>
          </w:tcPr>
          <w:p w14:paraId="438609AE" w14:textId="77777777" w:rsidR="0042528A" w:rsidRPr="003C04F1" w:rsidRDefault="00495FBA" w:rsidP="007F1392">
            <w:pPr>
              <w:tabs>
                <w:tab w:val="clear" w:pos="1134"/>
                <w:tab w:val="clear" w:pos="1871"/>
                <w:tab w:val="clear" w:pos="2268"/>
              </w:tabs>
              <w:overflowPunct/>
              <w:autoSpaceDE/>
              <w:autoSpaceDN/>
              <w:adjustRightInd/>
              <w:spacing w:before="0"/>
              <w:rPr>
                <w:rStyle w:val="Tablefreq"/>
                <w:color w:val="000000"/>
              </w:rPr>
            </w:pPr>
          </w:p>
        </w:tc>
        <w:tc>
          <w:tcPr>
            <w:tcW w:w="3099" w:type="dxa"/>
            <w:vMerge w:val="restart"/>
            <w:tcBorders>
              <w:top w:val="single" w:sz="4" w:space="0" w:color="auto"/>
              <w:left w:val="single" w:sz="6" w:space="0" w:color="auto"/>
              <w:bottom w:val="single" w:sz="4" w:space="0" w:color="auto"/>
              <w:right w:val="single" w:sz="6" w:space="0" w:color="auto"/>
            </w:tcBorders>
            <w:hideMark/>
          </w:tcPr>
          <w:p w14:paraId="082E2CA9" w14:textId="77777777" w:rsidR="0042528A" w:rsidRPr="003C04F1" w:rsidRDefault="00F614A8" w:rsidP="007F1392">
            <w:pPr>
              <w:pStyle w:val="TableTextS5"/>
              <w:rPr>
                <w:rStyle w:val="Tablefreq"/>
              </w:rPr>
            </w:pPr>
            <w:r w:rsidRPr="003C04F1">
              <w:rPr>
                <w:rStyle w:val="Tablefreq"/>
              </w:rPr>
              <w:t>585-610</w:t>
            </w:r>
          </w:p>
          <w:p w14:paraId="6E73F7B4" w14:textId="77777777" w:rsidR="0042528A" w:rsidRPr="003C04F1" w:rsidRDefault="00F614A8" w:rsidP="007F1392">
            <w:pPr>
              <w:pStyle w:val="TableTextS5"/>
            </w:pPr>
            <w:r w:rsidRPr="003C04F1">
              <w:t>FIXED</w:t>
            </w:r>
          </w:p>
          <w:p w14:paraId="71F2A9F3" w14:textId="77777777" w:rsidR="0042528A" w:rsidRPr="003C04F1" w:rsidRDefault="00F614A8" w:rsidP="007F1392">
            <w:pPr>
              <w:pStyle w:val="TableTextS5"/>
            </w:pPr>
            <w:r w:rsidRPr="003C04F1">
              <w:t xml:space="preserve">MOBILE  </w:t>
            </w:r>
            <w:r w:rsidRPr="003C04F1">
              <w:rPr>
                <w:rStyle w:val="Artref"/>
              </w:rPr>
              <w:t>5.296A</w:t>
            </w:r>
          </w:p>
          <w:p w14:paraId="056ECF55" w14:textId="77777777" w:rsidR="0042528A" w:rsidRPr="003C04F1" w:rsidRDefault="00F614A8" w:rsidP="007F1392">
            <w:pPr>
              <w:pStyle w:val="TableTextS5"/>
            </w:pPr>
            <w:r w:rsidRPr="003C04F1">
              <w:t>BROADCASTING</w:t>
            </w:r>
          </w:p>
          <w:p w14:paraId="0714B3B1" w14:textId="77777777" w:rsidR="0042528A" w:rsidRPr="003C04F1" w:rsidRDefault="00F614A8" w:rsidP="007F1392">
            <w:pPr>
              <w:pStyle w:val="TableTextS5"/>
            </w:pPr>
            <w:r w:rsidRPr="003C04F1">
              <w:t>RADIONAVIGATION</w:t>
            </w:r>
          </w:p>
          <w:p w14:paraId="403E4F8A" w14:textId="77777777" w:rsidR="0042528A" w:rsidRPr="003C04F1" w:rsidRDefault="00F614A8" w:rsidP="007F1392">
            <w:pPr>
              <w:pStyle w:val="TableTextS5"/>
            </w:pPr>
            <w:r w:rsidRPr="003C04F1">
              <w:rPr>
                <w:rStyle w:val="Artref"/>
                <w:color w:val="000000"/>
              </w:rPr>
              <w:t>5.149</w:t>
            </w:r>
            <w:r w:rsidRPr="003C04F1">
              <w:t xml:space="preserve">  </w:t>
            </w:r>
            <w:r w:rsidRPr="003C04F1">
              <w:rPr>
                <w:rStyle w:val="Artref"/>
                <w:color w:val="000000"/>
              </w:rPr>
              <w:t>5.305</w:t>
            </w:r>
            <w:r w:rsidRPr="003C04F1">
              <w:t xml:space="preserve">  </w:t>
            </w:r>
            <w:r w:rsidRPr="003C04F1">
              <w:rPr>
                <w:rStyle w:val="Artref"/>
                <w:color w:val="000000"/>
              </w:rPr>
              <w:t>5.306</w:t>
            </w:r>
            <w:r w:rsidRPr="003C04F1">
              <w:t xml:space="preserve">  </w:t>
            </w:r>
            <w:r w:rsidRPr="003C04F1">
              <w:rPr>
                <w:rStyle w:val="Artref"/>
                <w:color w:val="000000"/>
              </w:rPr>
              <w:t>5.307</w:t>
            </w:r>
          </w:p>
        </w:tc>
      </w:tr>
      <w:tr w:rsidR="0042528A" w:rsidRPr="003C04F1" w14:paraId="5A98F895"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5030D094" w14:textId="77777777" w:rsidR="0042528A" w:rsidRPr="003C04F1" w:rsidRDefault="00495FBA" w:rsidP="007F1392">
            <w:pPr>
              <w:tabs>
                <w:tab w:val="clear" w:pos="1134"/>
                <w:tab w:val="clear" w:pos="1871"/>
                <w:tab w:val="clear" w:pos="2268"/>
              </w:tabs>
              <w:overflowPunct/>
              <w:autoSpaceDE/>
              <w:autoSpaceDN/>
              <w:adjustRightInd/>
              <w:spacing w:before="0"/>
              <w:rPr>
                <w:sz w:val="20"/>
              </w:rPr>
            </w:pPr>
          </w:p>
        </w:tc>
        <w:tc>
          <w:tcPr>
            <w:tcW w:w="3101" w:type="dxa"/>
            <w:vMerge w:val="restart"/>
            <w:tcBorders>
              <w:top w:val="single" w:sz="4" w:space="0" w:color="auto"/>
              <w:left w:val="single" w:sz="6" w:space="0" w:color="auto"/>
              <w:bottom w:val="single" w:sz="4" w:space="0" w:color="auto"/>
              <w:right w:val="single" w:sz="6" w:space="0" w:color="auto"/>
            </w:tcBorders>
            <w:hideMark/>
          </w:tcPr>
          <w:p w14:paraId="7BBEAF6E" w14:textId="77777777" w:rsidR="0042528A" w:rsidRPr="003C04F1" w:rsidRDefault="00F614A8" w:rsidP="007F1392">
            <w:pPr>
              <w:pStyle w:val="TableTextS5"/>
              <w:rPr>
                <w:rStyle w:val="Tablefreq"/>
              </w:rPr>
            </w:pPr>
            <w:r w:rsidRPr="003C04F1">
              <w:rPr>
                <w:rStyle w:val="Tablefreq"/>
              </w:rPr>
              <w:t>608-614</w:t>
            </w:r>
          </w:p>
          <w:p w14:paraId="5D5CFDDA" w14:textId="77777777" w:rsidR="0042528A" w:rsidRPr="003C04F1" w:rsidRDefault="00F614A8" w:rsidP="007F1392">
            <w:pPr>
              <w:pStyle w:val="TableTextS5"/>
            </w:pPr>
            <w:r w:rsidRPr="003C04F1">
              <w:t>RADIO ASTRONOMY</w:t>
            </w:r>
          </w:p>
          <w:p w14:paraId="53838DCE" w14:textId="77777777" w:rsidR="0042528A" w:rsidRPr="003C04F1" w:rsidRDefault="00F614A8" w:rsidP="00FE7CB8">
            <w:pPr>
              <w:pStyle w:val="TableTextS5"/>
              <w:rPr>
                <w:rStyle w:val="Tablefreq"/>
                <w:b w:val="0"/>
              </w:rPr>
            </w:pPr>
            <w:r w:rsidRPr="003C04F1">
              <w:t>Mobile-satellite except</w:t>
            </w:r>
            <w:r w:rsidRPr="003C04F1">
              <w:br/>
              <w:t>aeronautical mobile-satellite</w:t>
            </w:r>
            <w:r w:rsidRPr="003C04F1">
              <w:br/>
              <w:t>(Earth-to-space)</w:t>
            </w:r>
          </w:p>
        </w:tc>
        <w:tc>
          <w:tcPr>
            <w:tcW w:w="3099" w:type="dxa"/>
            <w:vMerge/>
            <w:tcBorders>
              <w:top w:val="single" w:sz="4" w:space="0" w:color="auto"/>
              <w:left w:val="single" w:sz="6" w:space="0" w:color="auto"/>
              <w:bottom w:val="single" w:sz="4" w:space="0" w:color="auto"/>
              <w:right w:val="single" w:sz="6" w:space="0" w:color="auto"/>
            </w:tcBorders>
            <w:vAlign w:val="center"/>
            <w:hideMark/>
          </w:tcPr>
          <w:p w14:paraId="78E3EA1B" w14:textId="77777777" w:rsidR="0042528A" w:rsidRPr="003C04F1" w:rsidRDefault="00495FBA" w:rsidP="007F1392">
            <w:pPr>
              <w:tabs>
                <w:tab w:val="clear" w:pos="1134"/>
                <w:tab w:val="clear" w:pos="1871"/>
                <w:tab w:val="clear" w:pos="2268"/>
              </w:tabs>
              <w:overflowPunct/>
              <w:autoSpaceDE/>
              <w:autoSpaceDN/>
              <w:adjustRightInd/>
              <w:spacing w:before="0"/>
              <w:rPr>
                <w:sz w:val="20"/>
              </w:rPr>
            </w:pPr>
          </w:p>
        </w:tc>
      </w:tr>
      <w:tr w:rsidR="0042528A" w:rsidRPr="003C04F1" w14:paraId="1FE2D0CD"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39853FD3" w14:textId="77777777" w:rsidR="0042528A" w:rsidRPr="003C04F1" w:rsidRDefault="00495FBA" w:rsidP="007F1392">
            <w:pPr>
              <w:tabs>
                <w:tab w:val="clear" w:pos="1134"/>
                <w:tab w:val="clear" w:pos="1871"/>
                <w:tab w:val="clear" w:pos="2268"/>
              </w:tabs>
              <w:overflowPunct/>
              <w:autoSpaceDE/>
              <w:autoSpaceDN/>
              <w:adjustRightInd/>
              <w:spacing w:before="0"/>
              <w:rPr>
                <w:sz w:val="20"/>
              </w:rPr>
            </w:pPr>
          </w:p>
        </w:tc>
        <w:tc>
          <w:tcPr>
            <w:tcW w:w="3101" w:type="dxa"/>
            <w:vMerge/>
            <w:tcBorders>
              <w:top w:val="single" w:sz="4" w:space="0" w:color="auto"/>
              <w:left w:val="single" w:sz="6" w:space="0" w:color="auto"/>
              <w:bottom w:val="single" w:sz="4" w:space="0" w:color="auto"/>
              <w:right w:val="single" w:sz="6" w:space="0" w:color="auto"/>
            </w:tcBorders>
            <w:vAlign w:val="center"/>
            <w:hideMark/>
          </w:tcPr>
          <w:p w14:paraId="47EE575F" w14:textId="77777777" w:rsidR="0042528A" w:rsidRPr="003C04F1" w:rsidRDefault="00495FBA" w:rsidP="007F1392">
            <w:pPr>
              <w:tabs>
                <w:tab w:val="clear" w:pos="1134"/>
                <w:tab w:val="clear" w:pos="1871"/>
                <w:tab w:val="clear" w:pos="2268"/>
              </w:tabs>
              <w:overflowPunct/>
              <w:autoSpaceDE/>
              <w:autoSpaceDN/>
              <w:adjustRightInd/>
              <w:spacing w:before="0"/>
              <w:rPr>
                <w:rStyle w:val="Tablefreq"/>
                <w:b w:val="0"/>
              </w:rPr>
            </w:pPr>
          </w:p>
        </w:tc>
        <w:tc>
          <w:tcPr>
            <w:tcW w:w="3099" w:type="dxa"/>
            <w:vMerge w:val="restart"/>
            <w:tcBorders>
              <w:top w:val="single" w:sz="4" w:space="0" w:color="auto"/>
              <w:left w:val="single" w:sz="6" w:space="0" w:color="auto"/>
              <w:bottom w:val="nil"/>
              <w:right w:val="single" w:sz="6" w:space="0" w:color="auto"/>
            </w:tcBorders>
            <w:hideMark/>
          </w:tcPr>
          <w:p w14:paraId="1D9AA990" w14:textId="77777777" w:rsidR="0042528A" w:rsidRPr="003C04F1" w:rsidRDefault="00F614A8" w:rsidP="007F1392">
            <w:pPr>
              <w:pStyle w:val="TableTextS5"/>
              <w:rPr>
                <w:rStyle w:val="Tablefreq"/>
              </w:rPr>
            </w:pPr>
            <w:r w:rsidRPr="003C04F1">
              <w:rPr>
                <w:rStyle w:val="Tablefreq"/>
              </w:rPr>
              <w:t>610-890</w:t>
            </w:r>
          </w:p>
          <w:p w14:paraId="5167A8D1" w14:textId="77777777" w:rsidR="0042528A" w:rsidRPr="003C04F1" w:rsidRDefault="00F614A8" w:rsidP="007F1392">
            <w:pPr>
              <w:pStyle w:val="TableTextS5"/>
            </w:pPr>
            <w:r w:rsidRPr="003C04F1">
              <w:t>FIXED</w:t>
            </w:r>
          </w:p>
          <w:p w14:paraId="10C439EA" w14:textId="73965434" w:rsidR="0042528A" w:rsidRPr="00871A11" w:rsidRDefault="00F614A8" w:rsidP="00FE7CB8">
            <w:pPr>
              <w:pStyle w:val="TableTextS5"/>
            </w:pPr>
            <w:r w:rsidRPr="00871A11">
              <w:t xml:space="preserve">MOBILE  </w:t>
            </w:r>
            <w:r w:rsidRPr="00871A11">
              <w:rPr>
                <w:rStyle w:val="Artref"/>
              </w:rPr>
              <w:t>5.296A</w:t>
            </w:r>
            <w:r w:rsidRPr="00871A11">
              <w:t xml:space="preserve">  </w:t>
            </w:r>
            <w:r w:rsidRPr="00871A11">
              <w:rPr>
                <w:rStyle w:val="Artref"/>
              </w:rPr>
              <w:t xml:space="preserve">5.313A </w:t>
            </w:r>
            <w:r w:rsidRPr="00871A11">
              <w:rPr>
                <w:rStyle w:val="Artref"/>
              </w:rPr>
              <w:br/>
              <w:t>5.317A</w:t>
            </w:r>
            <w:ins w:id="10" w:author="CEPT" w:date="2023-05-01T10:02:00Z">
              <w:r w:rsidR="005B5CF5" w:rsidRPr="00E46935">
                <w:rPr>
                  <w:rStyle w:val="Artref"/>
                </w:rPr>
                <w:t xml:space="preserve">  ADD 5.A14</w:t>
              </w:r>
            </w:ins>
            <w:del w:id="11" w:author="CEPT" w:date="2023-05-01T10:02:00Z">
              <w:r w:rsidRPr="00871A11" w:rsidDel="005B5CF5">
                <w:rPr>
                  <w:rStyle w:val="Artref"/>
                </w:rPr>
                <w:delText xml:space="preserve"> </w:delText>
              </w:r>
            </w:del>
          </w:p>
          <w:p w14:paraId="52EE6D45" w14:textId="77777777" w:rsidR="0042528A" w:rsidRPr="003C04F1" w:rsidRDefault="00F614A8" w:rsidP="007F1392">
            <w:pPr>
              <w:pStyle w:val="TableTextS5"/>
            </w:pPr>
            <w:r w:rsidRPr="003C04F1">
              <w:t>BROADCASTING</w:t>
            </w:r>
          </w:p>
        </w:tc>
      </w:tr>
      <w:tr w:rsidR="0042528A" w:rsidRPr="003C04F1" w14:paraId="611214BB"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5B710F0E" w14:textId="77777777" w:rsidR="0042528A" w:rsidRPr="003C04F1" w:rsidRDefault="00495FBA" w:rsidP="007F1392">
            <w:pPr>
              <w:tabs>
                <w:tab w:val="clear" w:pos="1134"/>
                <w:tab w:val="clear" w:pos="1871"/>
                <w:tab w:val="clear" w:pos="2268"/>
              </w:tabs>
              <w:overflowPunct/>
              <w:autoSpaceDE/>
              <w:autoSpaceDN/>
              <w:adjustRightInd/>
              <w:spacing w:before="0"/>
              <w:rPr>
                <w:sz w:val="20"/>
              </w:rPr>
            </w:pPr>
          </w:p>
        </w:tc>
        <w:tc>
          <w:tcPr>
            <w:tcW w:w="3101" w:type="dxa"/>
            <w:vMerge w:val="restart"/>
            <w:tcBorders>
              <w:top w:val="single" w:sz="4" w:space="0" w:color="auto"/>
              <w:left w:val="single" w:sz="6" w:space="0" w:color="auto"/>
              <w:bottom w:val="single" w:sz="4" w:space="0" w:color="auto"/>
              <w:right w:val="single" w:sz="6" w:space="0" w:color="auto"/>
            </w:tcBorders>
            <w:hideMark/>
          </w:tcPr>
          <w:p w14:paraId="1B5B69F9" w14:textId="77777777" w:rsidR="0042528A" w:rsidRPr="003C04F1" w:rsidRDefault="00F614A8" w:rsidP="007F1392">
            <w:pPr>
              <w:pStyle w:val="TableTextS5"/>
              <w:rPr>
                <w:rStyle w:val="Tablefreq"/>
              </w:rPr>
            </w:pPr>
            <w:r w:rsidRPr="003C04F1">
              <w:rPr>
                <w:rStyle w:val="Tablefreq"/>
              </w:rPr>
              <w:t>614-698</w:t>
            </w:r>
          </w:p>
          <w:p w14:paraId="1CFD3FCA" w14:textId="77777777" w:rsidR="0042528A" w:rsidRPr="003C04F1" w:rsidRDefault="00F614A8" w:rsidP="007F1392">
            <w:pPr>
              <w:pStyle w:val="TableTextS5"/>
            </w:pPr>
            <w:r w:rsidRPr="003C04F1">
              <w:t>BROADCASTING</w:t>
            </w:r>
          </w:p>
          <w:p w14:paraId="3A84E30D" w14:textId="77777777" w:rsidR="0042528A" w:rsidRPr="003C04F1" w:rsidRDefault="00F614A8" w:rsidP="007F1392">
            <w:pPr>
              <w:pStyle w:val="TableTextS5"/>
            </w:pPr>
            <w:r w:rsidRPr="003C04F1">
              <w:t>Fixed</w:t>
            </w:r>
          </w:p>
          <w:p w14:paraId="17074C2E" w14:textId="77777777" w:rsidR="0042528A" w:rsidRPr="003C04F1" w:rsidRDefault="00F614A8" w:rsidP="007F1392">
            <w:pPr>
              <w:pStyle w:val="TableTextS5"/>
            </w:pPr>
            <w:r w:rsidRPr="003C04F1">
              <w:t>Mobile</w:t>
            </w:r>
          </w:p>
          <w:p w14:paraId="0E024E1E" w14:textId="77777777" w:rsidR="0042528A" w:rsidRPr="003C04F1" w:rsidRDefault="00F614A8" w:rsidP="007F1392">
            <w:pPr>
              <w:pStyle w:val="TableTextS5"/>
              <w:rPr>
                <w:rStyle w:val="Artref"/>
              </w:rPr>
            </w:pPr>
            <w:r w:rsidRPr="003C04F1">
              <w:rPr>
                <w:rStyle w:val="Artref"/>
              </w:rPr>
              <w:t xml:space="preserve">5.293  5.308  5.308A  5.309  </w:t>
            </w:r>
          </w:p>
        </w:tc>
        <w:tc>
          <w:tcPr>
            <w:tcW w:w="3099" w:type="dxa"/>
            <w:vMerge/>
            <w:tcBorders>
              <w:top w:val="single" w:sz="4" w:space="0" w:color="auto"/>
              <w:left w:val="single" w:sz="6" w:space="0" w:color="auto"/>
              <w:bottom w:val="nil"/>
              <w:right w:val="single" w:sz="6" w:space="0" w:color="auto"/>
            </w:tcBorders>
            <w:vAlign w:val="center"/>
            <w:hideMark/>
          </w:tcPr>
          <w:p w14:paraId="097B7A5E" w14:textId="77777777" w:rsidR="0042528A" w:rsidRPr="003C04F1" w:rsidRDefault="00495FBA" w:rsidP="007F1392">
            <w:pPr>
              <w:tabs>
                <w:tab w:val="clear" w:pos="1134"/>
                <w:tab w:val="clear" w:pos="1871"/>
                <w:tab w:val="clear" w:pos="2268"/>
              </w:tabs>
              <w:overflowPunct/>
              <w:autoSpaceDE/>
              <w:autoSpaceDN/>
              <w:adjustRightInd/>
              <w:spacing w:before="0"/>
              <w:rPr>
                <w:sz w:val="20"/>
              </w:rPr>
            </w:pPr>
          </w:p>
        </w:tc>
      </w:tr>
      <w:tr w:rsidR="0042528A" w:rsidRPr="003C04F1" w14:paraId="4B97167F" w14:textId="77777777" w:rsidTr="0042528A">
        <w:tblPrEx>
          <w:tblLook w:val="04A0" w:firstRow="1" w:lastRow="0" w:firstColumn="1" w:lastColumn="0" w:noHBand="0" w:noVBand="1"/>
        </w:tblPrEx>
        <w:trPr>
          <w:gridAfter w:val="1"/>
          <w:wAfter w:w="7" w:type="dxa"/>
          <w:cantSplit/>
          <w:trHeight w:val="276"/>
          <w:jc w:val="center"/>
        </w:trPr>
        <w:tc>
          <w:tcPr>
            <w:tcW w:w="3100" w:type="dxa"/>
            <w:vMerge w:val="restart"/>
            <w:tcBorders>
              <w:top w:val="single" w:sz="4" w:space="0" w:color="auto"/>
              <w:left w:val="single" w:sz="6" w:space="0" w:color="auto"/>
              <w:bottom w:val="single" w:sz="4" w:space="0" w:color="auto"/>
              <w:right w:val="single" w:sz="6" w:space="0" w:color="auto"/>
            </w:tcBorders>
            <w:hideMark/>
          </w:tcPr>
          <w:p w14:paraId="0DB226B3" w14:textId="77777777" w:rsidR="0042528A" w:rsidRPr="003C04F1" w:rsidRDefault="00F614A8" w:rsidP="007F1392">
            <w:pPr>
              <w:pStyle w:val="TableTextS5"/>
              <w:rPr>
                <w:rStyle w:val="Tablefreq"/>
              </w:rPr>
            </w:pPr>
            <w:r w:rsidRPr="003C04F1">
              <w:rPr>
                <w:rStyle w:val="Tablefreq"/>
              </w:rPr>
              <w:t>694-790</w:t>
            </w:r>
          </w:p>
          <w:p w14:paraId="06834F90" w14:textId="270E331A" w:rsidR="0042528A" w:rsidRPr="003C04F1" w:rsidRDefault="00F614A8" w:rsidP="00371371">
            <w:pPr>
              <w:pStyle w:val="TableTextS5"/>
              <w:rPr>
                <w:rStyle w:val="Artref"/>
              </w:rPr>
            </w:pPr>
            <w:r w:rsidRPr="003C04F1">
              <w:t xml:space="preserve">MOBILE except aeronautical mobile  </w:t>
            </w:r>
            <w:r w:rsidRPr="003C04F1">
              <w:rPr>
                <w:rStyle w:val="Artref"/>
              </w:rPr>
              <w:t>5.312A  5.317A</w:t>
            </w:r>
            <w:ins w:id="12" w:author="CEPT" w:date="2023-05-01T10:02:00Z">
              <w:r w:rsidR="005B5CF5" w:rsidRPr="00DB34FF">
                <w:rPr>
                  <w:rStyle w:val="Artref"/>
                </w:rPr>
                <w:t xml:space="preserve">  ADD 5.</w:t>
              </w:r>
              <w:r w:rsidR="005B5CF5">
                <w:rPr>
                  <w:rStyle w:val="Artref"/>
                </w:rPr>
                <w:t>A</w:t>
              </w:r>
              <w:r w:rsidR="005B5CF5" w:rsidRPr="00DB34FF">
                <w:rPr>
                  <w:rStyle w:val="Artref"/>
                </w:rPr>
                <w:t>14</w:t>
              </w:r>
            </w:ins>
          </w:p>
          <w:p w14:paraId="768FF311" w14:textId="77777777" w:rsidR="0042528A" w:rsidRPr="003C04F1" w:rsidRDefault="00F614A8" w:rsidP="007F1392">
            <w:pPr>
              <w:pStyle w:val="TableTextS5"/>
            </w:pPr>
            <w:r w:rsidRPr="003C04F1">
              <w:t>BROADCASTING</w:t>
            </w:r>
          </w:p>
          <w:p w14:paraId="0B6CD661" w14:textId="77777777" w:rsidR="0042528A" w:rsidRPr="003C04F1" w:rsidRDefault="00F614A8" w:rsidP="007F1392">
            <w:pPr>
              <w:pStyle w:val="TableTextS5"/>
              <w:rPr>
                <w:rStyle w:val="Artref"/>
              </w:rPr>
            </w:pPr>
            <w:r w:rsidRPr="003C04F1">
              <w:rPr>
                <w:rStyle w:val="Artref"/>
              </w:rPr>
              <w:t>5.300  5.312</w:t>
            </w:r>
          </w:p>
        </w:tc>
        <w:tc>
          <w:tcPr>
            <w:tcW w:w="3101" w:type="dxa"/>
            <w:vMerge/>
            <w:tcBorders>
              <w:top w:val="single" w:sz="4" w:space="0" w:color="auto"/>
              <w:left w:val="single" w:sz="6" w:space="0" w:color="auto"/>
              <w:bottom w:val="single" w:sz="4" w:space="0" w:color="auto"/>
              <w:right w:val="single" w:sz="6" w:space="0" w:color="auto"/>
            </w:tcBorders>
            <w:vAlign w:val="center"/>
            <w:hideMark/>
          </w:tcPr>
          <w:p w14:paraId="6968FCCF" w14:textId="77777777" w:rsidR="0042528A" w:rsidRPr="003C04F1" w:rsidRDefault="00495FBA" w:rsidP="007F1392">
            <w:pPr>
              <w:tabs>
                <w:tab w:val="clear" w:pos="1134"/>
                <w:tab w:val="clear" w:pos="1871"/>
                <w:tab w:val="clear" w:pos="2268"/>
              </w:tabs>
              <w:overflowPunct/>
              <w:autoSpaceDE/>
              <w:autoSpaceDN/>
              <w:adjustRightInd/>
              <w:spacing w:before="0"/>
              <w:rPr>
                <w:rStyle w:val="Artref"/>
              </w:rPr>
            </w:pPr>
          </w:p>
        </w:tc>
        <w:tc>
          <w:tcPr>
            <w:tcW w:w="3099" w:type="dxa"/>
            <w:vMerge/>
            <w:tcBorders>
              <w:top w:val="single" w:sz="4" w:space="0" w:color="auto"/>
              <w:left w:val="single" w:sz="6" w:space="0" w:color="auto"/>
              <w:bottom w:val="nil"/>
              <w:right w:val="single" w:sz="6" w:space="0" w:color="auto"/>
            </w:tcBorders>
            <w:vAlign w:val="center"/>
            <w:hideMark/>
          </w:tcPr>
          <w:p w14:paraId="7BB78C87" w14:textId="77777777" w:rsidR="0042528A" w:rsidRPr="003C04F1" w:rsidRDefault="00495FBA" w:rsidP="007F1392">
            <w:pPr>
              <w:tabs>
                <w:tab w:val="clear" w:pos="1134"/>
                <w:tab w:val="clear" w:pos="1871"/>
                <w:tab w:val="clear" w:pos="2268"/>
              </w:tabs>
              <w:overflowPunct/>
              <w:autoSpaceDE/>
              <w:autoSpaceDN/>
              <w:adjustRightInd/>
              <w:spacing w:before="0"/>
              <w:rPr>
                <w:sz w:val="20"/>
              </w:rPr>
            </w:pPr>
          </w:p>
        </w:tc>
      </w:tr>
      <w:tr w:rsidR="0042528A" w:rsidRPr="003C04F1" w14:paraId="07A4155D"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4" w:space="0" w:color="auto"/>
              <w:left w:val="single" w:sz="6" w:space="0" w:color="auto"/>
              <w:bottom w:val="single" w:sz="4" w:space="0" w:color="auto"/>
              <w:right w:val="single" w:sz="6" w:space="0" w:color="auto"/>
            </w:tcBorders>
            <w:vAlign w:val="center"/>
            <w:hideMark/>
          </w:tcPr>
          <w:p w14:paraId="7E46DEEC" w14:textId="77777777" w:rsidR="0042528A" w:rsidRPr="003C04F1" w:rsidRDefault="00495FBA" w:rsidP="007F1392">
            <w:pPr>
              <w:tabs>
                <w:tab w:val="clear" w:pos="1134"/>
                <w:tab w:val="clear" w:pos="1871"/>
                <w:tab w:val="clear" w:pos="2268"/>
              </w:tabs>
              <w:overflowPunct/>
              <w:autoSpaceDE/>
              <w:autoSpaceDN/>
              <w:adjustRightInd/>
              <w:spacing w:before="0"/>
              <w:rPr>
                <w:rStyle w:val="Artref"/>
              </w:rPr>
            </w:pPr>
          </w:p>
        </w:tc>
        <w:tc>
          <w:tcPr>
            <w:tcW w:w="3101" w:type="dxa"/>
            <w:vMerge w:val="restart"/>
            <w:tcBorders>
              <w:top w:val="single" w:sz="4" w:space="0" w:color="auto"/>
              <w:left w:val="single" w:sz="6" w:space="0" w:color="auto"/>
              <w:bottom w:val="single" w:sz="4" w:space="0" w:color="auto"/>
              <w:right w:val="single" w:sz="6" w:space="0" w:color="auto"/>
            </w:tcBorders>
            <w:hideMark/>
          </w:tcPr>
          <w:p w14:paraId="7FE30D4D" w14:textId="77777777" w:rsidR="0042528A" w:rsidRPr="003C04F1" w:rsidRDefault="00F614A8" w:rsidP="007F1392">
            <w:pPr>
              <w:pStyle w:val="TableTextS5"/>
              <w:rPr>
                <w:rStyle w:val="Tablefreq"/>
              </w:rPr>
            </w:pPr>
            <w:r w:rsidRPr="003C04F1">
              <w:rPr>
                <w:rStyle w:val="Tablefreq"/>
              </w:rPr>
              <w:t>698-806</w:t>
            </w:r>
          </w:p>
          <w:p w14:paraId="44822FB2" w14:textId="013CE00D" w:rsidR="0042528A" w:rsidRPr="003C04F1" w:rsidRDefault="00F614A8" w:rsidP="007F1392">
            <w:pPr>
              <w:pStyle w:val="TableTextS5"/>
            </w:pPr>
            <w:r w:rsidRPr="003C04F1">
              <w:t xml:space="preserve">MOBILE  </w:t>
            </w:r>
            <w:r w:rsidRPr="003C04F1">
              <w:rPr>
                <w:rStyle w:val="Artref"/>
              </w:rPr>
              <w:t>5.317A</w:t>
            </w:r>
            <w:ins w:id="13" w:author="CEPT" w:date="2023-05-01T10:03:00Z">
              <w:r w:rsidR="005B5CF5" w:rsidRPr="001D43AA">
                <w:rPr>
                  <w:rStyle w:val="Artref"/>
                  <w:lang w:val="en-US"/>
                </w:rPr>
                <w:t xml:space="preserve">  ADD 5.A14</w:t>
              </w:r>
            </w:ins>
          </w:p>
          <w:p w14:paraId="516C88B8" w14:textId="77777777" w:rsidR="0042528A" w:rsidRPr="003C04F1" w:rsidRDefault="00F614A8" w:rsidP="007F1392">
            <w:pPr>
              <w:pStyle w:val="TableTextS5"/>
            </w:pPr>
            <w:r w:rsidRPr="003C04F1">
              <w:t>BROADCASTING</w:t>
            </w:r>
          </w:p>
          <w:p w14:paraId="4BC5D881" w14:textId="77777777" w:rsidR="0042528A" w:rsidRPr="003C04F1" w:rsidRDefault="00F614A8" w:rsidP="007F1392">
            <w:pPr>
              <w:pStyle w:val="TableTextS5"/>
              <w:rPr>
                <w:rStyle w:val="Artref"/>
                <w:color w:val="000000"/>
              </w:rPr>
            </w:pPr>
            <w:r w:rsidRPr="003C04F1">
              <w:t>Fixed</w:t>
            </w:r>
            <w:r w:rsidRPr="003C04F1">
              <w:br/>
            </w:r>
          </w:p>
          <w:p w14:paraId="000FA8A8" w14:textId="77777777" w:rsidR="0042528A" w:rsidRPr="003C04F1" w:rsidRDefault="00F614A8" w:rsidP="007F1392">
            <w:pPr>
              <w:pStyle w:val="TableTextS5"/>
              <w:rPr>
                <w:rStyle w:val="Tablefreq"/>
                <w:color w:val="000000"/>
              </w:rPr>
            </w:pPr>
            <w:r w:rsidRPr="003C04F1">
              <w:rPr>
                <w:rStyle w:val="Artref"/>
                <w:color w:val="000000"/>
              </w:rPr>
              <w:t>5.293</w:t>
            </w:r>
            <w:r w:rsidRPr="003C04F1">
              <w:t xml:space="preserve">  </w:t>
            </w:r>
            <w:r w:rsidRPr="003C04F1">
              <w:rPr>
                <w:rStyle w:val="Artref"/>
                <w:color w:val="000000"/>
              </w:rPr>
              <w:t>5.309</w:t>
            </w:r>
            <w:r w:rsidRPr="003C04F1">
              <w:t xml:space="preserve"> </w:t>
            </w:r>
            <w:r w:rsidRPr="003C04F1">
              <w:rPr>
                <w:rStyle w:val="Artref"/>
                <w:color w:val="000000"/>
              </w:rPr>
              <w:t xml:space="preserve"> </w:t>
            </w:r>
          </w:p>
        </w:tc>
        <w:tc>
          <w:tcPr>
            <w:tcW w:w="3099" w:type="dxa"/>
            <w:vMerge/>
            <w:tcBorders>
              <w:top w:val="single" w:sz="4" w:space="0" w:color="auto"/>
              <w:left w:val="single" w:sz="6" w:space="0" w:color="auto"/>
              <w:bottom w:val="nil"/>
              <w:right w:val="single" w:sz="6" w:space="0" w:color="auto"/>
            </w:tcBorders>
            <w:vAlign w:val="center"/>
            <w:hideMark/>
          </w:tcPr>
          <w:p w14:paraId="73C5D5B2" w14:textId="77777777" w:rsidR="0042528A" w:rsidRPr="003C04F1" w:rsidRDefault="00495FBA" w:rsidP="007F1392">
            <w:pPr>
              <w:tabs>
                <w:tab w:val="clear" w:pos="1134"/>
                <w:tab w:val="clear" w:pos="1871"/>
                <w:tab w:val="clear" w:pos="2268"/>
              </w:tabs>
              <w:overflowPunct/>
              <w:autoSpaceDE/>
              <w:autoSpaceDN/>
              <w:adjustRightInd/>
              <w:spacing w:before="0"/>
              <w:rPr>
                <w:sz w:val="20"/>
              </w:rPr>
            </w:pPr>
          </w:p>
        </w:tc>
      </w:tr>
      <w:tr w:rsidR="0042528A" w:rsidRPr="003C04F1" w14:paraId="08972DC2" w14:textId="77777777" w:rsidTr="0042528A">
        <w:tblPrEx>
          <w:tblLook w:val="04A0" w:firstRow="1" w:lastRow="0" w:firstColumn="1" w:lastColumn="0" w:noHBand="0" w:noVBand="1"/>
        </w:tblPrEx>
        <w:trPr>
          <w:gridAfter w:val="1"/>
          <w:wAfter w:w="7" w:type="dxa"/>
          <w:cantSplit/>
          <w:trHeight w:val="276"/>
          <w:jc w:val="center"/>
        </w:trPr>
        <w:tc>
          <w:tcPr>
            <w:tcW w:w="3100" w:type="dxa"/>
            <w:vMerge w:val="restart"/>
            <w:tcBorders>
              <w:top w:val="single" w:sz="4" w:space="0" w:color="auto"/>
              <w:left w:val="single" w:sz="6" w:space="0" w:color="auto"/>
              <w:bottom w:val="single" w:sz="6" w:space="0" w:color="auto"/>
              <w:right w:val="single" w:sz="6" w:space="0" w:color="auto"/>
            </w:tcBorders>
            <w:hideMark/>
          </w:tcPr>
          <w:p w14:paraId="3CD4501A" w14:textId="77777777" w:rsidR="0042528A" w:rsidRPr="003C04F1" w:rsidRDefault="00F614A8" w:rsidP="007F1392">
            <w:pPr>
              <w:pStyle w:val="TableTextS5"/>
              <w:rPr>
                <w:rStyle w:val="Tablefreq"/>
              </w:rPr>
            </w:pPr>
            <w:r w:rsidRPr="003C04F1">
              <w:rPr>
                <w:rStyle w:val="Tablefreq"/>
              </w:rPr>
              <w:t>790-862</w:t>
            </w:r>
          </w:p>
          <w:p w14:paraId="3811BB94" w14:textId="77777777" w:rsidR="0042528A" w:rsidRPr="003C04F1" w:rsidRDefault="00F614A8" w:rsidP="007F1392">
            <w:pPr>
              <w:pStyle w:val="TableTextS5"/>
            </w:pPr>
            <w:r w:rsidRPr="003C04F1">
              <w:t>FIXED</w:t>
            </w:r>
          </w:p>
          <w:p w14:paraId="1B55F735" w14:textId="38B7856F" w:rsidR="0042528A" w:rsidRPr="003C04F1" w:rsidRDefault="00F614A8" w:rsidP="00FE7CB8">
            <w:pPr>
              <w:pStyle w:val="TableTextS5"/>
              <w:rPr>
                <w:rStyle w:val="Artref"/>
              </w:rPr>
            </w:pPr>
            <w:r w:rsidRPr="003C04F1">
              <w:t xml:space="preserve">MOBILE except aeronautical mobile  </w:t>
            </w:r>
            <w:r w:rsidRPr="003C04F1">
              <w:rPr>
                <w:rStyle w:val="Artref"/>
              </w:rPr>
              <w:t>5.316B  5.317A</w:t>
            </w:r>
            <w:ins w:id="14" w:author="CEPT" w:date="2023-05-01T10:03:00Z">
              <w:r w:rsidR="005B5CF5" w:rsidRPr="001D43AA">
                <w:rPr>
                  <w:rStyle w:val="Artref"/>
                  <w:lang w:val="en-US"/>
                </w:rPr>
                <w:t xml:space="preserve">  ADD 5.A14</w:t>
              </w:r>
            </w:ins>
          </w:p>
          <w:p w14:paraId="4BF968F2" w14:textId="77777777" w:rsidR="0042528A" w:rsidRPr="003C04F1" w:rsidRDefault="00F614A8" w:rsidP="007F1392">
            <w:pPr>
              <w:pStyle w:val="TableTextS5"/>
            </w:pPr>
            <w:r w:rsidRPr="003C04F1">
              <w:t>BROADCASTING</w:t>
            </w:r>
          </w:p>
          <w:p w14:paraId="3A3BEAB3" w14:textId="77777777" w:rsidR="0042528A" w:rsidRPr="003C04F1" w:rsidRDefault="00F614A8" w:rsidP="007F1392">
            <w:pPr>
              <w:pStyle w:val="TableTextS5"/>
              <w:rPr>
                <w:rStyle w:val="Tablefreq"/>
                <w:color w:val="000000"/>
              </w:rPr>
            </w:pPr>
            <w:r w:rsidRPr="003C04F1">
              <w:rPr>
                <w:rStyle w:val="Artref"/>
                <w:color w:val="000000"/>
              </w:rPr>
              <w:t>5.312</w:t>
            </w:r>
            <w:r w:rsidRPr="003C04F1">
              <w:t xml:space="preserve">  </w:t>
            </w:r>
            <w:r w:rsidRPr="003C04F1">
              <w:rPr>
                <w:rStyle w:val="Artref"/>
                <w:color w:val="000000"/>
              </w:rPr>
              <w:t>5.319</w:t>
            </w:r>
          </w:p>
        </w:tc>
        <w:tc>
          <w:tcPr>
            <w:tcW w:w="3101" w:type="dxa"/>
            <w:vMerge/>
            <w:tcBorders>
              <w:top w:val="single" w:sz="4" w:space="0" w:color="auto"/>
              <w:left w:val="single" w:sz="6" w:space="0" w:color="auto"/>
              <w:bottom w:val="single" w:sz="4" w:space="0" w:color="auto"/>
              <w:right w:val="single" w:sz="6" w:space="0" w:color="auto"/>
            </w:tcBorders>
            <w:vAlign w:val="center"/>
            <w:hideMark/>
          </w:tcPr>
          <w:p w14:paraId="27A7A640" w14:textId="77777777" w:rsidR="0042528A" w:rsidRPr="003C04F1" w:rsidRDefault="00495FBA" w:rsidP="007F1392">
            <w:pPr>
              <w:tabs>
                <w:tab w:val="clear" w:pos="1134"/>
                <w:tab w:val="clear" w:pos="1871"/>
                <w:tab w:val="clear" w:pos="2268"/>
              </w:tabs>
              <w:overflowPunct/>
              <w:autoSpaceDE/>
              <w:autoSpaceDN/>
              <w:adjustRightInd/>
              <w:spacing w:before="0"/>
              <w:rPr>
                <w:rStyle w:val="Tablefreq"/>
                <w:color w:val="000000"/>
              </w:rPr>
            </w:pPr>
          </w:p>
        </w:tc>
        <w:tc>
          <w:tcPr>
            <w:tcW w:w="3099" w:type="dxa"/>
            <w:vMerge/>
            <w:tcBorders>
              <w:top w:val="single" w:sz="4" w:space="0" w:color="auto"/>
              <w:left w:val="single" w:sz="6" w:space="0" w:color="auto"/>
              <w:bottom w:val="nil"/>
              <w:right w:val="single" w:sz="6" w:space="0" w:color="auto"/>
            </w:tcBorders>
            <w:vAlign w:val="center"/>
            <w:hideMark/>
          </w:tcPr>
          <w:p w14:paraId="65A1BB31" w14:textId="77777777" w:rsidR="0042528A" w:rsidRPr="003C04F1" w:rsidRDefault="00495FBA" w:rsidP="007F1392">
            <w:pPr>
              <w:tabs>
                <w:tab w:val="clear" w:pos="1134"/>
                <w:tab w:val="clear" w:pos="1871"/>
                <w:tab w:val="clear" w:pos="2268"/>
              </w:tabs>
              <w:overflowPunct/>
              <w:autoSpaceDE/>
              <w:autoSpaceDN/>
              <w:adjustRightInd/>
              <w:spacing w:before="0"/>
              <w:rPr>
                <w:sz w:val="20"/>
              </w:rPr>
            </w:pPr>
          </w:p>
        </w:tc>
      </w:tr>
      <w:tr w:rsidR="0042528A" w:rsidRPr="003C04F1" w14:paraId="73AC802E"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4" w:space="0" w:color="auto"/>
              <w:left w:val="single" w:sz="6" w:space="0" w:color="auto"/>
              <w:bottom w:val="single" w:sz="6" w:space="0" w:color="auto"/>
              <w:right w:val="single" w:sz="6" w:space="0" w:color="auto"/>
            </w:tcBorders>
            <w:vAlign w:val="center"/>
            <w:hideMark/>
          </w:tcPr>
          <w:p w14:paraId="2AC30E9F" w14:textId="77777777" w:rsidR="0042528A" w:rsidRPr="003C04F1" w:rsidRDefault="00495FBA" w:rsidP="007F1392">
            <w:pPr>
              <w:tabs>
                <w:tab w:val="clear" w:pos="1134"/>
                <w:tab w:val="clear" w:pos="1871"/>
                <w:tab w:val="clear" w:pos="2268"/>
              </w:tabs>
              <w:overflowPunct/>
              <w:autoSpaceDE/>
              <w:autoSpaceDN/>
              <w:adjustRightInd/>
              <w:spacing w:before="0"/>
              <w:rPr>
                <w:rStyle w:val="Tablefreq"/>
                <w:color w:val="000000"/>
              </w:rPr>
            </w:pPr>
          </w:p>
        </w:tc>
        <w:tc>
          <w:tcPr>
            <w:tcW w:w="3101" w:type="dxa"/>
            <w:vMerge w:val="restart"/>
            <w:tcBorders>
              <w:top w:val="single" w:sz="4" w:space="0" w:color="auto"/>
              <w:left w:val="single" w:sz="6" w:space="0" w:color="auto"/>
              <w:bottom w:val="nil"/>
              <w:right w:val="single" w:sz="6" w:space="0" w:color="auto"/>
            </w:tcBorders>
            <w:hideMark/>
          </w:tcPr>
          <w:p w14:paraId="1814A482" w14:textId="77777777" w:rsidR="0042528A" w:rsidRPr="003C04F1" w:rsidRDefault="00F614A8" w:rsidP="007F1392">
            <w:pPr>
              <w:pStyle w:val="TableTextS5"/>
              <w:rPr>
                <w:rStyle w:val="Artref"/>
                <w:b/>
                <w:bCs/>
              </w:rPr>
            </w:pPr>
            <w:r w:rsidRPr="003C04F1">
              <w:rPr>
                <w:rStyle w:val="Artref"/>
                <w:b/>
                <w:bCs/>
              </w:rPr>
              <w:t>806-890</w:t>
            </w:r>
          </w:p>
          <w:p w14:paraId="6AF7D249" w14:textId="77777777" w:rsidR="0042528A" w:rsidRPr="003C04F1" w:rsidRDefault="00F614A8" w:rsidP="007F1392">
            <w:pPr>
              <w:pStyle w:val="TableTextS5"/>
              <w:rPr>
                <w:rStyle w:val="Artref"/>
              </w:rPr>
            </w:pPr>
            <w:r w:rsidRPr="003C04F1">
              <w:rPr>
                <w:rStyle w:val="Artref"/>
              </w:rPr>
              <w:t>FIXED</w:t>
            </w:r>
          </w:p>
          <w:p w14:paraId="404B2A2A" w14:textId="6B43FA57" w:rsidR="0042528A" w:rsidRPr="003C04F1" w:rsidRDefault="00F614A8" w:rsidP="007F1392">
            <w:pPr>
              <w:pStyle w:val="TableTextS5"/>
              <w:rPr>
                <w:rStyle w:val="Artref"/>
              </w:rPr>
            </w:pPr>
            <w:r w:rsidRPr="003C04F1">
              <w:rPr>
                <w:rStyle w:val="Artref"/>
              </w:rPr>
              <w:t>MOBILE  5.317A</w:t>
            </w:r>
            <w:ins w:id="15" w:author="CEPT" w:date="2023-05-01T10:03:00Z">
              <w:r w:rsidR="005B5CF5" w:rsidRPr="001D43AA">
                <w:rPr>
                  <w:rStyle w:val="Artref"/>
                  <w:lang w:val="en-US"/>
                </w:rPr>
                <w:t xml:space="preserve">  ADD 5.A14</w:t>
              </w:r>
            </w:ins>
          </w:p>
          <w:p w14:paraId="1E9D599D" w14:textId="77777777" w:rsidR="0042528A" w:rsidRPr="003C04F1" w:rsidRDefault="00F614A8" w:rsidP="007F1392">
            <w:pPr>
              <w:pStyle w:val="TableTextS5"/>
              <w:rPr>
                <w:rStyle w:val="Artref"/>
              </w:rPr>
            </w:pPr>
            <w:r w:rsidRPr="003C04F1">
              <w:rPr>
                <w:rStyle w:val="Artref"/>
              </w:rPr>
              <w:t>BROADCASTING</w:t>
            </w:r>
          </w:p>
        </w:tc>
        <w:tc>
          <w:tcPr>
            <w:tcW w:w="3099" w:type="dxa"/>
            <w:vMerge/>
            <w:tcBorders>
              <w:top w:val="single" w:sz="4" w:space="0" w:color="auto"/>
              <w:left w:val="single" w:sz="6" w:space="0" w:color="auto"/>
              <w:bottom w:val="nil"/>
              <w:right w:val="single" w:sz="6" w:space="0" w:color="auto"/>
            </w:tcBorders>
            <w:vAlign w:val="center"/>
            <w:hideMark/>
          </w:tcPr>
          <w:p w14:paraId="15839309" w14:textId="77777777" w:rsidR="0042528A" w:rsidRPr="003C04F1" w:rsidRDefault="00495FBA" w:rsidP="007F1392">
            <w:pPr>
              <w:tabs>
                <w:tab w:val="clear" w:pos="1134"/>
                <w:tab w:val="clear" w:pos="1871"/>
                <w:tab w:val="clear" w:pos="2268"/>
              </w:tabs>
              <w:overflowPunct/>
              <w:autoSpaceDE/>
              <w:autoSpaceDN/>
              <w:adjustRightInd/>
              <w:spacing w:before="0"/>
              <w:rPr>
                <w:sz w:val="20"/>
              </w:rPr>
            </w:pPr>
          </w:p>
        </w:tc>
      </w:tr>
      <w:tr w:rsidR="0042528A" w:rsidRPr="003C04F1" w14:paraId="3177BE4F" w14:textId="77777777" w:rsidTr="0042528A">
        <w:tblPrEx>
          <w:tblLook w:val="04A0" w:firstRow="1" w:lastRow="0" w:firstColumn="1" w:lastColumn="0" w:noHBand="0" w:noVBand="1"/>
        </w:tblPrEx>
        <w:trPr>
          <w:gridAfter w:val="1"/>
          <w:wAfter w:w="7" w:type="dxa"/>
          <w:cantSplit/>
          <w:jc w:val="center"/>
        </w:trPr>
        <w:tc>
          <w:tcPr>
            <w:tcW w:w="3100" w:type="dxa"/>
            <w:tcBorders>
              <w:top w:val="nil"/>
              <w:left w:val="single" w:sz="6" w:space="0" w:color="auto"/>
              <w:bottom w:val="nil"/>
              <w:right w:val="single" w:sz="6" w:space="0" w:color="auto"/>
            </w:tcBorders>
            <w:hideMark/>
          </w:tcPr>
          <w:p w14:paraId="3BBE6297" w14:textId="77777777" w:rsidR="0042528A" w:rsidRPr="003C04F1" w:rsidRDefault="00F614A8" w:rsidP="007F1392">
            <w:pPr>
              <w:pStyle w:val="TableTextS5"/>
              <w:rPr>
                <w:rStyle w:val="Tablefreq"/>
              </w:rPr>
            </w:pPr>
            <w:r w:rsidRPr="003C04F1">
              <w:rPr>
                <w:rStyle w:val="Tablefreq"/>
              </w:rPr>
              <w:t>862-890</w:t>
            </w:r>
          </w:p>
          <w:p w14:paraId="11D91AB1" w14:textId="77777777" w:rsidR="0042528A" w:rsidRPr="003C04F1" w:rsidRDefault="00F614A8" w:rsidP="007F1392">
            <w:pPr>
              <w:pStyle w:val="TableTextS5"/>
            </w:pPr>
            <w:r w:rsidRPr="003C04F1">
              <w:t>FIXED</w:t>
            </w:r>
          </w:p>
          <w:p w14:paraId="50E1B7FD" w14:textId="02902BB2" w:rsidR="0042528A" w:rsidRPr="003C04F1" w:rsidRDefault="00F614A8" w:rsidP="00FE7CB8">
            <w:pPr>
              <w:pStyle w:val="TableTextS5"/>
            </w:pPr>
            <w:r w:rsidRPr="003C04F1">
              <w:t>MOBILE except aeronautical</w:t>
            </w:r>
            <w:r w:rsidRPr="003C04F1">
              <w:br/>
              <w:t xml:space="preserve">mobile  </w:t>
            </w:r>
            <w:r w:rsidRPr="003C04F1">
              <w:rPr>
                <w:rStyle w:val="Artref"/>
              </w:rPr>
              <w:t>5.317A</w:t>
            </w:r>
            <w:ins w:id="16" w:author="CEPT" w:date="2023-05-01T10:03:00Z">
              <w:r w:rsidR="005B5CF5" w:rsidRPr="001D43AA">
                <w:rPr>
                  <w:rStyle w:val="Artref"/>
                  <w:lang w:val="en-US"/>
                </w:rPr>
                <w:t xml:space="preserve">  ADD 5.A14</w:t>
              </w:r>
            </w:ins>
          </w:p>
          <w:p w14:paraId="7E5C4DE2" w14:textId="77777777" w:rsidR="0042528A" w:rsidRPr="003C04F1" w:rsidRDefault="00F614A8" w:rsidP="007F1392">
            <w:pPr>
              <w:pStyle w:val="TableTextS5"/>
              <w:rPr>
                <w:rStyle w:val="Tablefreq"/>
                <w:color w:val="000000"/>
              </w:rPr>
            </w:pPr>
            <w:r w:rsidRPr="003C04F1">
              <w:t xml:space="preserve">BROADCASTING  </w:t>
            </w:r>
            <w:r w:rsidRPr="003C04F1">
              <w:rPr>
                <w:rStyle w:val="Artref"/>
                <w:color w:val="000000"/>
              </w:rPr>
              <w:t>5.322</w:t>
            </w:r>
          </w:p>
        </w:tc>
        <w:tc>
          <w:tcPr>
            <w:tcW w:w="3101" w:type="dxa"/>
            <w:vMerge/>
            <w:tcBorders>
              <w:top w:val="single" w:sz="4" w:space="0" w:color="auto"/>
              <w:left w:val="single" w:sz="6" w:space="0" w:color="auto"/>
              <w:bottom w:val="nil"/>
              <w:right w:val="single" w:sz="6" w:space="0" w:color="auto"/>
            </w:tcBorders>
            <w:vAlign w:val="center"/>
            <w:hideMark/>
          </w:tcPr>
          <w:p w14:paraId="3624C34D" w14:textId="77777777" w:rsidR="0042528A" w:rsidRPr="003C04F1" w:rsidRDefault="00495FBA" w:rsidP="007F1392">
            <w:pPr>
              <w:tabs>
                <w:tab w:val="clear" w:pos="1134"/>
                <w:tab w:val="clear" w:pos="1871"/>
                <w:tab w:val="clear" w:pos="2268"/>
              </w:tabs>
              <w:overflowPunct/>
              <w:autoSpaceDE/>
              <w:autoSpaceDN/>
              <w:adjustRightInd/>
              <w:spacing w:before="0"/>
              <w:rPr>
                <w:rStyle w:val="Artref"/>
              </w:rPr>
            </w:pPr>
          </w:p>
        </w:tc>
        <w:tc>
          <w:tcPr>
            <w:tcW w:w="3099" w:type="dxa"/>
            <w:vMerge/>
            <w:tcBorders>
              <w:top w:val="single" w:sz="4" w:space="0" w:color="auto"/>
              <w:left w:val="single" w:sz="6" w:space="0" w:color="auto"/>
              <w:bottom w:val="nil"/>
              <w:right w:val="single" w:sz="6" w:space="0" w:color="auto"/>
            </w:tcBorders>
            <w:vAlign w:val="center"/>
            <w:hideMark/>
          </w:tcPr>
          <w:p w14:paraId="3B651F8A" w14:textId="77777777" w:rsidR="0042528A" w:rsidRPr="003C04F1" w:rsidRDefault="00495FBA" w:rsidP="007F1392">
            <w:pPr>
              <w:tabs>
                <w:tab w:val="clear" w:pos="1134"/>
                <w:tab w:val="clear" w:pos="1871"/>
                <w:tab w:val="clear" w:pos="2268"/>
              </w:tabs>
              <w:overflowPunct/>
              <w:autoSpaceDE/>
              <w:autoSpaceDN/>
              <w:adjustRightInd/>
              <w:spacing w:before="0"/>
              <w:rPr>
                <w:sz w:val="20"/>
              </w:rPr>
            </w:pPr>
          </w:p>
        </w:tc>
      </w:tr>
      <w:tr w:rsidR="0042528A" w:rsidRPr="003C04F1" w14:paraId="093D05A0" w14:textId="77777777" w:rsidTr="0042528A">
        <w:tblPrEx>
          <w:tblLook w:val="04A0" w:firstRow="1" w:lastRow="0" w:firstColumn="1" w:lastColumn="0" w:noHBand="0" w:noVBand="1"/>
        </w:tblPrEx>
        <w:trPr>
          <w:gridAfter w:val="1"/>
          <w:wAfter w:w="7" w:type="dxa"/>
          <w:cantSplit/>
          <w:jc w:val="center"/>
        </w:trPr>
        <w:tc>
          <w:tcPr>
            <w:tcW w:w="3100" w:type="dxa"/>
            <w:tcBorders>
              <w:top w:val="nil"/>
              <w:left w:val="single" w:sz="6" w:space="0" w:color="auto"/>
              <w:bottom w:val="single" w:sz="6" w:space="0" w:color="auto"/>
              <w:right w:val="single" w:sz="6" w:space="0" w:color="auto"/>
            </w:tcBorders>
            <w:hideMark/>
          </w:tcPr>
          <w:p w14:paraId="59CCB9FC" w14:textId="77777777" w:rsidR="0042528A" w:rsidRPr="003C04F1" w:rsidRDefault="00F614A8" w:rsidP="00E86EB5">
            <w:pPr>
              <w:pStyle w:val="TableTextS5"/>
              <w:ind w:left="0" w:firstLine="0"/>
              <w:rPr>
                <w:rStyle w:val="Tablefreq"/>
                <w:color w:val="000000"/>
              </w:rPr>
            </w:pPr>
            <w:r w:rsidRPr="003C04F1">
              <w:rPr>
                <w:rStyle w:val="Artref"/>
                <w:color w:val="000000"/>
              </w:rPr>
              <w:br/>
              <w:t>5.319  5.323</w:t>
            </w:r>
          </w:p>
        </w:tc>
        <w:tc>
          <w:tcPr>
            <w:tcW w:w="3101" w:type="dxa"/>
            <w:tcBorders>
              <w:top w:val="nil"/>
              <w:left w:val="single" w:sz="6" w:space="0" w:color="auto"/>
              <w:bottom w:val="single" w:sz="6" w:space="0" w:color="auto"/>
              <w:right w:val="single" w:sz="6" w:space="0" w:color="auto"/>
            </w:tcBorders>
            <w:hideMark/>
          </w:tcPr>
          <w:p w14:paraId="1E07D7DC" w14:textId="77777777" w:rsidR="0042528A" w:rsidRPr="003C04F1" w:rsidRDefault="00F614A8" w:rsidP="00E86EB5">
            <w:pPr>
              <w:pStyle w:val="TableTextS5"/>
              <w:ind w:left="0" w:firstLine="0"/>
              <w:rPr>
                <w:rStyle w:val="Tablefreq"/>
                <w:color w:val="000000"/>
              </w:rPr>
            </w:pPr>
            <w:r w:rsidRPr="003C04F1">
              <w:rPr>
                <w:rStyle w:val="Artref"/>
                <w:color w:val="000000"/>
              </w:rPr>
              <w:br/>
              <w:t>5.317</w:t>
            </w:r>
            <w:r w:rsidRPr="003C04F1">
              <w:t xml:space="preserve">  </w:t>
            </w:r>
            <w:r w:rsidRPr="003C04F1">
              <w:rPr>
                <w:rStyle w:val="Artref"/>
                <w:color w:val="000000"/>
              </w:rPr>
              <w:t>5.318</w:t>
            </w:r>
          </w:p>
        </w:tc>
        <w:tc>
          <w:tcPr>
            <w:tcW w:w="3099" w:type="dxa"/>
            <w:tcBorders>
              <w:top w:val="nil"/>
              <w:left w:val="single" w:sz="6" w:space="0" w:color="auto"/>
              <w:bottom w:val="single" w:sz="6" w:space="0" w:color="auto"/>
              <w:right w:val="single" w:sz="6" w:space="0" w:color="auto"/>
            </w:tcBorders>
            <w:hideMark/>
          </w:tcPr>
          <w:p w14:paraId="2DF0C833" w14:textId="77777777" w:rsidR="0042528A" w:rsidRPr="003C04F1" w:rsidRDefault="00F614A8" w:rsidP="00FE7CB8">
            <w:pPr>
              <w:pStyle w:val="TableTextS5"/>
              <w:ind w:left="0" w:firstLine="0"/>
            </w:pPr>
            <w:r w:rsidRPr="003C04F1">
              <w:rPr>
                <w:rStyle w:val="Artref"/>
                <w:color w:val="000000"/>
              </w:rPr>
              <w:t>5.149</w:t>
            </w:r>
            <w:r w:rsidRPr="003C04F1">
              <w:t xml:space="preserve">  </w:t>
            </w:r>
            <w:r w:rsidRPr="003C04F1">
              <w:rPr>
                <w:rStyle w:val="Artref"/>
                <w:color w:val="000000"/>
              </w:rPr>
              <w:t>5.305</w:t>
            </w:r>
            <w:r w:rsidRPr="003C04F1">
              <w:t xml:space="preserve">  </w:t>
            </w:r>
            <w:r w:rsidRPr="003C04F1">
              <w:rPr>
                <w:rStyle w:val="Artref"/>
                <w:color w:val="000000"/>
              </w:rPr>
              <w:t>5.306</w:t>
            </w:r>
            <w:r w:rsidRPr="003C04F1">
              <w:t xml:space="preserve">  </w:t>
            </w:r>
            <w:r w:rsidRPr="003C04F1">
              <w:rPr>
                <w:rStyle w:val="Artref"/>
                <w:color w:val="000000"/>
              </w:rPr>
              <w:t>5.307</w:t>
            </w:r>
            <w:r w:rsidRPr="003C04F1">
              <w:rPr>
                <w:rStyle w:val="Artref"/>
                <w:color w:val="000000"/>
              </w:rPr>
              <w:br/>
              <w:t>5.320</w:t>
            </w:r>
          </w:p>
        </w:tc>
      </w:tr>
    </w:tbl>
    <w:p w14:paraId="050D8E57" w14:textId="6A35B3E9" w:rsidR="00FA4856" w:rsidRDefault="00FA4856">
      <w:pPr>
        <w:pStyle w:val="Reasons"/>
      </w:pPr>
    </w:p>
    <w:p w14:paraId="741A5075" w14:textId="28CDBD9B" w:rsidR="00FA4856" w:rsidRDefault="00F614A8">
      <w:pPr>
        <w:pStyle w:val="Proposal"/>
      </w:pPr>
      <w:r>
        <w:t>MOD</w:t>
      </w:r>
      <w:r>
        <w:tab/>
        <w:t>EUR/</w:t>
      </w:r>
      <w:r w:rsidR="0000484E">
        <w:t>XXXX</w:t>
      </w:r>
      <w:r>
        <w:t>A4/2</w:t>
      </w:r>
    </w:p>
    <w:p w14:paraId="308D82D4" w14:textId="77777777" w:rsidR="007F1392" w:rsidRPr="003C04F1" w:rsidRDefault="00F614A8" w:rsidP="007F1392">
      <w:pPr>
        <w:pStyle w:val="Tabletitle"/>
      </w:pPr>
      <w:r w:rsidRPr="003C04F1">
        <w:t>890-1 300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F1392" w:rsidRPr="003C04F1" w14:paraId="2E7C2BC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FE0CF44" w14:textId="77777777" w:rsidR="007F1392" w:rsidRPr="003C04F1" w:rsidRDefault="00F614A8" w:rsidP="007F1392">
            <w:pPr>
              <w:pStyle w:val="Tablehead"/>
            </w:pPr>
            <w:r w:rsidRPr="003C04F1">
              <w:t>Allocation to services</w:t>
            </w:r>
          </w:p>
        </w:tc>
      </w:tr>
      <w:tr w:rsidR="007F1392" w:rsidRPr="003C04F1" w14:paraId="6C7E17B9" w14:textId="77777777" w:rsidTr="007F1392">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6CA88DD1" w14:textId="77777777" w:rsidR="007F1392" w:rsidRPr="003C04F1" w:rsidRDefault="00F614A8" w:rsidP="007F1392">
            <w:pPr>
              <w:pStyle w:val="Tablehead"/>
            </w:pPr>
            <w:r w:rsidRPr="003C04F1">
              <w:t>Region 1</w:t>
            </w:r>
          </w:p>
        </w:tc>
        <w:tc>
          <w:tcPr>
            <w:tcW w:w="3100" w:type="dxa"/>
            <w:tcBorders>
              <w:top w:val="single" w:sz="4" w:space="0" w:color="auto"/>
              <w:left w:val="single" w:sz="6" w:space="0" w:color="auto"/>
              <w:bottom w:val="single" w:sz="6" w:space="0" w:color="auto"/>
              <w:right w:val="single" w:sz="6" w:space="0" w:color="auto"/>
            </w:tcBorders>
            <w:hideMark/>
          </w:tcPr>
          <w:p w14:paraId="195575ED" w14:textId="77777777" w:rsidR="007F1392" w:rsidRPr="003C04F1" w:rsidRDefault="00F614A8" w:rsidP="007F1392">
            <w:pPr>
              <w:pStyle w:val="Tablehead"/>
            </w:pPr>
            <w:r w:rsidRPr="003C04F1">
              <w:t>Region 2</w:t>
            </w:r>
          </w:p>
        </w:tc>
        <w:tc>
          <w:tcPr>
            <w:tcW w:w="3100" w:type="dxa"/>
            <w:tcBorders>
              <w:top w:val="single" w:sz="4" w:space="0" w:color="auto"/>
              <w:left w:val="single" w:sz="6" w:space="0" w:color="auto"/>
              <w:bottom w:val="single" w:sz="6" w:space="0" w:color="auto"/>
              <w:right w:val="single" w:sz="6" w:space="0" w:color="auto"/>
            </w:tcBorders>
            <w:hideMark/>
          </w:tcPr>
          <w:p w14:paraId="7E99C741" w14:textId="77777777" w:rsidR="007F1392" w:rsidRPr="003C04F1" w:rsidRDefault="00F614A8" w:rsidP="007F1392">
            <w:pPr>
              <w:pStyle w:val="Tablehead"/>
            </w:pPr>
            <w:r w:rsidRPr="003C04F1">
              <w:t>Region 3</w:t>
            </w:r>
          </w:p>
        </w:tc>
      </w:tr>
      <w:tr w:rsidR="007F1392" w:rsidRPr="003C04F1" w14:paraId="3A1293D2" w14:textId="77777777" w:rsidTr="007F1392">
        <w:trPr>
          <w:cantSplit/>
          <w:trHeight w:val="1500"/>
          <w:jc w:val="center"/>
        </w:trPr>
        <w:tc>
          <w:tcPr>
            <w:tcW w:w="3099" w:type="dxa"/>
            <w:vMerge w:val="restart"/>
            <w:tcBorders>
              <w:top w:val="single" w:sz="4" w:space="0" w:color="auto"/>
              <w:left w:val="single" w:sz="4" w:space="0" w:color="auto"/>
              <w:right w:val="single" w:sz="4" w:space="0" w:color="auto"/>
            </w:tcBorders>
          </w:tcPr>
          <w:p w14:paraId="3C611203" w14:textId="77777777" w:rsidR="007F1392" w:rsidRPr="003C04F1" w:rsidRDefault="00F614A8" w:rsidP="00FE7CB8">
            <w:pPr>
              <w:pStyle w:val="TableTextS5"/>
              <w:keepNext/>
              <w:rPr>
                <w:rStyle w:val="Tablefreq"/>
              </w:rPr>
            </w:pPr>
            <w:r w:rsidRPr="003C04F1">
              <w:rPr>
                <w:rStyle w:val="Tablefreq"/>
              </w:rPr>
              <w:t>890-942</w:t>
            </w:r>
          </w:p>
          <w:p w14:paraId="72FCD607" w14:textId="77777777" w:rsidR="007F1392" w:rsidRPr="003C04F1" w:rsidRDefault="00F614A8" w:rsidP="00FE7CB8">
            <w:pPr>
              <w:pStyle w:val="TableTextS5"/>
              <w:keepNext/>
              <w:rPr>
                <w:color w:val="000000"/>
              </w:rPr>
            </w:pPr>
            <w:r w:rsidRPr="003C04F1">
              <w:rPr>
                <w:color w:val="000000"/>
              </w:rPr>
              <w:t>FIXED</w:t>
            </w:r>
          </w:p>
          <w:p w14:paraId="68ABBBAF" w14:textId="2943E051" w:rsidR="007F1392" w:rsidRPr="003C04F1" w:rsidRDefault="00F614A8" w:rsidP="00FE7CB8">
            <w:pPr>
              <w:pStyle w:val="TableTextS5"/>
              <w:keepNext/>
              <w:rPr>
                <w:color w:val="000000"/>
              </w:rPr>
            </w:pPr>
            <w:r w:rsidRPr="003C04F1">
              <w:rPr>
                <w:color w:val="000000"/>
              </w:rPr>
              <w:t xml:space="preserve">MOBILE except aeronautical mobile  </w:t>
            </w:r>
            <w:r w:rsidRPr="003C04F1">
              <w:rPr>
                <w:rStyle w:val="Artref"/>
                <w:color w:val="000000"/>
              </w:rPr>
              <w:t>5.317A</w:t>
            </w:r>
            <w:ins w:id="17" w:author="CEPT" w:date="2023-05-01T10:04:00Z">
              <w:r w:rsidR="005B5CF5" w:rsidRPr="001D43AA">
                <w:rPr>
                  <w:rStyle w:val="Artref"/>
                  <w:lang w:val="en-US"/>
                </w:rPr>
                <w:t xml:space="preserve">  ADD 5.A14</w:t>
              </w:r>
            </w:ins>
          </w:p>
          <w:p w14:paraId="1F4C0D35" w14:textId="77777777" w:rsidR="007F1392" w:rsidRPr="003C04F1" w:rsidRDefault="00F614A8" w:rsidP="00FE7CB8">
            <w:pPr>
              <w:pStyle w:val="TableTextS5"/>
              <w:keepNext/>
              <w:rPr>
                <w:color w:val="000000"/>
              </w:rPr>
            </w:pPr>
            <w:r w:rsidRPr="003C04F1">
              <w:rPr>
                <w:color w:val="000000"/>
              </w:rPr>
              <w:t xml:space="preserve">BROADCASTING  </w:t>
            </w:r>
            <w:r w:rsidRPr="003C04F1">
              <w:rPr>
                <w:rStyle w:val="Artref"/>
                <w:color w:val="000000"/>
              </w:rPr>
              <w:t>5.322</w:t>
            </w:r>
          </w:p>
          <w:p w14:paraId="43A35B8F" w14:textId="77777777" w:rsidR="007F1392" w:rsidRPr="003C04F1" w:rsidRDefault="00F614A8" w:rsidP="00FE7CB8">
            <w:pPr>
              <w:pStyle w:val="TableTextS5"/>
              <w:keepNext/>
              <w:rPr>
                <w:color w:val="000000"/>
              </w:rPr>
            </w:pPr>
            <w:r w:rsidRPr="003C04F1">
              <w:rPr>
                <w:color w:val="000000"/>
              </w:rPr>
              <w:t>Radiolocation</w:t>
            </w:r>
          </w:p>
          <w:p w14:paraId="6CFC445A" w14:textId="77777777" w:rsidR="007F1392" w:rsidRPr="003C04F1" w:rsidRDefault="00F614A8" w:rsidP="00FE7CB8">
            <w:pPr>
              <w:pStyle w:val="TableTextS5"/>
              <w:keepNext/>
              <w:rPr>
                <w:rStyle w:val="Tablefreq"/>
                <w:color w:val="000000"/>
              </w:rPr>
            </w:pP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rStyle w:val="Artref"/>
                <w:color w:val="000000"/>
              </w:rPr>
              <w:br/>
              <w:t>5.323</w:t>
            </w:r>
          </w:p>
        </w:tc>
        <w:tc>
          <w:tcPr>
            <w:tcW w:w="3100" w:type="dxa"/>
            <w:tcBorders>
              <w:top w:val="single" w:sz="4" w:space="0" w:color="auto"/>
              <w:left w:val="single" w:sz="4" w:space="0" w:color="auto"/>
              <w:bottom w:val="single" w:sz="4" w:space="0" w:color="auto"/>
              <w:right w:val="single" w:sz="4" w:space="0" w:color="auto"/>
            </w:tcBorders>
            <w:hideMark/>
          </w:tcPr>
          <w:p w14:paraId="24D734DF" w14:textId="77777777" w:rsidR="007F1392" w:rsidRPr="003C04F1" w:rsidRDefault="00F614A8" w:rsidP="00FE7CB8">
            <w:pPr>
              <w:pStyle w:val="TableTextS5"/>
              <w:keepNext/>
              <w:rPr>
                <w:rStyle w:val="Tablefreq"/>
              </w:rPr>
            </w:pPr>
            <w:r w:rsidRPr="003C04F1">
              <w:rPr>
                <w:rStyle w:val="Tablefreq"/>
              </w:rPr>
              <w:t>890-902</w:t>
            </w:r>
          </w:p>
          <w:p w14:paraId="6F14125F" w14:textId="77777777" w:rsidR="007F1392" w:rsidRPr="003C04F1" w:rsidRDefault="00F614A8" w:rsidP="00FE7CB8">
            <w:pPr>
              <w:pStyle w:val="TableTextS5"/>
              <w:keepNext/>
              <w:rPr>
                <w:color w:val="000000"/>
              </w:rPr>
            </w:pPr>
            <w:r w:rsidRPr="003C04F1">
              <w:rPr>
                <w:color w:val="000000"/>
              </w:rPr>
              <w:t>FIXED</w:t>
            </w:r>
          </w:p>
          <w:p w14:paraId="7011ABAA" w14:textId="1E5C93A3" w:rsidR="007F1392" w:rsidRPr="003C04F1" w:rsidRDefault="00F614A8" w:rsidP="00FE7CB8">
            <w:pPr>
              <w:pStyle w:val="TableTextS5"/>
              <w:keepNext/>
              <w:rPr>
                <w:color w:val="000000"/>
              </w:rPr>
            </w:pPr>
            <w:r w:rsidRPr="003C04F1">
              <w:rPr>
                <w:color w:val="000000"/>
              </w:rPr>
              <w:t xml:space="preserve">MOBILE except aeronautical mobile  </w:t>
            </w:r>
            <w:r w:rsidRPr="003C04F1">
              <w:rPr>
                <w:rStyle w:val="Artref"/>
                <w:color w:val="000000"/>
              </w:rPr>
              <w:t>5.317A</w:t>
            </w:r>
            <w:ins w:id="18" w:author="CEPT" w:date="2023-05-01T10:04:00Z">
              <w:r w:rsidR="005B5CF5" w:rsidRPr="001D43AA">
                <w:rPr>
                  <w:rStyle w:val="Artref"/>
                  <w:lang w:val="en-US"/>
                </w:rPr>
                <w:t xml:space="preserve">  ADD 5.A14</w:t>
              </w:r>
            </w:ins>
          </w:p>
          <w:p w14:paraId="70F37AFC" w14:textId="77777777" w:rsidR="007F1392" w:rsidRPr="003C04F1" w:rsidRDefault="00F614A8" w:rsidP="00FE7CB8">
            <w:pPr>
              <w:pStyle w:val="TableTextS5"/>
              <w:keepNext/>
              <w:rPr>
                <w:color w:val="000000"/>
              </w:rPr>
            </w:pPr>
            <w:r w:rsidRPr="003C04F1">
              <w:rPr>
                <w:color w:val="000000"/>
              </w:rPr>
              <w:t>Radiolocation</w:t>
            </w:r>
          </w:p>
          <w:p w14:paraId="47C21AD8" w14:textId="77777777" w:rsidR="007F1392" w:rsidRPr="003C04F1" w:rsidRDefault="00F614A8" w:rsidP="00FE7CB8">
            <w:pPr>
              <w:pStyle w:val="TableTextS5"/>
              <w:keepNext/>
              <w:rPr>
                <w:rStyle w:val="Tablefreq"/>
                <w:color w:val="000000"/>
              </w:rPr>
            </w:pPr>
            <w:r w:rsidRPr="003C04F1">
              <w:rPr>
                <w:rStyle w:val="Artref"/>
                <w:color w:val="000000"/>
              </w:rPr>
              <w:t>5.318</w:t>
            </w:r>
            <w:r w:rsidRPr="003C04F1">
              <w:rPr>
                <w:color w:val="000000"/>
              </w:rPr>
              <w:t xml:space="preserve">  </w:t>
            </w:r>
            <w:r w:rsidRPr="003C04F1">
              <w:rPr>
                <w:rStyle w:val="Artref"/>
                <w:color w:val="000000"/>
              </w:rPr>
              <w:t>5.325</w:t>
            </w:r>
          </w:p>
        </w:tc>
        <w:tc>
          <w:tcPr>
            <w:tcW w:w="3100" w:type="dxa"/>
            <w:vMerge w:val="restart"/>
            <w:tcBorders>
              <w:top w:val="single" w:sz="4" w:space="0" w:color="auto"/>
              <w:left w:val="single" w:sz="4" w:space="0" w:color="auto"/>
              <w:right w:val="single" w:sz="4" w:space="0" w:color="auto"/>
            </w:tcBorders>
          </w:tcPr>
          <w:p w14:paraId="7C8CAFB3" w14:textId="77777777" w:rsidR="007F1392" w:rsidRPr="003C04F1" w:rsidRDefault="00F614A8" w:rsidP="007F1392">
            <w:pPr>
              <w:pStyle w:val="TableTextS5"/>
              <w:keepNext/>
              <w:rPr>
                <w:rStyle w:val="Tablefreq"/>
              </w:rPr>
            </w:pPr>
            <w:r w:rsidRPr="003C04F1">
              <w:rPr>
                <w:rStyle w:val="Tablefreq"/>
              </w:rPr>
              <w:t>890-942</w:t>
            </w:r>
          </w:p>
          <w:p w14:paraId="3C3D610F" w14:textId="77777777" w:rsidR="007F1392" w:rsidRPr="003C04F1" w:rsidRDefault="00F614A8" w:rsidP="007F1392">
            <w:pPr>
              <w:pStyle w:val="TableTextS5"/>
              <w:keepNext/>
              <w:rPr>
                <w:color w:val="000000"/>
              </w:rPr>
            </w:pPr>
            <w:r w:rsidRPr="003C04F1">
              <w:rPr>
                <w:color w:val="000000"/>
              </w:rPr>
              <w:t>FIXED</w:t>
            </w:r>
          </w:p>
          <w:p w14:paraId="19C1602E" w14:textId="1E393039" w:rsidR="007F1392" w:rsidRPr="003C04F1" w:rsidRDefault="00F614A8" w:rsidP="007F1392">
            <w:pPr>
              <w:pStyle w:val="TableTextS5"/>
              <w:keepNext/>
              <w:rPr>
                <w:color w:val="000000"/>
              </w:rPr>
            </w:pPr>
            <w:r w:rsidRPr="003C04F1">
              <w:rPr>
                <w:color w:val="000000"/>
              </w:rPr>
              <w:t xml:space="preserve">MOBILE  </w:t>
            </w:r>
            <w:r w:rsidRPr="003C04F1">
              <w:rPr>
                <w:rStyle w:val="Artref"/>
                <w:color w:val="000000"/>
              </w:rPr>
              <w:t>5.317A</w:t>
            </w:r>
            <w:ins w:id="19" w:author="CEPT" w:date="2023-05-01T10:04:00Z">
              <w:r w:rsidR="005B5CF5" w:rsidRPr="001D43AA">
                <w:rPr>
                  <w:rStyle w:val="Artref"/>
                  <w:lang w:val="en-US"/>
                </w:rPr>
                <w:t xml:space="preserve">  ADD 5.A14</w:t>
              </w:r>
            </w:ins>
          </w:p>
          <w:p w14:paraId="2A93957C" w14:textId="77777777" w:rsidR="007F1392" w:rsidRPr="003C04F1" w:rsidRDefault="00F614A8" w:rsidP="007F1392">
            <w:pPr>
              <w:pStyle w:val="TableTextS5"/>
              <w:keepNext/>
              <w:rPr>
                <w:color w:val="000000"/>
              </w:rPr>
            </w:pPr>
            <w:r w:rsidRPr="003C04F1">
              <w:rPr>
                <w:color w:val="000000"/>
              </w:rPr>
              <w:t>BROADCASTING</w:t>
            </w:r>
          </w:p>
          <w:p w14:paraId="7ADA888A" w14:textId="77777777" w:rsidR="007F1392" w:rsidRPr="003C04F1" w:rsidRDefault="00F614A8" w:rsidP="007F1392">
            <w:pPr>
              <w:pStyle w:val="TableTextS5"/>
              <w:keepNext/>
              <w:rPr>
                <w:color w:val="000000"/>
              </w:rPr>
            </w:pPr>
            <w:r w:rsidRPr="003C04F1">
              <w:rPr>
                <w:color w:val="000000"/>
              </w:rPr>
              <w:t>Radiolocation</w:t>
            </w:r>
          </w:p>
          <w:p w14:paraId="2CB515D0" w14:textId="77777777" w:rsidR="007F1392" w:rsidRPr="003C04F1" w:rsidRDefault="00F614A8" w:rsidP="007F1392">
            <w:pPr>
              <w:pStyle w:val="TableTextS5"/>
              <w:keepNext/>
              <w:rPr>
                <w:rStyle w:val="Tablefreq"/>
                <w:color w:val="000000"/>
              </w:rPr>
            </w:pP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color w:val="000000"/>
              </w:rPr>
              <w:br/>
            </w:r>
            <w:r w:rsidRPr="003C04F1">
              <w:rPr>
                <w:rStyle w:val="Artref"/>
                <w:color w:val="000000"/>
              </w:rPr>
              <w:t>5.327</w:t>
            </w:r>
          </w:p>
        </w:tc>
      </w:tr>
      <w:tr w:rsidR="007F1392" w:rsidRPr="003C04F1" w14:paraId="3CDA6739" w14:textId="77777777" w:rsidTr="007F1392">
        <w:trPr>
          <w:cantSplit/>
          <w:trHeight w:val="1776"/>
          <w:jc w:val="center"/>
        </w:trPr>
        <w:tc>
          <w:tcPr>
            <w:tcW w:w="3099" w:type="dxa"/>
            <w:vMerge/>
            <w:tcBorders>
              <w:left w:val="single" w:sz="4" w:space="0" w:color="auto"/>
              <w:right w:val="single" w:sz="4" w:space="0" w:color="auto"/>
            </w:tcBorders>
          </w:tcPr>
          <w:p w14:paraId="75BDAF29" w14:textId="77777777" w:rsidR="007F1392" w:rsidRPr="003C04F1" w:rsidRDefault="00495FBA" w:rsidP="007F1392">
            <w:pPr>
              <w:pStyle w:val="TableTextS5"/>
              <w:keepNext/>
              <w:rPr>
                <w:rStyle w:val="Tablefreq"/>
                <w:color w:val="000000"/>
              </w:rPr>
            </w:pPr>
          </w:p>
        </w:tc>
        <w:tc>
          <w:tcPr>
            <w:tcW w:w="3100" w:type="dxa"/>
            <w:tcBorders>
              <w:top w:val="single" w:sz="4" w:space="0" w:color="auto"/>
              <w:left w:val="single" w:sz="4" w:space="0" w:color="auto"/>
              <w:bottom w:val="single" w:sz="4" w:space="0" w:color="auto"/>
              <w:right w:val="single" w:sz="4" w:space="0" w:color="auto"/>
            </w:tcBorders>
          </w:tcPr>
          <w:p w14:paraId="08F5A9DD" w14:textId="77777777" w:rsidR="007F1392" w:rsidRPr="003C04F1" w:rsidRDefault="00F614A8" w:rsidP="00FE7CB8">
            <w:pPr>
              <w:pStyle w:val="TableTextS5"/>
              <w:keepNext/>
              <w:rPr>
                <w:rStyle w:val="Tablefreq"/>
              </w:rPr>
            </w:pPr>
            <w:r w:rsidRPr="003C04F1">
              <w:rPr>
                <w:rStyle w:val="Tablefreq"/>
              </w:rPr>
              <w:t>902-928</w:t>
            </w:r>
          </w:p>
          <w:p w14:paraId="53824166" w14:textId="77777777" w:rsidR="007F1392" w:rsidRPr="003C04F1" w:rsidRDefault="00F614A8" w:rsidP="00FE7CB8">
            <w:pPr>
              <w:pStyle w:val="TableTextS5"/>
              <w:keepNext/>
              <w:rPr>
                <w:color w:val="000000"/>
              </w:rPr>
            </w:pPr>
            <w:r w:rsidRPr="003C04F1">
              <w:rPr>
                <w:color w:val="000000"/>
              </w:rPr>
              <w:t>FIXED</w:t>
            </w:r>
          </w:p>
          <w:p w14:paraId="4713D626" w14:textId="77777777" w:rsidR="007F1392" w:rsidRPr="003C04F1" w:rsidRDefault="00F614A8" w:rsidP="00FE7CB8">
            <w:pPr>
              <w:pStyle w:val="TableTextS5"/>
              <w:keepNext/>
              <w:rPr>
                <w:color w:val="000000"/>
              </w:rPr>
            </w:pPr>
            <w:r w:rsidRPr="003C04F1">
              <w:rPr>
                <w:color w:val="000000"/>
              </w:rPr>
              <w:t>Amateur</w:t>
            </w:r>
          </w:p>
          <w:p w14:paraId="5F0B3F74" w14:textId="7685219E" w:rsidR="007F1392" w:rsidRPr="003C04F1" w:rsidRDefault="00F614A8" w:rsidP="00FE7CB8">
            <w:pPr>
              <w:pStyle w:val="TableTextS5"/>
              <w:keepNext/>
              <w:rPr>
                <w:color w:val="000000"/>
              </w:rPr>
            </w:pPr>
            <w:r w:rsidRPr="003C04F1">
              <w:rPr>
                <w:color w:val="000000"/>
              </w:rPr>
              <w:t xml:space="preserve">Mobile except aeronautical mobile  </w:t>
            </w:r>
            <w:r w:rsidRPr="003C04F1">
              <w:rPr>
                <w:rStyle w:val="Artref"/>
                <w:color w:val="000000"/>
              </w:rPr>
              <w:t>5.325A</w:t>
            </w:r>
            <w:ins w:id="20" w:author="CEPT" w:date="2023-05-01T10:04:00Z">
              <w:r w:rsidR="005B5CF5" w:rsidRPr="001D43AA">
                <w:rPr>
                  <w:rStyle w:val="Artref"/>
                  <w:lang w:val="en-US"/>
                </w:rPr>
                <w:t xml:space="preserve">  ADD 5.A14</w:t>
              </w:r>
            </w:ins>
          </w:p>
          <w:p w14:paraId="4D8E2233" w14:textId="77777777" w:rsidR="007F1392" w:rsidRPr="003C04F1" w:rsidRDefault="00F614A8" w:rsidP="00FE7CB8">
            <w:pPr>
              <w:pStyle w:val="TableTextS5"/>
              <w:keepNext/>
              <w:rPr>
                <w:color w:val="000000"/>
              </w:rPr>
            </w:pPr>
            <w:r w:rsidRPr="003C04F1">
              <w:rPr>
                <w:color w:val="000000"/>
              </w:rPr>
              <w:t>Radiolocation</w:t>
            </w:r>
          </w:p>
          <w:p w14:paraId="60C2EF4B" w14:textId="77777777" w:rsidR="007F1392" w:rsidRPr="003C04F1" w:rsidRDefault="00F614A8" w:rsidP="00FE7CB8">
            <w:pPr>
              <w:pStyle w:val="TableTextS5"/>
              <w:keepNext/>
              <w:rPr>
                <w:rStyle w:val="Tablefreq"/>
                <w:color w:val="000000"/>
              </w:rPr>
            </w:pPr>
            <w:r w:rsidRPr="003C04F1">
              <w:rPr>
                <w:rStyle w:val="Artref"/>
                <w:color w:val="000000"/>
              </w:rPr>
              <w:t>5.150</w:t>
            </w:r>
            <w:r w:rsidRPr="003C04F1">
              <w:rPr>
                <w:color w:val="000000"/>
              </w:rPr>
              <w:t xml:space="preserve">  </w:t>
            </w:r>
            <w:r w:rsidRPr="003C04F1">
              <w:rPr>
                <w:rStyle w:val="Artref"/>
                <w:color w:val="000000"/>
              </w:rPr>
              <w:t>5.325</w:t>
            </w:r>
            <w:r w:rsidRPr="003C04F1">
              <w:rPr>
                <w:color w:val="000000"/>
              </w:rPr>
              <w:t xml:space="preserve">  </w:t>
            </w:r>
            <w:r w:rsidRPr="003C04F1">
              <w:rPr>
                <w:rStyle w:val="Artref"/>
                <w:color w:val="000000"/>
              </w:rPr>
              <w:t>5.326</w:t>
            </w:r>
          </w:p>
        </w:tc>
        <w:tc>
          <w:tcPr>
            <w:tcW w:w="3100" w:type="dxa"/>
            <w:vMerge/>
            <w:tcBorders>
              <w:left w:val="single" w:sz="4" w:space="0" w:color="auto"/>
              <w:right w:val="single" w:sz="4" w:space="0" w:color="auto"/>
            </w:tcBorders>
          </w:tcPr>
          <w:p w14:paraId="3162F83F" w14:textId="77777777" w:rsidR="007F1392" w:rsidRPr="003C04F1" w:rsidRDefault="00495FBA" w:rsidP="007F1392">
            <w:pPr>
              <w:pStyle w:val="TableTextS5"/>
              <w:keepNext/>
              <w:rPr>
                <w:rStyle w:val="Tablefreq"/>
                <w:color w:val="000000"/>
              </w:rPr>
            </w:pPr>
          </w:p>
        </w:tc>
      </w:tr>
      <w:tr w:rsidR="007F1392" w:rsidRPr="003C04F1" w14:paraId="7CB60042" w14:textId="77777777" w:rsidTr="007F1392">
        <w:trPr>
          <w:cantSplit/>
          <w:trHeight w:val="1344"/>
          <w:jc w:val="center"/>
        </w:trPr>
        <w:tc>
          <w:tcPr>
            <w:tcW w:w="3099" w:type="dxa"/>
            <w:vMerge/>
            <w:tcBorders>
              <w:left w:val="single" w:sz="4" w:space="0" w:color="auto"/>
              <w:bottom w:val="single" w:sz="4" w:space="0" w:color="auto"/>
              <w:right w:val="single" w:sz="4" w:space="0" w:color="auto"/>
            </w:tcBorders>
          </w:tcPr>
          <w:p w14:paraId="21B6C37C" w14:textId="77777777" w:rsidR="007F1392" w:rsidRPr="003C04F1" w:rsidRDefault="00495FBA" w:rsidP="007F1392">
            <w:pPr>
              <w:pStyle w:val="TableTextS5"/>
              <w:keepNext/>
              <w:rPr>
                <w:rStyle w:val="Tablefreq"/>
                <w:color w:val="000000"/>
              </w:rPr>
            </w:pPr>
          </w:p>
        </w:tc>
        <w:tc>
          <w:tcPr>
            <w:tcW w:w="3100" w:type="dxa"/>
            <w:tcBorders>
              <w:top w:val="single" w:sz="4" w:space="0" w:color="auto"/>
              <w:left w:val="single" w:sz="4" w:space="0" w:color="auto"/>
              <w:bottom w:val="single" w:sz="4" w:space="0" w:color="auto"/>
              <w:right w:val="single" w:sz="4" w:space="0" w:color="auto"/>
            </w:tcBorders>
          </w:tcPr>
          <w:p w14:paraId="7B763459" w14:textId="77777777" w:rsidR="007F1392" w:rsidRPr="003C04F1" w:rsidRDefault="00F614A8" w:rsidP="00FE7CB8">
            <w:pPr>
              <w:pStyle w:val="TableTextS5"/>
              <w:keepNext/>
              <w:rPr>
                <w:rStyle w:val="Tablefreq"/>
              </w:rPr>
            </w:pPr>
            <w:r w:rsidRPr="003C04F1">
              <w:rPr>
                <w:rStyle w:val="Tablefreq"/>
              </w:rPr>
              <w:t>928-942</w:t>
            </w:r>
          </w:p>
          <w:p w14:paraId="00C34567" w14:textId="77777777" w:rsidR="007F1392" w:rsidRPr="003C04F1" w:rsidRDefault="00F614A8" w:rsidP="00FE7CB8">
            <w:pPr>
              <w:pStyle w:val="TableTextS5"/>
              <w:keepNext/>
              <w:rPr>
                <w:color w:val="000000"/>
              </w:rPr>
            </w:pPr>
            <w:r w:rsidRPr="003C04F1">
              <w:rPr>
                <w:color w:val="000000"/>
              </w:rPr>
              <w:t>FIXED</w:t>
            </w:r>
          </w:p>
          <w:p w14:paraId="5E4A38B0" w14:textId="28E0B580" w:rsidR="007F1392" w:rsidRPr="003C04F1" w:rsidRDefault="00F614A8" w:rsidP="00FE7CB8">
            <w:pPr>
              <w:pStyle w:val="TableTextS5"/>
              <w:keepNext/>
              <w:ind w:right="-113"/>
              <w:rPr>
                <w:color w:val="000000"/>
              </w:rPr>
            </w:pPr>
            <w:r w:rsidRPr="003C04F1">
              <w:rPr>
                <w:color w:val="000000"/>
              </w:rPr>
              <w:t xml:space="preserve">MOBILE except aeronautical mobile  </w:t>
            </w:r>
            <w:r w:rsidRPr="003C04F1">
              <w:rPr>
                <w:rStyle w:val="Artref"/>
                <w:color w:val="000000"/>
              </w:rPr>
              <w:t>5.317A</w:t>
            </w:r>
            <w:ins w:id="21" w:author="CEPT" w:date="2023-05-01T10:04:00Z">
              <w:r w:rsidR="005B5CF5" w:rsidRPr="001D43AA">
                <w:rPr>
                  <w:rStyle w:val="Artref"/>
                  <w:lang w:val="en-US"/>
                </w:rPr>
                <w:t xml:space="preserve">  ADD 5.A14</w:t>
              </w:r>
            </w:ins>
          </w:p>
          <w:p w14:paraId="606DA196" w14:textId="77777777" w:rsidR="007F1392" w:rsidRPr="003C04F1" w:rsidRDefault="00F614A8" w:rsidP="00FE7CB8">
            <w:pPr>
              <w:pStyle w:val="TableTextS5"/>
              <w:keepNext/>
              <w:rPr>
                <w:rStyle w:val="Tablefreq"/>
                <w:color w:val="000000"/>
              </w:rPr>
            </w:pPr>
            <w:r w:rsidRPr="003C04F1">
              <w:rPr>
                <w:color w:val="000000"/>
              </w:rPr>
              <w:t>Radiolocation</w:t>
            </w:r>
            <w:r w:rsidRPr="003C04F1">
              <w:rPr>
                <w:color w:val="000000"/>
              </w:rPr>
              <w:br/>
            </w:r>
            <w:r w:rsidRPr="003C04F1">
              <w:rPr>
                <w:rStyle w:val="Artref"/>
                <w:color w:val="000000"/>
              </w:rPr>
              <w:t>5.325</w:t>
            </w:r>
          </w:p>
        </w:tc>
        <w:tc>
          <w:tcPr>
            <w:tcW w:w="3100" w:type="dxa"/>
            <w:vMerge/>
            <w:tcBorders>
              <w:left w:val="single" w:sz="4" w:space="0" w:color="auto"/>
              <w:bottom w:val="single" w:sz="4" w:space="0" w:color="auto"/>
              <w:right w:val="single" w:sz="4" w:space="0" w:color="auto"/>
            </w:tcBorders>
          </w:tcPr>
          <w:p w14:paraId="68DCE124" w14:textId="77777777" w:rsidR="007F1392" w:rsidRPr="003C04F1" w:rsidRDefault="00495FBA" w:rsidP="007F1392">
            <w:pPr>
              <w:pStyle w:val="TableTextS5"/>
              <w:keepNext/>
              <w:rPr>
                <w:rStyle w:val="Tablefreq"/>
                <w:color w:val="000000"/>
              </w:rPr>
            </w:pPr>
          </w:p>
        </w:tc>
      </w:tr>
      <w:tr w:rsidR="007F1392" w:rsidRPr="003C04F1" w14:paraId="393E7152" w14:textId="77777777" w:rsidTr="007F1392">
        <w:trPr>
          <w:cantSplit/>
          <w:trHeight w:val="312"/>
          <w:jc w:val="center"/>
        </w:trPr>
        <w:tc>
          <w:tcPr>
            <w:tcW w:w="3099" w:type="dxa"/>
            <w:tcBorders>
              <w:top w:val="single" w:sz="4" w:space="0" w:color="auto"/>
              <w:left w:val="single" w:sz="4" w:space="0" w:color="auto"/>
              <w:bottom w:val="single" w:sz="4" w:space="0" w:color="auto"/>
              <w:right w:val="single" w:sz="4" w:space="0" w:color="auto"/>
            </w:tcBorders>
            <w:hideMark/>
          </w:tcPr>
          <w:p w14:paraId="6D34F08A" w14:textId="77777777" w:rsidR="007F1392" w:rsidRPr="003C04F1" w:rsidRDefault="00F614A8" w:rsidP="007F1392">
            <w:pPr>
              <w:pStyle w:val="TableTextS5"/>
              <w:rPr>
                <w:rStyle w:val="Tablefreq"/>
              </w:rPr>
            </w:pPr>
            <w:r w:rsidRPr="003C04F1">
              <w:rPr>
                <w:rStyle w:val="Tablefreq"/>
              </w:rPr>
              <w:t>942-960</w:t>
            </w:r>
          </w:p>
          <w:p w14:paraId="22FCD50C" w14:textId="77777777" w:rsidR="007F1392" w:rsidRPr="003C04F1" w:rsidRDefault="00F614A8" w:rsidP="007F1392">
            <w:pPr>
              <w:pStyle w:val="TableTextS5"/>
              <w:keepNext/>
              <w:rPr>
                <w:color w:val="000000"/>
              </w:rPr>
            </w:pPr>
            <w:r w:rsidRPr="003C04F1">
              <w:rPr>
                <w:color w:val="000000"/>
              </w:rPr>
              <w:t>FIXED</w:t>
            </w:r>
          </w:p>
          <w:p w14:paraId="5885EB06" w14:textId="1E566686" w:rsidR="007F1392" w:rsidRPr="003C04F1" w:rsidRDefault="00F614A8" w:rsidP="00FE7CB8">
            <w:pPr>
              <w:pStyle w:val="TableTextS5"/>
              <w:keepNext/>
              <w:rPr>
                <w:color w:val="000000"/>
              </w:rPr>
            </w:pPr>
            <w:r w:rsidRPr="003C04F1">
              <w:rPr>
                <w:color w:val="000000"/>
              </w:rPr>
              <w:t xml:space="preserve">MOBILE except aeronautical </w:t>
            </w:r>
            <w:proofErr w:type="gramStart"/>
            <w:r w:rsidRPr="003C04F1">
              <w:rPr>
                <w:color w:val="000000"/>
              </w:rPr>
              <w:t xml:space="preserve">mobile  </w:t>
            </w:r>
            <w:r w:rsidRPr="003C04F1">
              <w:rPr>
                <w:rStyle w:val="Artref"/>
                <w:color w:val="000000"/>
              </w:rPr>
              <w:t>5.317A</w:t>
            </w:r>
            <w:proofErr w:type="gramEnd"/>
            <w:ins w:id="22" w:author="CEPT" w:date="2023-05-01T10:04:00Z">
              <w:r w:rsidR="00495FBA" w:rsidRPr="001D43AA">
                <w:rPr>
                  <w:rStyle w:val="Artref"/>
                  <w:lang w:val="en-US"/>
                </w:rPr>
                <w:t xml:space="preserve">  ADD 5.A14</w:t>
              </w:r>
            </w:ins>
          </w:p>
          <w:p w14:paraId="249631D4" w14:textId="77777777" w:rsidR="007F1392" w:rsidRPr="003C04F1" w:rsidRDefault="00F614A8" w:rsidP="007F1392">
            <w:pPr>
              <w:pStyle w:val="TableTextS5"/>
              <w:keepNext/>
              <w:rPr>
                <w:rStyle w:val="Artref"/>
                <w:color w:val="000000"/>
              </w:rPr>
            </w:pPr>
            <w:r w:rsidRPr="003C04F1">
              <w:rPr>
                <w:color w:val="000000"/>
              </w:rPr>
              <w:t xml:space="preserve">BROADCASTING  </w:t>
            </w:r>
            <w:r w:rsidRPr="003C04F1">
              <w:rPr>
                <w:rStyle w:val="Artref"/>
                <w:color w:val="000000"/>
              </w:rPr>
              <w:t>5.322</w:t>
            </w:r>
          </w:p>
          <w:p w14:paraId="31025407" w14:textId="77777777" w:rsidR="007F1392" w:rsidRPr="003C04F1" w:rsidRDefault="00F614A8" w:rsidP="007F1392">
            <w:pPr>
              <w:pStyle w:val="TableTextS5"/>
              <w:keepNext/>
              <w:rPr>
                <w:rStyle w:val="Tablefreq"/>
                <w:color w:val="000000"/>
              </w:rPr>
            </w:pPr>
            <w:r w:rsidRPr="003C04F1">
              <w:rPr>
                <w:rStyle w:val="Artref"/>
                <w:color w:val="000000"/>
              </w:rPr>
              <w:t>5.323</w:t>
            </w:r>
          </w:p>
        </w:tc>
        <w:tc>
          <w:tcPr>
            <w:tcW w:w="3100" w:type="dxa"/>
            <w:tcBorders>
              <w:top w:val="single" w:sz="4" w:space="0" w:color="auto"/>
              <w:left w:val="single" w:sz="4" w:space="0" w:color="auto"/>
              <w:bottom w:val="single" w:sz="4" w:space="0" w:color="auto"/>
              <w:right w:val="single" w:sz="4" w:space="0" w:color="auto"/>
            </w:tcBorders>
            <w:hideMark/>
          </w:tcPr>
          <w:p w14:paraId="415E6B5B" w14:textId="77777777" w:rsidR="007F1392" w:rsidRPr="003C04F1" w:rsidRDefault="00F614A8" w:rsidP="007F1392">
            <w:pPr>
              <w:pStyle w:val="TableTextS5"/>
              <w:keepNext/>
              <w:rPr>
                <w:rStyle w:val="Tablefreq"/>
              </w:rPr>
            </w:pPr>
            <w:r w:rsidRPr="003C04F1">
              <w:rPr>
                <w:rStyle w:val="Tablefreq"/>
              </w:rPr>
              <w:t>942-960</w:t>
            </w:r>
          </w:p>
          <w:p w14:paraId="5E496197" w14:textId="77777777" w:rsidR="007F1392" w:rsidRPr="003C04F1" w:rsidRDefault="00F614A8" w:rsidP="007F1392">
            <w:pPr>
              <w:pStyle w:val="TableTextS5"/>
              <w:keepNext/>
              <w:rPr>
                <w:color w:val="000000"/>
              </w:rPr>
            </w:pPr>
            <w:r w:rsidRPr="003C04F1">
              <w:rPr>
                <w:color w:val="000000"/>
              </w:rPr>
              <w:t>FIXED</w:t>
            </w:r>
          </w:p>
          <w:p w14:paraId="4031CE66" w14:textId="02C36DC2" w:rsidR="007F1392" w:rsidRPr="003C04F1" w:rsidRDefault="00F614A8" w:rsidP="007F1392">
            <w:pPr>
              <w:pStyle w:val="TableTextS5"/>
              <w:keepNext/>
              <w:rPr>
                <w:rStyle w:val="Tablefreq"/>
                <w:color w:val="000000"/>
              </w:rPr>
            </w:pPr>
            <w:proofErr w:type="gramStart"/>
            <w:r w:rsidRPr="003C04F1">
              <w:rPr>
                <w:color w:val="000000"/>
              </w:rPr>
              <w:t xml:space="preserve">MOBILE  </w:t>
            </w:r>
            <w:r w:rsidRPr="003C04F1">
              <w:rPr>
                <w:rStyle w:val="Artref"/>
                <w:color w:val="000000"/>
              </w:rPr>
              <w:t>5.317A</w:t>
            </w:r>
            <w:proofErr w:type="gramEnd"/>
            <w:ins w:id="23" w:author="CEPT" w:date="2023-05-01T10:04:00Z">
              <w:r w:rsidR="00495FBA" w:rsidRPr="001D43AA">
                <w:rPr>
                  <w:rStyle w:val="Artref"/>
                  <w:lang w:val="en-US"/>
                </w:rPr>
                <w:t xml:space="preserve">  ADD 5.A14</w:t>
              </w:r>
            </w:ins>
          </w:p>
        </w:tc>
        <w:tc>
          <w:tcPr>
            <w:tcW w:w="3100" w:type="dxa"/>
            <w:tcBorders>
              <w:top w:val="single" w:sz="4" w:space="0" w:color="auto"/>
              <w:left w:val="single" w:sz="4" w:space="0" w:color="auto"/>
              <w:bottom w:val="single" w:sz="4" w:space="0" w:color="auto"/>
              <w:right w:val="single" w:sz="4" w:space="0" w:color="auto"/>
            </w:tcBorders>
            <w:hideMark/>
          </w:tcPr>
          <w:p w14:paraId="51C7F226" w14:textId="77777777" w:rsidR="007F1392" w:rsidRPr="003C04F1" w:rsidRDefault="00F614A8" w:rsidP="007F1392">
            <w:pPr>
              <w:pStyle w:val="TableTextS5"/>
              <w:keepNext/>
              <w:rPr>
                <w:rStyle w:val="Tablefreq"/>
              </w:rPr>
            </w:pPr>
            <w:r w:rsidRPr="003C04F1">
              <w:rPr>
                <w:rStyle w:val="Tablefreq"/>
              </w:rPr>
              <w:t>942-960</w:t>
            </w:r>
          </w:p>
          <w:p w14:paraId="7EA18680" w14:textId="77777777" w:rsidR="007F1392" w:rsidRPr="003C04F1" w:rsidRDefault="00F614A8" w:rsidP="007F1392">
            <w:pPr>
              <w:pStyle w:val="TableTextS5"/>
              <w:keepNext/>
              <w:rPr>
                <w:color w:val="000000"/>
              </w:rPr>
            </w:pPr>
            <w:r w:rsidRPr="003C04F1">
              <w:rPr>
                <w:color w:val="000000"/>
              </w:rPr>
              <w:t>FIXED</w:t>
            </w:r>
          </w:p>
          <w:p w14:paraId="15B1CF85" w14:textId="049C6D4D" w:rsidR="007F1392" w:rsidRPr="003C04F1" w:rsidRDefault="00F614A8" w:rsidP="007F1392">
            <w:pPr>
              <w:pStyle w:val="TableTextS5"/>
              <w:keepNext/>
              <w:rPr>
                <w:color w:val="000000"/>
              </w:rPr>
            </w:pPr>
            <w:r w:rsidRPr="003C04F1">
              <w:rPr>
                <w:color w:val="000000"/>
              </w:rPr>
              <w:t xml:space="preserve">MOBILE  </w:t>
            </w:r>
            <w:r w:rsidRPr="003C04F1">
              <w:rPr>
                <w:rStyle w:val="Artref"/>
                <w:color w:val="000000"/>
              </w:rPr>
              <w:t>5.317A</w:t>
            </w:r>
            <w:ins w:id="24" w:author="CEPT" w:date="2023-05-01T10:04:00Z">
              <w:r w:rsidR="005B5CF5" w:rsidRPr="001D43AA">
                <w:rPr>
                  <w:rStyle w:val="Artref"/>
                  <w:lang w:val="en-US"/>
                </w:rPr>
                <w:t xml:space="preserve">  ADD 5.A14</w:t>
              </w:r>
            </w:ins>
          </w:p>
          <w:p w14:paraId="6172CDE6" w14:textId="77777777" w:rsidR="007F1392" w:rsidRPr="003C04F1" w:rsidRDefault="00F614A8" w:rsidP="007F1392">
            <w:pPr>
              <w:pStyle w:val="TableTextS5"/>
              <w:keepNext/>
              <w:rPr>
                <w:color w:val="000000"/>
              </w:rPr>
            </w:pPr>
            <w:r w:rsidRPr="003C04F1">
              <w:rPr>
                <w:color w:val="000000"/>
              </w:rPr>
              <w:t>BROADCASTING</w:t>
            </w:r>
            <w:r w:rsidRPr="003C04F1">
              <w:rPr>
                <w:color w:val="000000"/>
              </w:rPr>
              <w:br/>
            </w:r>
          </w:p>
          <w:p w14:paraId="0C51CD52" w14:textId="77777777" w:rsidR="007F1392" w:rsidRPr="003C04F1" w:rsidRDefault="00F614A8" w:rsidP="007F1392">
            <w:pPr>
              <w:pStyle w:val="TableTextS5"/>
              <w:keepNext/>
              <w:rPr>
                <w:rStyle w:val="Tablefreq"/>
                <w:color w:val="000000"/>
              </w:rPr>
            </w:pPr>
            <w:r w:rsidRPr="003C04F1">
              <w:rPr>
                <w:rStyle w:val="Artref"/>
              </w:rPr>
              <w:t>5.320</w:t>
            </w:r>
          </w:p>
        </w:tc>
      </w:tr>
    </w:tbl>
    <w:p w14:paraId="624EDA94" w14:textId="7C20ACE7" w:rsidR="00FA4856" w:rsidRDefault="00FA4856">
      <w:pPr>
        <w:pStyle w:val="Reasons"/>
      </w:pPr>
    </w:p>
    <w:p w14:paraId="3A325968" w14:textId="26B07D60" w:rsidR="00FA4856" w:rsidRDefault="00F614A8">
      <w:pPr>
        <w:pStyle w:val="Proposal"/>
      </w:pPr>
      <w:r>
        <w:t>ADD</w:t>
      </w:r>
      <w:r>
        <w:tab/>
        <w:t>EUR/</w:t>
      </w:r>
      <w:r w:rsidR="0000484E">
        <w:t>XXXX</w:t>
      </w:r>
      <w:r>
        <w:t>A4/3</w:t>
      </w:r>
    </w:p>
    <w:p w14:paraId="389CC91E" w14:textId="16B08A84" w:rsidR="00FA4856" w:rsidRDefault="00F614A8">
      <w:r>
        <w:rPr>
          <w:rStyle w:val="Artdef"/>
        </w:rPr>
        <w:t>5.A14</w:t>
      </w:r>
      <w:r w:rsidR="005B5CF5">
        <w:rPr>
          <w:rStyle w:val="Artdef"/>
        </w:rPr>
        <w:tab/>
      </w:r>
      <w:r w:rsidR="005B5CF5" w:rsidRPr="00D80763">
        <w:rPr>
          <w:szCs w:val="22"/>
        </w:rPr>
        <w:t>The frequency band 694</w:t>
      </w:r>
      <w:r w:rsidR="005B5CF5" w:rsidRPr="00D80763">
        <w:rPr>
          <w:szCs w:val="22"/>
        </w:rPr>
        <w:noBreakHyphen/>
        <w:t>960 MHz, or portions thereof, may be used by high-altitude</w:t>
      </w:r>
      <w:r w:rsidR="005B5CF5" w:rsidRPr="00CF5C55">
        <w:rPr>
          <w:szCs w:val="22"/>
        </w:rPr>
        <w:t xml:space="preserve"> platform stations as International Mobile Telecommunications (IMT) base stations (HIBS). </w:t>
      </w:r>
      <w:r w:rsidR="005B5CF5" w:rsidRPr="00CF5C55">
        <w:t xml:space="preserve">The use </w:t>
      </w:r>
      <w:r w:rsidR="005B5CF5">
        <w:t>by</w:t>
      </w:r>
      <w:r w:rsidR="005B5CF5" w:rsidRPr="00CF5C55">
        <w:t xml:space="preserve"> HIBS </w:t>
      </w:r>
      <w:r w:rsidR="005B5CF5" w:rsidRPr="00CF5C55">
        <w:rPr>
          <w:szCs w:val="22"/>
        </w:rPr>
        <w:t>does not preclude the use of this frequency band by any application of the services to which it is allocated and does not establish priority in the Radio Regulations. HIBS shall not claim protection from existing primary services</w:t>
      </w:r>
      <w:r w:rsidR="005B5CF5">
        <w:rPr>
          <w:szCs w:val="22"/>
        </w:rPr>
        <w:t>.</w:t>
      </w:r>
      <w:r w:rsidR="005B5CF5" w:rsidRPr="00CF5C55">
        <w:rPr>
          <w:szCs w:val="22"/>
        </w:rPr>
        <w:t xml:space="preserve"> No. </w:t>
      </w:r>
      <w:r w:rsidR="005B5CF5" w:rsidRPr="00CF5C55">
        <w:rPr>
          <w:rStyle w:val="Artref"/>
          <w:b/>
          <w:bCs/>
          <w:szCs w:val="22"/>
        </w:rPr>
        <w:t>5.43A</w:t>
      </w:r>
      <w:r w:rsidR="005B5CF5" w:rsidRPr="00CF5C55">
        <w:rPr>
          <w:b/>
          <w:bCs/>
          <w:szCs w:val="22"/>
        </w:rPr>
        <w:t xml:space="preserve"> </w:t>
      </w:r>
      <w:r w:rsidR="005B5CF5" w:rsidRPr="00CF5C55">
        <w:rPr>
          <w:szCs w:val="22"/>
        </w:rPr>
        <w:t>does not</w:t>
      </w:r>
      <w:r w:rsidR="005B5CF5" w:rsidRPr="00CF5C55">
        <w:rPr>
          <w:b/>
          <w:bCs/>
          <w:szCs w:val="22"/>
        </w:rPr>
        <w:t xml:space="preserve"> </w:t>
      </w:r>
      <w:r w:rsidR="005B5CF5" w:rsidRPr="00CF5C55">
        <w:rPr>
          <w:szCs w:val="22"/>
        </w:rPr>
        <w:t>apply. Resolution </w:t>
      </w:r>
      <w:r w:rsidR="005B5CF5" w:rsidRPr="00CF5C55">
        <w:rPr>
          <w:b/>
          <w:bCs/>
          <w:szCs w:val="22"/>
        </w:rPr>
        <w:t>[</w:t>
      </w:r>
      <w:r w:rsidR="005B5CF5">
        <w:rPr>
          <w:b/>
          <w:bCs/>
          <w:szCs w:val="22"/>
        </w:rPr>
        <w:t>EUR-</w:t>
      </w:r>
      <w:r w:rsidR="005B5CF5" w:rsidRPr="00CF5C55">
        <w:rPr>
          <w:b/>
          <w:bCs/>
          <w:szCs w:val="22"/>
        </w:rPr>
        <w:t>A14-HIBS</w:t>
      </w:r>
      <w:r w:rsidR="005B5CF5">
        <w:rPr>
          <w:b/>
          <w:bCs/>
          <w:szCs w:val="22"/>
        </w:rPr>
        <w:t xml:space="preserve"> </w:t>
      </w:r>
      <w:r w:rsidR="005B5CF5" w:rsidRPr="00CF5C55">
        <w:rPr>
          <w:b/>
          <w:bCs/>
          <w:szCs w:val="22"/>
        </w:rPr>
        <w:t>694-960</w:t>
      </w:r>
      <w:r w:rsidR="005B5CF5">
        <w:rPr>
          <w:b/>
          <w:bCs/>
          <w:szCs w:val="22"/>
        </w:rPr>
        <w:t xml:space="preserve"> </w:t>
      </w:r>
      <w:r w:rsidR="005B5CF5" w:rsidRPr="00CF5C55">
        <w:rPr>
          <w:b/>
          <w:bCs/>
          <w:szCs w:val="22"/>
        </w:rPr>
        <w:t>MHZ] (WR</w:t>
      </w:r>
      <w:r w:rsidR="005B5CF5" w:rsidRPr="00CF5C55">
        <w:rPr>
          <w:rFonts w:ascii="Times New Roman Bold" w:hAnsi="Times New Roman Bold"/>
          <w:b/>
          <w:bCs/>
          <w:szCs w:val="22"/>
        </w:rPr>
        <w:t>C</w:t>
      </w:r>
      <w:r w:rsidR="005B5CF5" w:rsidRPr="00CF5C55">
        <w:rPr>
          <w:b/>
          <w:bCs/>
          <w:szCs w:val="22"/>
        </w:rPr>
        <w:noBreakHyphen/>
      </w:r>
      <w:r w:rsidR="005B5CF5" w:rsidRPr="00CF5C55">
        <w:rPr>
          <w:rFonts w:ascii="Times New Roman Bold" w:hAnsi="Times New Roman Bold"/>
          <w:b/>
          <w:bCs/>
          <w:szCs w:val="22"/>
          <w:lang w:eastAsia="ko-KR"/>
        </w:rPr>
        <w:t>23</w:t>
      </w:r>
      <w:r w:rsidR="005B5CF5" w:rsidRPr="00CF5C55">
        <w:rPr>
          <w:b/>
          <w:bCs/>
          <w:szCs w:val="22"/>
        </w:rPr>
        <w:t>)</w:t>
      </w:r>
      <w:r w:rsidR="005B5CF5" w:rsidRPr="00CF5C55">
        <w:rPr>
          <w:szCs w:val="22"/>
        </w:rPr>
        <w:t xml:space="preserve"> shall apply</w:t>
      </w:r>
      <w:r w:rsidR="005B5CF5" w:rsidRPr="007A21BF">
        <w:rPr>
          <w:szCs w:val="22"/>
        </w:rPr>
        <w:t>.</w:t>
      </w:r>
      <w:r w:rsidR="005B5CF5" w:rsidRPr="00C630B4">
        <w:t xml:space="preserve"> </w:t>
      </w:r>
      <w:r w:rsidR="005B5CF5" w:rsidRPr="007A21BF">
        <w:t>Such use of HIBS in the frequency bands 694-728 MHz and 830-835 MHz is limited to reception by HIBS</w:t>
      </w:r>
      <w:r w:rsidR="005B5CF5">
        <w:t>.</w:t>
      </w:r>
      <w:r w:rsidR="005B5CF5" w:rsidRPr="007A21BF">
        <w:rPr>
          <w:sz w:val="16"/>
          <w:szCs w:val="16"/>
        </w:rPr>
        <w:t>     (WRC-</w:t>
      </w:r>
      <w:r w:rsidR="005B5CF5" w:rsidRPr="007A21BF">
        <w:rPr>
          <w:sz w:val="16"/>
        </w:rPr>
        <w:t>23)</w:t>
      </w:r>
    </w:p>
    <w:p w14:paraId="71DC51AC" w14:textId="2D2BB42D" w:rsidR="00FA4856" w:rsidRDefault="00FA4856">
      <w:pPr>
        <w:pStyle w:val="Reasons"/>
      </w:pPr>
    </w:p>
    <w:p w14:paraId="2C362228" w14:textId="567304BD" w:rsidR="00FA4856" w:rsidRDefault="00F614A8">
      <w:pPr>
        <w:pStyle w:val="Proposal"/>
      </w:pPr>
      <w:r>
        <w:lastRenderedPageBreak/>
        <w:t>MOD</w:t>
      </w:r>
      <w:r>
        <w:tab/>
        <w:t>EUR/</w:t>
      </w:r>
      <w:r w:rsidR="0000484E">
        <w:t>XXXX</w:t>
      </w:r>
      <w:r>
        <w:t>A4/4</w:t>
      </w:r>
    </w:p>
    <w:p w14:paraId="33C916F3" w14:textId="77777777" w:rsidR="007F1392" w:rsidRPr="003C04F1" w:rsidRDefault="00F614A8" w:rsidP="007F1392">
      <w:pPr>
        <w:pStyle w:val="Tabletitle"/>
      </w:pPr>
      <w:r w:rsidRPr="003C04F1">
        <w:t>1 710-2 170 MHz</w:t>
      </w:r>
    </w:p>
    <w:tbl>
      <w:tblPr>
        <w:tblW w:w="9300" w:type="dxa"/>
        <w:jc w:val="center"/>
        <w:tblLayout w:type="fixed"/>
        <w:tblCellMar>
          <w:left w:w="107" w:type="dxa"/>
          <w:right w:w="107" w:type="dxa"/>
        </w:tblCellMar>
        <w:tblLook w:val="04A0" w:firstRow="1" w:lastRow="0" w:firstColumn="1" w:lastColumn="0" w:noHBand="0" w:noVBand="1"/>
      </w:tblPr>
      <w:tblGrid>
        <w:gridCol w:w="3099"/>
        <w:gridCol w:w="3100"/>
        <w:gridCol w:w="3101"/>
      </w:tblGrid>
      <w:tr w:rsidR="007F1392" w:rsidRPr="003C04F1" w14:paraId="5032D87B" w14:textId="77777777" w:rsidTr="00AA28B3">
        <w:trPr>
          <w:cantSplit/>
          <w:jc w:val="center"/>
        </w:trPr>
        <w:tc>
          <w:tcPr>
            <w:tcW w:w="9300" w:type="dxa"/>
            <w:gridSpan w:val="3"/>
            <w:tcBorders>
              <w:top w:val="single" w:sz="4" w:space="0" w:color="auto"/>
              <w:left w:val="single" w:sz="6" w:space="0" w:color="auto"/>
              <w:bottom w:val="single" w:sz="4" w:space="0" w:color="auto"/>
              <w:right w:val="single" w:sz="6" w:space="0" w:color="auto"/>
            </w:tcBorders>
            <w:hideMark/>
          </w:tcPr>
          <w:p w14:paraId="44822784" w14:textId="77777777" w:rsidR="007F1392" w:rsidRPr="003C04F1" w:rsidRDefault="00F614A8" w:rsidP="007F1392">
            <w:pPr>
              <w:pStyle w:val="Tablehead"/>
            </w:pPr>
            <w:r w:rsidRPr="003C04F1">
              <w:t>Allocation to services</w:t>
            </w:r>
          </w:p>
        </w:tc>
      </w:tr>
      <w:tr w:rsidR="007F1392" w:rsidRPr="003C04F1" w14:paraId="1B166AFF" w14:textId="77777777" w:rsidTr="00AA28B3">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49A7C53E" w14:textId="77777777" w:rsidR="007F1392" w:rsidRPr="003C04F1" w:rsidRDefault="00F614A8" w:rsidP="007F1392">
            <w:pPr>
              <w:pStyle w:val="Tablehead"/>
            </w:pPr>
            <w:r w:rsidRPr="003C04F1">
              <w:t>Region 1</w:t>
            </w:r>
          </w:p>
        </w:tc>
        <w:tc>
          <w:tcPr>
            <w:tcW w:w="3100" w:type="dxa"/>
            <w:tcBorders>
              <w:top w:val="single" w:sz="4" w:space="0" w:color="auto"/>
              <w:left w:val="single" w:sz="6" w:space="0" w:color="auto"/>
              <w:bottom w:val="single" w:sz="6" w:space="0" w:color="auto"/>
              <w:right w:val="single" w:sz="6" w:space="0" w:color="auto"/>
            </w:tcBorders>
            <w:hideMark/>
          </w:tcPr>
          <w:p w14:paraId="4446BE34" w14:textId="77777777" w:rsidR="007F1392" w:rsidRPr="003C04F1" w:rsidRDefault="00F614A8" w:rsidP="007F1392">
            <w:pPr>
              <w:pStyle w:val="Tablehead"/>
            </w:pPr>
            <w:r w:rsidRPr="003C04F1">
              <w:t>Region 2</w:t>
            </w:r>
          </w:p>
        </w:tc>
        <w:tc>
          <w:tcPr>
            <w:tcW w:w="3101" w:type="dxa"/>
            <w:tcBorders>
              <w:top w:val="single" w:sz="4" w:space="0" w:color="auto"/>
              <w:left w:val="single" w:sz="6" w:space="0" w:color="auto"/>
              <w:bottom w:val="single" w:sz="6" w:space="0" w:color="auto"/>
              <w:right w:val="single" w:sz="6" w:space="0" w:color="auto"/>
            </w:tcBorders>
            <w:hideMark/>
          </w:tcPr>
          <w:p w14:paraId="68FBB332" w14:textId="77777777" w:rsidR="007F1392" w:rsidRPr="003C04F1" w:rsidRDefault="00F614A8" w:rsidP="007F1392">
            <w:pPr>
              <w:pStyle w:val="Tablehead"/>
            </w:pPr>
            <w:r w:rsidRPr="003C04F1">
              <w:t>Region 3</w:t>
            </w:r>
          </w:p>
        </w:tc>
      </w:tr>
      <w:tr w:rsidR="007F1392" w:rsidRPr="003C04F1" w14:paraId="5AF7E08D" w14:textId="77777777" w:rsidTr="00AA28B3">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46136658" w14:textId="77777777" w:rsidR="007F1392" w:rsidRPr="003C04F1" w:rsidRDefault="00F614A8" w:rsidP="007F1392">
            <w:pPr>
              <w:pStyle w:val="TableTextS5"/>
              <w:tabs>
                <w:tab w:val="clear" w:pos="170"/>
                <w:tab w:val="clear" w:pos="567"/>
                <w:tab w:val="clear" w:pos="737"/>
              </w:tabs>
              <w:spacing w:line="200" w:lineRule="exact"/>
              <w:rPr>
                <w:color w:val="000000"/>
              </w:rPr>
            </w:pPr>
            <w:r w:rsidRPr="003C04F1">
              <w:rPr>
                <w:rStyle w:val="Tablefreq"/>
              </w:rPr>
              <w:t>1 710-1 930</w:t>
            </w:r>
            <w:r w:rsidRPr="003C04F1">
              <w:rPr>
                <w:color w:val="000000"/>
              </w:rPr>
              <w:tab/>
              <w:t>FIXED</w:t>
            </w:r>
          </w:p>
          <w:p w14:paraId="714A102A" w14:textId="6A3B0140" w:rsidR="007F1392" w:rsidRPr="003C04F1" w:rsidRDefault="00F614A8" w:rsidP="007F1392">
            <w:pPr>
              <w:pStyle w:val="TableTextS5"/>
              <w:spacing w:line="200" w:lineRule="exact"/>
              <w:rPr>
                <w:color w:val="000000"/>
              </w:rPr>
            </w:pPr>
            <w:r w:rsidRPr="003C04F1">
              <w:rPr>
                <w:color w:val="000000"/>
              </w:rPr>
              <w:tab/>
            </w:r>
            <w:r w:rsidRPr="003C04F1">
              <w:rPr>
                <w:color w:val="000000"/>
              </w:rPr>
              <w:tab/>
            </w:r>
            <w:r w:rsidRPr="003C04F1">
              <w:rPr>
                <w:color w:val="000000"/>
              </w:rPr>
              <w:tab/>
            </w:r>
            <w:r w:rsidRPr="003C04F1">
              <w:rPr>
                <w:color w:val="000000"/>
              </w:rPr>
              <w:tab/>
              <w:t xml:space="preserve">MOBILE  </w:t>
            </w:r>
            <w:r w:rsidRPr="003C04F1">
              <w:rPr>
                <w:rStyle w:val="Artref"/>
                <w:color w:val="000000"/>
              </w:rPr>
              <w:t>5.384A</w:t>
            </w:r>
            <w:r w:rsidRPr="003C04F1">
              <w:rPr>
                <w:color w:val="000000"/>
              </w:rPr>
              <w:t xml:space="preserve">  </w:t>
            </w:r>
            <w:ins w:id="25" w:author="CEPT" w:date="2023-05-01T10:08:00Z">
              <w:r w:rsidR="005B5CF5">
                <w:rPr>
                  <w:color w:val="000000"/>
                </w:rPr>
                <w:t xml:space="preserve">MOD </w:t>
              </w:r>
            </w:ins>
            <w:r w:rsidRPr="003C04F1">
              <w:rPr>
                <w:rStyle w:val="Artref"/>
                <w:color w:val="000000"/>
              </w:rPr>
              <w:t>5.388A</w:t>
            </w:r>
            <w:del w:id="26" w:author="CEPT" w:date="2023-05-01T10:08:00Z">
              <w:r w:rsidRPr="003C04F1" w:rsidDel="005B5CF5">
                <w:rPr>
                  <w:color w:val="000000"/>
                </w:rPr>
                <w:delText xml:space="preserve">  </w:delText>
              </w:r>
              <w:r w:rsidRPr="003C04F1" w:rsidDel="005B5CF5">
                <w:rPr>
                  <w:rStyle w:val="Artref"/>
                  <w:color w:val="000000"/>
                </w:rPr>
                <w:delText>5.388B</w:delText>
              </w:r>
            </w:del>
          </w:p>
          <w:p w14:paraId="415AFF10" w14:textId="77777777" w:rsidR="007F1392" w:rsidRPr="003C04F1" w:rsidRDefault="00F614A8" w:rsidP="007F1392">
            <w:pPr>
              <w:pStyle w:val="TableTextS5"/>
              <w:spacing w:line="200" w:lineRule="exact"/>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5.149</w:t>
            </w:r>
            <w:r w:rsidRPr="003C04F1">
              <w:rPr>
                <w:color w:val="000000"/>
              </w:rPr>
              <w:t xml:space="preserve">  </w:t>
            </w:r>
            <w:r w:rsidRPr="003C04F1">
              <w:rPr>
                <w:rStyle w:val="Artref"/>
                <w:color w:val="000000"/>
              </w:rPr>
              <w:t>5.341</w:t>
            </w:r>
            <w:r w:rsidRPr="003C04F1">
              <w:rPr>
                <w:color w:val="000000"/>
              </w:rPr>
              <w:t xml:space="preserve">  </w:t>
            </w:r>
            <w:r w:rsidRPr="003C04F1">
              <w:rPr>
                <w:rStyle w:val="Artref"/>
                <w:color w:val="000000"/>
              </w:rPr>
              <w:t>5.385</w:t>
            </w:r>
            <w:r w:rsidRPr="003C04F1">
              <w:rPr>
                <w:color w:val="000000"/>
              </w:rPr>
              <w:t xml:space="preserve">  </w:t>
            </w:r>
            <w:r w:rsidRPr="003C04F1">
              <w:rPr>
                <w:rStyle w:val="Artref"/>
                <w:color w:val="000000"/>
              </w:rPr>
              <w:t>5.386</w:t>
            </w:r>
            <w:r w:rsidRPr="003C04F1">
              <w:rPr>
                <w:color w:val="000000"/>
              </w:rPr>
              <w:t xml:space="preserve">  </w:t>
            </w:r>
            <w:r w:rsidRPr="003C04F1">
              <w:rPr>
                <w:rStyle w:val="Artref"/>
                <w:color w:val="000000"/>
              </w:rPr>
              <w:t>5.387</w:t>
            </w:r>
            <w:r w:rsidRPr="003C04F1">
              <w:rPr>
                <w:color w:val="000000"/>
              </w:rPr>
              <w:t xml:space="preserve">  </w:t>
            </w:r>
            <w:r w:rsidRPr="003C04F1">
              <w:rPr>
                <w:rStyle w:val="Artref"/>
                <w:color w:val="000000"/>
              </w:rPr>
              <w:t>5.388</w:t>
            </w:r>
          </w:p>
        </w:tc>
      </w:tr>
    </w:tbl>
    <w:p w14:paraId="4E115984" w14:textId="0F04AB70" w:rsidR="00FA4856" w:rsidRDefault="00FA4856">
      <w:pPr>
        <w:pStyle w:val="Reasons"/>
      </w:pPr>
    </w:p>
    <w:p w14:paraId="0AA3FAB1" w14:textId="4889E532" w:rsidR="00FA4856" w:rsidRDefault="00F614A8">
      <w:pPr>
        <w:pStyle w:val="Proposal"/>
      </w:pPr>
      <w:r>
        <w:t>MOD</w:t>
      </w:r>
      <w:r>
        <w:tab/>
        <w:t>EUR/</w:t>
      </w:r>
      <w:r w:rsidR="0000484E">
        <w:t>XXXX</w:t>
      </w:r>
      <w:r>
        <w:t>A4/5</w:t>
      </w:r>
    </w:p>
    <w:p w14:paraId="4FD514B1" w14:textId="546F8E8C" w:rsidR="007F1392" w:rsidRPr="003C04F1" w:rsidRDefault="00F614A8" w:rsidP="007F1392">
      <w:pPr>
        <w:pStyle w:val="Note"/>
      </w:pPr>
      <w:r w:rsidRPr="003C04F1">
        <w:rPr>
          <w:rStyle w:val="Artdef"/>
        </w:rPr>
        <w:t>5.388A</w:t>
      </w:r>
      <w:r w:rsidRPr="003C04F1">
        <w:rPr>
          <w:rStyle w:val="Artdef"/>
        </w:rPr>
        <w:tab/>
      </w:r>
      <w:del w:id="27" w:author="CEPT" w:date="2023-05-01T10:08:00Z">
        <w:r w:rsidRPr="003C04F1" w:rsidDel="005B5CF5">
          <w:delText>In Regions 1 and 3, t</w:delText>
        </w:r>
      </w:del>
      <w:ins w:id="28" w:author="CEPT" w:date="2023-05-01T10:08:00Z">
        <w:r w:rsidR="005B5CF5">
          <w:t>T</w:t>
        </w:r>
      </w:ins>
      <w:r w:rsidRPr="003C04F1">
        <w:t xml:space="preserve">he </w:t>
      </w:r>
      <w:ins w:id="29" w:author="CEPT" w:date="2023-05-01T10:08:00Z">
        <w:r w:rsidR="005B5CF5">
          <w:t xml:space="preserve">frequency </w:t>
        </w:r>
      </w:ins>
      <w:r w:rsidRPr="003C04F1">
        <w:t>bands 1 </w:t>
      </w:r>
      <w:del w:id="30" w:author="CEPT" w:date="2023-05-01T10:09:00Z">
        <w:r w:rsidRPr="003C04F1" w:rsidDel="005B5CF5">
          <w:delText>885</w:delText>
        </w:r>
      </w:del>
      <w:ins w:id="31" w:author="CEPT" w:date="2023-05-01T10:09:00Z">
        <w:r w:rsidR="005B5CF5">
          <w:t>710</w:t>
        </w:r>
      </w:ins>
      <w:r w:rsidRPr="003C04F1">
        <w:t xml:space="preserve">-1 980 MHz, 2 010-2 025 MHz and 2 110-2 170 MHz </w:t>
      </w:r>
      <w:ins w:id="32" w:author="CEPT" w:date="2023-05-01T10:09:00Z">
        <w:r w:rsidR="005B5CF5">
          <w:t xml:space="preserve">in Regions 1 and 3, </w:t>
        </w:r>
      </w:ins>
      <w:r w:rsidRPr="003C04F1">
        <w:t>and</w:t>
      </w:r>
      <w:del w:id="33" w:author="CEPT" w:date="2023-05-01T10:09:00Z">
        <w:r w:rsidRPr="003C04F1" w:rsidDel="005B5CF5">
          <w:delText>, in Region 2,</w:delText>
        </w:r>
      </w:del>
      <w:r w:rsidRPr="003C04F1">
        <w:t xml:space="preserve"> the </w:t>
      </w:r>
      <w:ins w:id="34" w:author="CEPT" w:date="2023-05-01T10:09:00Z">
        <w:r w:rsidR="005B5CF5">
          <w:t xml:space="preserve">frequency </w:t>
        </w:r>
      </w:ins>
      <w:r w:rsidRPr="003C04F1">
        <w:t>bands 1 </w:t>
      </w:r>
      <w:del w:id="35" w:author="CEPT" w:date="2023-05-01T10:09:00Z">
        <w:r w:rsidRPr="003C04F1" w:rsidDel="005B5CF5">
          <w:delText>885</w:delText>
        </w:r>
      </w:del>
      <w:ins w:id="36" w:author="CEPT" w:date="2023-05-01T10:09:00Z">
        <w:r w:rsidR="005B5CF5">
          <w:t>710</w:t>
        </w:r>
      </w:ins>
      <w:r w:rsidRPr="003C04F1">
        <w:t xml:space="preserve">-1 980 MHz and 2 110-2 160 MHz </w:t>
      </w:r>
      <w:ins w:id="37" w:author="CEPT" w:date="2023-05-01T10:09:00Z">
        <w:r w:rsidR="005B5CF5">
          <w:t xml:space="preserve">in Region 2 </w:t>
        </w:r>
      </w:ins>
      <w:r w:rsidRPr="003C04F1">
        <w:t xml:space="preserve">may be used by high altitude platform stations </w:t>
      </w:r>
      <w:del w:id="38" w:author="CEPT" w:date="2023-05-01T10:10:00Z">
        <w:r w:rsidRPr="003C04F1" w:rsidDel="005B5CF5">
          <w:delText xml:space="preserve">as base stations to provide </w:delText>
        </w:r>
      </w:del>
      <w:ins w:id="39" w:author="CEPT" w:date="2023-05-01T10:10:00Z">
        <w:r w:rsidR="005B5CF5">
          <w:t xml:space="preserve">as </w:t>
        </w:r>
      </w:ins>
      <w:r w:rsidRPr="003C04F1">
        <w:t>International Mobile Telecommunications (IMT)</w:t>
      </w:r>
      <w:ins w:id="40" w:author="CEPT" w:date="2023-05-01T10:10:00Z">
        <w:r w:rsidR="005B5CF5">
          <w:t xml:space="preserve"> base stations (H</w:t>
        </w:r>
      </w:ins>
      <w:ins w:id="41" w:author="CEPT" w:date="2023-05-01T13:44:00Z">
        <w:r>
          <w:t>I</w:t>
        </w:r>
      </w:ins>
      <w:ins w:id="42" w:author="CEPT" w:date="2023-05-01T10:10:00Z">
        <w:r w:rsidR="005B5CF5">
          <w:t>BS)</w:t>
        </w:r>
      </w:ins>
      <w:del w:id="43" w:author="CEPT" w:date="2023-05-01T10:10:00Z">
        <w:r w:rsidRPr="003C04F1" w:rsidDel="005B5CF5">
          <w:delText>, in accordance with Resolution </w:delText>
        </w:r>
        <w:r w:rsidRPr="003C04F1" w:rsidDel="005B5CF5">
          <w:rPr>
            <w:b/>
            <w:bCs/>
          </w:rPr>
          <w:delText>221 (Rev.WRC</w:delText>
        </w:r>
        <w:r w:rsidRPr="003C04F1" w:rsidDel="005B5CF5">
          <w:rPr>
            <w:b/>
            <w:bCs/>
          </w:rPr>
          <w:noBreakHyphen/>
          <w:delText>07)</w:delText>
        </w:r>
      </w:del>
      <w:r w:rsidRPr="00E46935">
        <w:t xml:space="preserve">. </w:t>
      </w:r>
      <w:del w:id="44" w:author="CEPT" w:date="2023-05-01T10:10:00Z">
        <w:r w:rsidRPr="003C04F1" w:rsidDel="005B5CF5">
          <w:delText>Their use by IMT applications using high altitude platform stations as base stations</w:delText>
        </w:r>
      </w:del>
      <w:ins w:id="45" w:author="CEPT" w:date="2023-05-01T10:10:00Z">
        <w:r w:rsidR="005B5CF5">
          <w:t>The us</w:t>
        </w:r>
      </w:ins>
      <w:ins w:id="46" w:author="CEPT" w:date="2023-05-01T10:11:00Z">
        <w:r w:rsidR="005B5CF5">
          <w:t xml:space="preserve">e </w:t>
        </w:r>
      </w:ins>
      <w:ins w:id="47" w:author="CEPT" w:date="2023-05-01T13:44:00Z">
        <w:r>
          <w:t>by</w:t>
        </w:r>
      </w:ins>
      <w:ins w:id="48" w:author="CEPT" w:date="2023-05-01T10:11:00Z">
        <w:r w:rsidR="005B5CF5">
          <w:t xml:space="preserve"> HIBS</w:t>
        </w:r>
      </w:ins>
      <w:r w:rsidRPr="003C04F1">
        <w:t xml:space="preserve"> does not preclude the use of these </w:t>
      </w:r>
      <w:ins w:id="49" w:author="CEPT" w:date="2023-05-01T10:11:00Z">
        <w:r w:rsidR="005B5CF5">
          <w:t xml:space="preserve">frequency </w:t>
        </w:r>
      </w:ins>
      <w:r w:rsidRPr="003C04F1">
        <w:t xml:space="preserve">bands by any </w:t>
      </w:r>
      <w:del w:id="50" w:author="CEPT" w:date="2023-05-01T10:11:00Z">
        <w:r w:rsidRPr="003C04F1" w:rsidDel="005B5CF5">
          <w:delText xml:space="preserve">station </w:delText>
        </w:r>
      </w:del>
      <w:ins w:id="51" w:author="CEPT" w:date="2023-05-01T10:11:00Z">
        <w:r w:rsidR="005B5CF5">
          <w:t xml:space="preserve">application </w:t>
        </w:r>
      </w:ins>
      <w:del w:id="52" w:author="CEPT" w:date="2023-05-01T13:45:00Z">
        <w:r w:rsidRPr="003C04F1" w:rsidDel="00F614A8">
          <w:delText xml:space="preserve">in </w:delText>
        </w:r>
      </w:del>
      <w:ins w:id="53" w:author="CEPT" w:date="2023-05-01T13:45:00Z">
        <w:r>
          <w:t>of</w:t>
        </w:r>
        <w:r w:rsidRPr="003C04F1">
          <w:t xml:space="preserve"> </w:t>
        </w:r>
      </w:ins>
      <w:r w:rsidRPr="003C04F1">
        <w:t>the services to which they are allocated and does not establish priority in the Radio Regulations.</w:t>
      </w:r>
      <w:ins w:id="54" w:author="CEPT" w:date="2023-05-01T10:11:00Z">
        <w:r w:rsidR="005B5CF5" w:rsidRPr="005B5CF5">
          <w:t xml:space="preserve"> </w:t>
        </w:r>
        <w:r w:rsidR="005B5CF5" w:rsidRPr="005B2479">
          <w:t xml:space="preserve">Resolution </w:t>
        </w:r>
        <w:r w:rsidR="005B5CF5" w:rsidRPr="005B2479">
          <w:rPr>
            <w:b/>
            <w:bCs/>
          </w:rPr>
          <w:t>221 (Rev.WRC-23)</w:t>
        </w:r>
        <w:r w:rsidR="005B5CF5" w:rsidRPr="005B2479">
          <w:t xml:space="preserve"> shall apply. Such use of HIBS in the frequency bands 1 710-1 785 MHz in Regions 1 and 2, and 1 710-1 815 MHz in Region 3 is limited to reception by HIBS, and in the frequency band 2 110-2 170 MHz is limited to transmission from HIBS. HIBS shall not claim protection from existing primary services.</w:t>
        </w:r>
        <w:r w:rsidR="005B5CF5" w:rsidRPr="005B2479">
          <w:rPr>
            <w:b/>
            <w:bCs/>
          </w:rPr>
          <w:t xml:space="preserve"> </w:t>
        </w:r>
        <w:r w:rsidR="005B5CF5" w:rsidRPr="005B2479">
          <w:t xml:space="preserve">No. </w:t>
        </w:r>
        <w:r w:rsidR="005B5CF5" w:rsidRPr="005B2479">
          <w:rPr>
            <w:rStyle w:val="Artref"/>
            <w:b/>
            <w:bCs/>
          </w:rPr>
          <w:t>5.43A</w:t>
        </w:r>
        <w:r w:rsidR="005B5CF5" w:rsidRPr="005B2479">
          <w:rPr>
            <w:b/>
            <w:bCs/>
          </w:rPr>
          <w:t xml:space="preserve"> </w:t>
        </w:r>
        <w:r w:rsidR="005B5CF5" w:rsidRPr="005B2479">
          <w:t>does not</w:t>
        </w:r>
        <w:r w:rsidR="005B5CF5" w:rsidRPr="005B2479">
          <w:rPr>
            <w:b/>
            <w:bCs/>
          </w:rPr>
          <w:t xml:space="preserve"> </w:t>
        </w:r>
        <w:r w:rsidR="005B5CF5" w:rsidRPr="005B2479">
          <w:t>apply</w:t>
        </w:r>
      </w:ins>
      <w:ins w:id="55" w:author="CEPT" w:date="2023-05-01T13:45:00Z">
        <w:r>
          <w:t>.</w:t>
        </w:r>
      </w:ins>
      <w:r w:rsidRPr="003C04F1">
        <w:rPr>
          <w:sz w:val="16"/>
        </w:rPr>
        <w:t>     (WRC-</w:t>
      </w:r>
      <w:del w:id="56" w:author="CEPT" w:date="2023-05-01T10:12:00Z">
        <w:r w:rsidRPr="003C04F1" w:rsidDel="005B5CF5">
          <w:rPr>
            <w:sz w:val="16"/>
          </w:rPr>
          <w:delText>12</w:delText>
        </w:r>
      </w:del>
      <w:ins w:id="57" w:author="CEPT" w:date="2023-05-01T10:12:00Z">
        <w:r w:rsidR="005B5CF5">
          <w:rPr>
            <w:sz w:val="16"/>
          </w:rPr>
          <w:t>23</w:t>
        </w:r>
      </w:ins>
      <w:r w:rsidRPr="003C04F1">
        <w:rPr>
          <w:sz w:val="16"/>
        </w:rPr>
        <w:t>)</w:t>
      </w:r>
    </w:p>
    <w:p w14:paraId="3C87B393" w14:textId="5E06BB7E" w:rsidR="00FA4856" w:rsidRDefault="00FA4856">
      <w:pPr>
        <w:pStyle w:val="Reasons"/>
      </w:pPr>
    </w:p>
    <w:p w14:paraId="3D00F01C" w14:textId="71AAE53F" w:rsidR="00FA4856" w:rsidRDefault="00F614A8">
      <w:pPr>
        <w:pStyle w:val="Proposal"/>
      </w:pPr>
      <w:r>
        <w:t>SUP</w:t>
      </w:r>
      <w:r>
        <w:tab/>
        <w:t>EUR/</w:t>
      </w:r>
      <w:r w:rsidR="0000484E">
        <w:t>XXXX</w:t>
      </w:r>
      <w:r>
        <w:t>A4/6</w:t>
      </w:r>
    </w:p>
    <w:p w14:paraId="6808369D" w14:textId="77777777" w:rsidR="007F1392" w:rsidRPr="003C04F1" w:rsidRDefault="00F614A8" w:rsidP="007F1392">
      <w:pPr>
        <w:pStyle w:val="Note"/>
        <w:keepLines/>
      </w:pPr>
      <w:r w:rsidRPr="003C04F1">
        <w:rPr>
          <w:rStyle w:val="Artdef"/>
        </w:rPr>
        <w:t>5.388B</w:t>
      </w:r>
      <w:r w:rsidRPr="003C04F1">
        <w:rPr>
          <w:rStyle w:val="Artdef"/>
        </w:rPr>
        <w:tab/>
      </w:r>
      <w:r w:rsidRPr="003C04F1">
        <w:t>In Algeria, Saudi Arabia, Bahrain, Benin, Burkina Faso, Cameroon, Comoros, Côte d’Ivoire, China, Cuba, Djibouti, Egypt, United Arab Emirates, Eritrea, Ethiopia, Gabon, Ghana, India, Iran (Islamic Republic of), Israel, Jordan, Kenya, Kuwait, Lebanon, Libya, Mali, Morocco, Mauritania, Nigeria, Oman, Uganda, Pakistan, Qatar, the Syrian Arab Republic, Senegal, Singapore, Sudan, South Sudan, Tanzania, Chad, Togo, Tunisia, Yemen, Zambia and Zimbabwe, for the purpose of protecting fixed and mobile services, including IMT mobile stations, in their territories from co</w:t>
      </w:r>
      <w:r w:rsidRPr="003C04F1">
        <w:noBreakHyphen/>
        <w:t>channel interference, a high altitude platform station (HAPS) operating as an IMT base station in neighbouring countries, in the frequency bands referred to in No. </w:t>
      </w:r>
      <w:r w:rsidRPr="003C04F1">
        <w:rPr>
          <w:rStyle w:val="ArtrefBold"/>
        </w:rPr>
        <w:t>5.388A</w:t>
      </w:r>
      <w:r w:rsidRPr="003C04F1">
        <w:t>, shall not exceed a co-channel power flux-density of −127 dB(</w:t>
      </w:r>
      <w:r w:rsidRPr="003C04F1">
        <w:rPr>
          <w:snapToGrid w:val="0"/>
        </w:rPr>
        <w:t>W/(m</w:t>
      </w:r>
      <w:r w:rsidRPr="003C04F1">
        <w:rPr>
          <w:vertAlign w:val="superscript"/>
        </w:rPr>
        <w:t>2</w:t>
      </w:r>
      <w:r w:rsidRPr="003C04F1">
        <w:rPr>
          <w:snapToGrid w:val="0"/>
        </w:rPr>
        <w:t> · MHz</w:t>
      </w:r>
      <w:r w:rsidRPr="003C04F1">
        <w:t>)) at the Earth’s surface outside a country’s borders unless explicit agreement of the affected administration is provided at the time of the notification of HAPS.</w:t>
      </w:r>
      <w:r w:rsidRPr="003C04F1">
        <w:rPr>
          <w:sz w:val="16"/>
        </w:rPr>
        <w:t>    (WRC</w:t>
      </w:r>
      <w:r w:rsidRPr="003C04F1">
        <w:rPr>
          <w:sz w:val="16"/>
        </w:rPr>
        <w:noBreakHyphen/>
        <w:t>19)</w:t>
      </w:r>
    </w:p>
    <w:p w14:paraId="1E241A13" w14:textId="67129339" w:rsidR="00FA4856" w:rsidRDefault="00FA4856">
      <w:pPr>
        <w:pStyle w:val="Reasons"/>
      </w:pPr>
    </w:p>
    <w:p w14:paraId="6A091A19" w14:textId="7F998871" w:rsidR="00FA4856" w:rsidRDefault="00F614A8">
      <w:pPr>
        <w:pStyle w:val="Proposal"/>
      </w:pPr>
      <w:r>
        <w:lastRenderedPageBreak/>
        <w:t>MOD</w:t>
      </w:r>
      <w:r>
        <w:tab/>
        <w:t>EUR/</w:t>
      </w:r>
      <w:r w:rsidR="0000484E">
        <w:t>XXXX</w:t>
      </w:r>
      <w:r>
        <w:t>A4/7</w:t>
      </w:r>
    </w:p>
    <w:p w14:paraId="7A3B310E" w14:textId="77777777" w:rsidR="007F1392" w:rsidRPr="003C04F1" w:rsidRDefault="00F614A8" w:rsidP="007F1392">
      <w:pPr>
        <w:pStyle w:val="Tabletitle"/>
      </w:pPr>
      <w:r w:rsidRPr="003C04F1">
        <w:t>2 170-2 520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7F1392" w:rsidRPr="003C04F1" w14:paraId="6954E697" w14:textId="77777777" w:rsidTr="007F1392">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4BD5EF94" w14:textId="77777777" w:rsidR="007F1392" w:rsidRPr="003C04F1" w:rsidRDefault="00F614A8" w:rsidP="007F1392">
            <w:pPr>
              <w:pStyle w:val="Tablehead"/>
            </w:pPr>
            <w:r w:rsidRPr="003C04F1">
              <w:t>Allocation to services</w:t>
            </w:r>
          </w:p>
        </w:tc>
      </w:tr>
      <w:tr w:rsidR="007F1392" w:rsidRPr="003C04F1" w14:paraId="0FF89F27" w14:textId="77777777" w:rsidTr="007F1392">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791F2949" w14:textId="77777777" w:rsidR="007F1392" w:rsidRPr="003C04F1" w:rsidRDefault="00F614A8" w:rsidP="007F1392">
            <w:pPr>
              <w:pStyle w:val="Tablehead"/>
            </w:pPr>
            <w:r w:rsidRPr="003C04F1">
              <w:t>Region 1</w:t>
            </w:r>
          </w:p>
        </w:tc>
        <w:tc>
          <w:tcPr>
            <w:tcW w:w="3099" w:type="dxa"/>
            <w:tcBorders>
              <w:top w:val="single" w:sz="6" w:space="0" w:color="auto"/>
              <w:left w:val="single" w:sz="6" w:space="0" w:color="auto"/>
              <w:bottom w:val="single" w:sz="6" w:space="0" w:color="auto"/>
              <w:right w:val="single" w:sz="6" w:space="0" w:color="auto"/>
            </w:tcBorders>
            <w:hideMark/>
          </w:tcPr>
          <w:p w14:paraId="3B7FCE14" w14:textId="77777777" w:rsidR="007F1392" w:rsidRPr="003C04F1" w:rsidRDefault="00F614A8" w:rsidP="007F1392">
            <w:pPr>
              <w:pStyle w:val="Tablehead"/>
            </w:pPr>
            <w:r w:rsidRPr="003C04F1">
              <w:t>Region 2</w:t>
            </w:r>
          </w:p>
        </w:tc>
        <w:tc>
          <w:tcPr>
            <w:tcW w:w="3100" w:type="dxa"/>
            <w:tcBorders>
              <w:top w:val="single" w:sz="6" w:space="0" w:color="auto"/>
              <w:left w:val="single" w:sz="6" w:space="0" w:color="auto"/>
              <w:bottom w:val="single" w:sz="6" w:space="0" w:color="auto"/>
              <w:right w:val="single" w:sz="6" w:space="0" w:color="auto"/>
            </w:tcBorders>
            <w:hideMark/>
          </w:tcPr>
          <w:p w14:paraId="3111B925" w14:textId="77777777" w:rsidR="007F1392" w:rsidRPr="003C04F1" w:rsidRDefault="00F614A8" w:rsidP="007F1392">
            <w:pPr>
              <w:pStyle w:val="Tablehead"/>
            </w:pPr>
            <w:r w:rsidRPr="003C04F1">
              <w:t>Region 3</w:t>
            </w:r>
          </w:p>
        </w:tc>
      </w:tr>
      <w:tr w:rsidR="007F1392" w:rsidRPr="003C04F1" w14:paraId="1117969A" w14:textId="77777777" w:rsidTr="007F1392">
        <w:trPr>
          <w:cantSplit/>
          <w:jc w:val="center"/>
        </w:trPr>
        <w:tc>
          <w:tcPr>
            <w:tcW w:w="3100" w:type="dxa"/>
            <w:tcBorders>
              <w:top w:val="single" w:sz="4" w:space="0" w:color="auto"/>
              <w:left w:val="single" w:sz="6" w:space="0" w:color="auto"/>
              <w:bottom w:val="nil"/>
              <w:right w:val="single" w:sz="6" w:space="0" w:color="auto"/>
            </w:tcBorders>
            <w:hideMark/>
          </w:tcPr>
          <w:p w14:paraId="40640B8D" w14:textId="77777777" w:rsidR="007F1392" w:rsidRPr="003C04F1" w:rsidRDefault="00F614A8" w:rsidP="00223637">
            <w:pPr>
              <w:pStyle w:val="TableTextS5"/>
              <w:spacing w:before="20" w:after="20"/>
              <w:rPr>
                <w:rStyle w:val="Tablefreq"/>
              </w:rPr>
            </w:pPr>
            <w:r w:rsidRPr="003C04F1">
              <w:rPr>
                <w:rStyle w:val="Tablefreq"/>
              </w:rPr>
              <w:t>2 500-2 520</w:t>
            </w:r>
          </w:p>
          <w:p w14:paraId="591BE6E1" w14:textId="77777777" w:rsidR="007F1392" w:rsidRPr="003C04F1" w:rsidRDefault="00F614A8" w:rsidP="00223637">
            <w:pPr>
              <w:pStyle w:val="TableTextS5"/>
              <w:spacing w:before="20" w:after="20"/>
              <w:rPr>
                <w:color w:val="000000"/>
              </w:rPr>
            </w:pPr>
            <w:r w:rsidRPr="003C04F1">
              <w:rPr>
                <w:color w:val="000000"/>
              </w:rPr>
              <w:t xml:space="preserve">FIXED  </w:t>
            </w:r>
            <w:r w:rsidRPr="003C04F1">
              <w:rPr>
                <w:rStyle w:val="Artref"/>
                <w:color w:val="000000"/>
              </w:rPr>
              <w:t>5.410</w:t>
            </w:r>
          </w:p>
          <w:p w14:paraId="1E752A98" w14:textId="611D5726" w:rsidR="007F1392" w:rsidRPr="003C04F1" w:rsidRDefault="00F614A8" w:rsidP="00223637">
            <w:pPr>
              <w:pStyle w:val="TableTextS5"/>
              <w:spacing w:before="20" w:after="20"/>
              <w:rPr>
                <w:color w:val="000000"/>
              </w:rPr>
            </w:pPr>
            <w:r w:rsidRPr="003C04F1">
              <w:rPr>
                <w:color w:val="000000"/>
              </w:rPr>
              <w:t xml:space="preserve">MOBILE except aeronautical mobile  </w:t>
            </w:r>
            <w:r w:rsidRPr="003C04F1">
              <w:rPr>
                <w:rStyle w:val="Artref"/>
                <w:color w:val="000000"/>
              </w:rPr>
              <w:t>5.384A</w:t>
            </w:r>
            <w:ins w:id="58" w:author="CEPT" w:date="2023-05-01T10:12:00Z">
              <w:r w:rsidR="006F72EE">
                <w:rPr>
                  <w:rStyle w:val="Artref"/>
                  <w:color w:val="000000"/>
                </w:rPr>
                <w:t xml:space="preserve">  ADD 5</w:t>
              </w:r>
            </w:ins>
            <w:ins w:id="59" w:author="CEPT" w:date="2023-05-01T10:13:00Z">
              <w:r w:rsidR="006F72EE">
                <w:rPr>
                  <w:rStyle w:val="Artref"/>
                  <w:color w:val="000000"/>
                </w:rPr>
                <w:t>.</w:t>
              </w:r>
            </w:ins>
            <w:ins w:id="60" w:author="CEPT" w:date="2023-05-01T10:12:00Z">
              <w:r w:rsidR="006F72EE">
                <w:rPr>
                  <w:rStyle w:val="Artref"/>
                  <w:color w:val="000000"/>
                </w:rPr>
                <w:t>B14</w:t>
              </w:r>
            </w:ins>
          </w:p>
        </w:tc>
        <w:tc>
          <w:tcPr>
            <w:tcW w:w="3099" w:type="dxa"/>
            <w:tcBorders>
              <w:top w:val="single" w:sz="4" w:space="0" w:color="auto"/>
              <w:left w:val="single" w:sz="6" w:space="0" w:color="auto"/>
              <w:bottom w:val="nil"/>
              <w:right w:val="single" w:sz="6" w:space="0" w:color="auto"/>
            </w:tcBorders>
            <w:hideMark/>
          </w:tcPr>
          <w:p w14:paraId="0FEFCF6E" w14:textId="77777777" w:rsidR="007F1392" w:rsidRPr="003C04F1" w:rsidRDefault="00F614A8" w:rsidP="00223637">
            <w:pPr>
              <w:pStyle w:val="TableTextS5"/>
              <w:spacing w:before="20" w:after="20"/>
              <w:rPr>
                <w:rStyle w:val="Tablefreq"/>
              </w:rPr>
            </w:pPr>
            <w:r w:rsidRPr="003C04F1">
              <w:rPr>
                <w:rStyle w:val="Tablefreq"/>
              </w:rPr>
              <w:t>2 500-2 520</w:t>
            </w:r>
          </w:p>
          <w:p w14:paraId="7DF56A00" w14:textId="77777777" w:rsidR="007F1392" w:rsidRPr="003C04F1" w:rsidRDefault="00F614A8" w:rsidP="00223637">
            <w:pPr>
              <w:pStyle w:val="TableTextS5"/>
              <w:spacing w:before="20" w:after="20"/>
              <w:rPr>
                <w:color w:val="000000"/>
              </w:rPr>
            </w:pPr>
            <w:r w:rsidRPr="003C04F1">
              <w:rPr>
                <w:color w:val="000000"/>
              </w:rPr>
              <w:t xml:space="preserve">FIXED  </w:t>
            </w:r>
            <w:r w:rsidRPr="003C04F1">
              <w:rPr>
                <w:rStyle w:val="Artref"/>
                <w:color w:val="000000"/>
              </w:rPr>
              <w:t>5.410</w:t>
            </w:r>
          </w:p>
          <w:p w14:paraId="4AF0874C" w14:textId="77777777" w:rsidR="007F1392" w:rsidRPr="003C04F1" w:rsidRDefault="00F614A8" w:rsidP="00223637">
            <w:pPr>
              <w:pStyle w:val="TableTextS5"/>
              <w:spacing w:before="20" w:after="20"/>
              <w:rPr>
                <w:color w:val="000000"/>
              </w:rPr>
            </w:pPr>
            <w:r w:rsidRPr="003C04F1">
              <w:rPr>
                <w:color w:val="000000"/>
              </w:rPr>
              <w:t xml:space="preserve">FIXED-SATELLITE (space-to-Earth)  </w:t>
            </w:r>
            <w:r w:rsidRPr="003C04F1">
              <w:rPr>
                <w:rStyle w:val="Artref"/>
                <w:color w:val="000000"/>
              </w:rPr>
              <w:t>5.415</w:t>
            </w:r>
          </w:p>
          <w:p w14:paraId="08834DD9" w14:textId="04A3C4BE" w:rsidR="007F1392" w:rsidRPr="003C04F1" w:rsidRDefault="00F614A8" w:rsidP="00223637">
            <w:pPr>
              <w:pStyle w:val="TableTextS5"/>
              <w:spacing w:before="20" w:after="20"/>
            </w:pPr>
            <w:r w:rsidRPr="003C04F1">
              <w:rPr>
                <w:color w:val="000000"/>
              </w:rPr>
              <w:t xml:space="preserve">MOBILE except aeronautical mobile  </w:t>
            </w:r>
            <w:r w:rsidRPr="003C04F1">
              <w:rPr>
                <w:rStyle w:val="Artref"/>
                <w:color w:val="000000"/>
              </w:rPr>
              <w:t>5.384A</w:t>
            </w:r>
            <w:ins w:id="61" w:author="CEPT" w:date="2023-05-01T10:13:00Z">
              <w:r w:rsidR="006F72EE">
                <w:rPr>
                  <w:rStyle w:val="Artref"/>
                  <w:color w:val="000000"/>
                </w:rPr>
                <w:t xml:space="preserve">  ADD 5.B14</w:t>
              </w:r>
            </w:ins>
          </w:p>
        </w:tc>
        <w:tc>
          <w:tcPr>
            <w:tcW w:w="3100" w:type="dxa"/>
            <w:tcBorders>
              <w:top w:val="single" w:sz="4" w:space="0" w:color="auto"/>
              <w:left w:val="single" w:sz="6" w:space="0" w:color="auto"/>
              <w:bottom w:val="nil"/>
              <w:right w:val="single" w:sz="6" w:space="0" w:color="auto"/>
            </w:tcBorders>
            <w:hideMark/>
          </w:tcPr>
          <w:p w14:paraId="304E2C24" w14:textId="77777777" w:rsidR="007F1392" w:rsidRPr="003C04F1" w:rsidRDefault="00F614A8" w:rsidP="00223637">
            <w:pPr>
              <w:pStyle w:val="TableTextS5"/>
              <w:spacing w:before="20" w:after="20"/>
              <w:rPr>
                <w:rStyle w:val="Tablefreq"/>
              </w:rPr>
            </w:pPr>
            <w:r w:rsidRPr="003C04F1">
              <w:rPr>
                <w:rStyle w:val="Tablefreq"/>
              </w:rPr>
              <w:t>2 500-2 520</w:t>
            </w:r>
          </w:p>
          <w:p w14:paraId="42001E4B" w14:textId="77777777" w:rsidR="007F1392" w:rsidRPr="003C04F1" w:rsidRDefault="00F614A8" w:rsidP="00223637">
            <w:pPr>
              <w:pStyle w:val="TableTextS5"/>
              <w:spacing w:before="20" w:after="20"/>
              <w:rPr>
                <w:color w:val="000000"/>
              </w:rPr>
            </w:pPr>
            <w:r w:rsidRPr="003C04F1">
              <w:rPr>
                <w:color w:val="000000"/>
              </w:rPr>
              <w:t xml:space="preserve">FIXED </w:t>
            </w:r>
            <w:r w:rsidRPr="003C04F1">
              <w:rPr>
                <w:rStyle w:val="Artref"/>
                <w:color w:val="000000"/>
              </w:rPr>
              <w:t xml:space="preserve"> 5.410</w:t>
            </w:r>
          </w:p>
          <w:p w14:paraId="19970C73" w14:textId="77777777" w:rsidR="007F1392" w:rsidRPr="003C04F1" w:rsidRDefault="00F614A8" w:rsidP="00223637">
            <w:pPr>
              <w:pStyle w:val="TableTextS5"/>
              <w:spacing w:before="20" w:after="20"/>
              <w:rPr>
                <w:color w:val="000000"/>
              </w:rPr>
            </w:pPr>
            <w:r w:rsidRPr="003C04F1">
              <w:rPr>
                <w:color w:val="000000"/>
              </w:rPr>
              <w:t xml:space="preserve">FIXED-SATELLITE (space-to-Earth)  </w:t>
            </w:r>
            <w:r w:rsidRPr="003C04F1">
              <w:rPr>
                <w:rStyle w:val="Artref"/>
                <w:color w:val="000000"/>
              </w:rPr>
              <w:t>5.415</w:t>
            </w:r>
          </w:p>
          <w:p w14:paraId="52C54C27" w14:textId="71261427" w:rsidR="007F1392" w:rsidRPr="003C04F1" w:rsidRDefault="00F614A8" w:rsidP="00223637">
            <w:pPr>
              <w:pStyle w:val="TableTextS5"/>
              <w:spacing w:before="20" w:after="20"/>
              <w:rPr>
                <w:color w:val="000000"/>
              </w:rPr>
            </w:pPr>
            <w:r w:rsidRPr="003C04F1">
              <w:rPr>
                <w:color w:val="000000"/>
              </w:rPr>
              <w:t xml:space="preserve">MOBILE except aeronautical mobile  </w:t>
            </w:r>
            <w:r w:rsidRPr="003C04F1">
              <w:rPr>
                <w:rStyle w:val="Artref"/>
                <w:color w:val="000000"/>
              </w:rPr>
              <w:t>5.384A</w:t>
            </w:r>
            <w:ins w:id="62" w:author="CEPT" w:date="2023-05-01T10:13:00Z">
              <w:r w:rsidR="006F72EE">
                <w:rPr>
                  <w:rStyle w:val="Artref"/>
                  <w:color w:val="000000"/>
                </w:rPr>
                <w:t xml:space="preserve">  ADD 5.B14</w:t>
              </w:r>
            </w:ins>
          </w:p>
          <w:p w14:paraId="76074CBB" w14:textId="77777777" w:rsidR="007F1392" w:rsidRPr="003C04F1" w:rsidRDefault="00F614A8" w:rsidP="00223637">
            <w:pPr>
              <w:pStyle w:val="TableTextS5"/>
              <w:spacing w:before="20" w:after="20"/>
            </w:pPr>
            <w:r w:rsidRPr="003C04F1">
              <w:rPr>
                <w:color w:val="000000"/>
              </w:rPr>
              <w:t>MOBILE-SATELLITE (space-to-Earth)</w:t>
            </w:r>
            <w:r w:rsidRPr="003C04F1">
              <w:rPr>
                <w:rStyle w:val="Artref"/>
                <w:color w:val="000000"/>
              </w:rPr>
              <w:t xml:space="preserve"> </w:t>
            </w:r>
            <w:r w:rsidRPr="003C04F1">
              <w:rPr>
                <w:color w:val="000000"/>
              </w:rPr>
              <w:t xml:space="preserve"> </w:t>
            </w:r>
            <w:r w:rsidRPr="003C04F1">
              <w:rPr>
                <w:rStyle w:val="Artref"/>
                <w:color w:val="000000"/>
              </w:rPr>
              <w:t>5.351A</w:t>
            </w:r>
            <w:r w:rsidRPr="003C04F1">
              <w:rPr>
                <w:color w:val="000000"/>
              </w:rPr>
              <w:t xml:space="preserve"> </w:t>
            </w:r>
            <w:r w:rsidRPr="003C04F1">
              <w:rPr>
                <w:rStyle w:val="Artref"/>
                <w:color w:val="000000"/>
              </w:rPr>
              <w:t xml:space="preserve"> 5.407  5.414 5.414A</w:t>
            </w:r>
          </w:p>
        </w:tc>
      </w:tr>
      <w:tr w:rsidR="007F1392" w:rsidRPr="003C04F1" w14:paraId="3B4683A6" w14:textId="77777777" w:rsidTr="007F1392">
        <w:trPr>
          <w:cantSplit/>
          <w:jc w:val="center"/>
        </w:trPr>
        <w:tc>
          <w:tcPr>
            <w:tcW w:w="3100" w:type="dxa"/>
            <w:tcBorders>
              <w:top w:val="nil"/>
              <w:left w:val="single" w:sz="6" w:space="0" w:color="auto"/>
              <w:bottom w:val="single" w:sz="4" w:space="0" w:color="auto"/>
              <w:right w:val="single" w:sz="6" w:space="0" w:color="auto"/>
            </w:tcBorders>
            <w:hideMark/>
          </w:tcPr>
          <w:p w14:paraId="50F93E61" w14:textId="77777777" w:rsidR="007F1392" w:rsidRPr="003C04F1" w:rsidRDefault="00F614A8" w:rsidP="007F1392">
            <w:pPr>
              <w:pStyle w:val="TableTextS5"/>
              <w:spacing w:before="20" w:after="20"/>
            </w:pPr>
            <w:r w:rsidRPr="003C04F1">
              <w:rPr>
                <w:rStyle w:val="Artref"/>
                <w:color w:val="000000"/>
              </w:rPr>
              <w:t>5.412</w:t>
            </w:r>
          </w:p>
        </w:tc>
        <w:tc>
          <w:tcPr>
            <w:tcW w:w="3099" w:type="dxa"/>
            <w:tcBorders>
              <w:top w:val="nil"/>
              <w:left w:val="single" w:sz="6" w:space="0" w:color="auto"/>
              <w:bottom w:val="single" w:sz="4" w:space="0" w:color="auto"/>
              <w:right w:val="single" w:sz="6" w:space="0" w:color="auto"/>
            </w:tcBorders>
            <w:hideMark/>
          </w:tcPr>
          <w:p w14:paraId="04DADE11" w14:textId="77777777" w:rsidR="007F1392" w:rsidRPr="003C04F1" w:rsidRDefault="00495FBA" w:rsidP="007F1392">
            <w:pPr>
              <w:pStyle w:val="TableTextS5"/>
              <w:spacing w:before="20" w:after="20"/>
            </w:pPr>
          </w:p>
        </w:tc>
        <w:tc>
          <w:tcPr>
            <w:tcW w:w="3100" w:type="dxa"/>
            <w:tcBorders>
              <w:top w:val="nil"/>
              <w:left w:val="single" w:sz="6" w:space="0" w:color="auto"/>
              <w:bottom w:val="single" w:sz="4" w:space="0" w:color="auto"/>
              <w:right w:val="single" w:sz="6" w:space="0" w:color="auto"/>
            </w:tcBorders>
            <w:hideMark/>
          </w:tcPr>
          <w:p w14:paraId="5B85E8F2" w14:textId="77777777" w:rsidR="007F1392" w:rsidRPr="003C04F1" w:rsidRDefault="00F614A8" w:rsidP="007F1392">
            <w:pPr>
              <w:pStyle w:val="TableTextS5"/>
              <w:spacing w:before="20" w:after="20"/>
            </w:pPr>
            <w:r w:rsidRPr="003C04F1">
              <w:rPr>
                <w:rStyle w:val="Artref"/>
                <w:color w:val="000000"/>
              </w:rPr>
              <w:t>5.404</w:t>
            </w:r>
            <w:r w:rsidRPr="003C04F1">
              <w:rPr>
                <w:color w:val="000000"/>
              </w:rPr>
              <w:t xml:space="preserve">  </w:t>
            </w:r>
            <w:r w:rsidRPr="003C04F1">
              <w:rPr>
                <w:rStyle w:val="Artref"/>
                <w:color w:val="000000"/>
              </w:rPr>
              <w:t>5.415A</w:t>
            </w:r>
          </w:p>
        </w:tc>
      </w:tr>
    </w:tbl>
    <w:p w14:paraId="1B355B30" w14:textId="72848633" w:rsidR="00FA4856" w:rsidRDefault="00FA4856">
      <w:pPr>
        <w:pStyle w:val="Reasons"/>
      </w:pPr>
    </w:p>
    <w:p w14:paraId="68F7F8C8" w14:textId="4E0AFBF6" w:rsidR="00FA4856" w:rsidRDefault="00F614A8">
      <w:pPr>
        <w:pStyle w:val="Proposal"/>
      </w:pPr>
      <w:r>
        <w:t>MOD</w:t>
      </w:r>
      <w:r>
        <w:tab/>
        <w:t>EUR/</w:t>
      </w:r>
      <w:r w:rsidR="0000484E">
        <w:t>XXXX</w:t>
      </w:r>
      <w:r>
        <w:t>A4/8</w:t>
      </w:r>
    </w:p>
    <w:p w14:paraId="0C100147" w14:textId="77777777" w:rsidR="007F1392" w:rsidRPr="003C04F1" w:rsidRDefault="00F614A8" w:rsidP="007F1392">
      <w:pPr>
        <w:pStyle w:val="Tabletitle"/>
      </w:pPr>
      <w:r w:rsidRPr="003C04F1">
        <w:t>2 520-2 700 MHz</w:t>
      </w:r>
    </w:p>
    <w:tbl>
      <w:tblPr>
        <w:tblW w:w="9299" w:type="dxa"/>
        <w:jc w:val="center"/>
        <w:tblBorders>
          <w:bottom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7F1392" w:rsidRPr="003C04F1" w14:paraId="71D22C59" w14:textId="77777777" w:rsidTr="007F1392">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5D0DB47E" w14:textId="77777777" w:rsidR="007F1392" w:rsidRPr="003C04F1" w:rsidRDefault="00F614A8" w:rsidP="007F1392">
            <w:pPr>
              <w:pStyle w:val="Tablehead"/>
            </w:pPr>
            <w:r w:rsidRPr="003C04F1">
              <w:t>Allocation to services</w:t>
            </w:r>
          </w:p>
        </w:tc>
      </w:tr>
      <w:tr w:rsidR="007F1392" w:rsidRPr="003C04F1" w14:paraId="78874D9A" w14:textId="77777777" w:rsidTr="007F1392">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26FC45B9" w14:textId="77777777" w:rsidR="007F1392" w:rsidRPr="003C04F1" w:rsidRDefault="00F614A8" w:rsidP="007F1392">
            <w:pPr>
              <w:pStyle w:val="Tablehead"/>
            </w:pPr>
            <w:r w:rsidRPr="003C04F1">
              <w:t>Region 1</w:t>
            </w:r>
          </w:p>
        </w:tc>
        <w:tc>
          <w:tcPr>
            <w:tcW w:w="3100" w:type="dxa"/>
            <w:tcBorders>
              <w:top w:val="single" w:sz="4" w:space="0" w:color="auto"/>
              <w:left w:val="single" w:sz="6" w:space="0" w:color="auto"/>
              <w:bottom w:val="single" w:sz="4" w:space="0" w:color="auto"/>
              <w:right w:val="single" w:sz="6" w:space="0" w:color="auto"/>
            </w:tcBorders>
            <w:hideMark/>
          </w:tcPr>
          <w:p w14:paraId="370B998F" w14:textId="77777777" w:rsidR="007F1392" w:rsidRPr="003C04F1" w:rsidRDefault="00F614A8" w:rsidP="007F1392">
            <w:pPr>
              <w:pStyle w:val="Tablehead"/>
            </w:pPr>
            <w:r w:rsidRPr="003C04F1">
              <w:t>Region 2</w:t>
            </w:r>
          </w:p>
        </w:tc>
        <w:tc>
          <w:tcPr>
            <w:tcW w:w="3100" w:type="dxa"/>
            <w:tcBorders>
              <w:top w:val="single" w:sz="4" w:space="0" w:color="auto"/>
              <w:left w:val="single" w:sz="6" w:space="0" w:color="auto"/>
              <w:bottom w:val="single" w:sz="4" w:space="0" w:color="auto"/>
              <w:right w:val="single" w:sz="4" w:space="0" w:color="auto"/>
            </w:tcBorders>
            <w:hideMark/>
          </w:tcPr>
          <w:p w14:paraId="530EC423" w14:textId="77777777" w:rsidR="007F1392" w:rsidRPr="003C04F1" w:rsidRDefault="00F614A8" w:rsidP="007F1392">
            <w:pPr>
              <w:pStyle w:val="Tablehead"/>
            </w:pPr>
            <w:r w:rsidRPr="003C04F1">
              <w:t>Region 3</w:t>
            </w:r>
          </w:p>
        </w:tc>
      </w:tr>
      <w:tr w:rsidR="007F1392" w:rsidRPr="003C04F1" w14:paraId="51D1852D" w14:textId="77777777" w:rsidTr="007F1392">
        <w:trPr>
          <w:cantSplit/>
          <w:jc w:val="center"/>
        </w:trPr>
        <w:tc>
          <w:tcPr>
            <w:tcW w:w="3099" w:type="dxa"/>
            <w:tcBorders>
              <w:top w:val="single" w:sz="4" w:space="0" w:color="auto"/>
              <w:left w:val="single" w:sz="4" w:space="0" w:color="auto"/>
              <w:bottom w:val="nil"/>
              <w:right w:val="single" w:sz="6" w:space="0" w:color="auto"/>
            </w:tcBorders>
            <w:hideMark/>
          </w:tcPr>
          <w:p w14:paraId="79B8F372" w14:textId="77777777" w:rsidR="007F1392" w:rsidRPr="003C04F1" w:rsidRDefault="00F614A8" w:rsidP="004634FF">
            <w:pPr>
              <w:pStyle w:val="TableTextS5"/>
              <w:spacing w:before="20" w:after="20"/>
              <w:rPr>
                <w:rStyle w:val="Tablefreq"/>
              </w:rPr>
            </w:pPr>
            <w:r w:rsidRPr="003C04F1">
              <w:rPr>
                <w:rStyle w:val="Tablefreq"/>
              </w:rPr>
              <w:t>2 520-2 655</w:t>
            </w:r>
          </w:p>
          <w:p w14:paraId="476048D6" w14:textId="77777777" w:rsidR="007F1392" w:rsidRPr="003C04F1" w:rsidRDefault="00F614A8" w:rsidP="004634FF">
            <w:pPr>
              <w:pStyle w:val="TableTextS5"/>
              <w:spacing w:before="20" w:after="20"/>
              <w:rPr>
                <w:color w:val="000000"/>
              </w:rPr>
            </w:pPr>
            <w:r w:rsidRPr="003C04F1">
              <w:rPr>
                <w:color w:val="000000"/>
              </w:rPr>
              <w:t xml:space="preserve">FIXED  </w:t>
            </w:r>
            <w:r w:rsidRPr="003C04F1">
              <w:rPr>
                <w:rStyle w:val="Artref"/>
                <w:color w:val="000000"/>
              </w:rPr>
              <w:t>5.410</w:t>
            </w:r>
          </w:p>
          <w:p w14:paraId="53D70D49" w14:textId="2468C273" w:rsidR="007F1392" w:rsidRPr="003C04F1" w:rsidRDefault="00F614A8" w:rsidP="004634FF">
            <w:pPr>
              <w:pStyle w:val="TableTextS5"/>
              <w:spacing w:before="20" w:after="20"/>
              <w:rPr>
                <w:color w:val="000000"/>
              </w:rPr>
            </w:pPr>
            <w:r w:rsidRPr="003C04F1">
              <w:rPr>
                <w:color w:val="000000"/>
              </w:rPr>
              <w:t>MOBILE except aeronautical</w:t>
            </w:r>
            <w:r w:rsidRPr="003C04F1">
              <w:rPr>
                <w:color w:val="000000"/>
              </w:rPr>
              <w:br/>
              <w:t xml:space="preserve">mobile </w:t>
            </w:r>
            <w:r w:rsidRPr="003C04F1">
              <w:rPr>
                <w:rStyle w:val="Artref"/>
                <w:color w:val="000000"/>
              </w:rPr>
              <w:t xml:space="preserve"> 5.384A</w:t>
            </w:r>
            <w:ins w:id="63" w:author="CEPT" w:date="2023-05-01T10:14:00Z">
              <w:r w:rsidR="006F72EE">
                <w:rPr>
                  <w:rStyle w:val="Artref"/>
                  <w:color w:val="000000"/>
                </w:rPr>
                <w:t xml:space="preserve">  ADD 5.B14</w:t>
              </w:r>
            </w:ins>
          </w:p>
          <w:p w14:paraId="7C2597A9" w14:textId="77777777" w:rsidR="007F1392" w:rsidRPr="003C04F1" w:rsidRDefault="00F614A8" w:rsidP="004634FF">
            <w:pPr>
              <w:pStyle w:val="TableTextS5"/>
              <w:spacing w:before="20" w:after="20"/>
              <w:rPr>
                <w:color w:val="000000"/>
              </w:rPr>
            </w:pPr>
            <w:r w:rsidRPr="003C04F1">
              <w:rPr>
                <w:color w:val="000000"/>
              </w:rPr>
              <w:t>BROADCASTING-SATELLITE</w:t>
            </w:r>
            <w:r w:rsidRPr="003C04F1">
              <w:rPr>
                <w:color w:val="000000"/>
              </w:rPr>
              <w:br/>
            </w:r>
            <w:r w:rsidRPr="003C04F1">
              <w:rPr>
                <w:rStyle w:val="Artref"/>
                <w:color w:val="000000"/>
              </w:rPr>
              <w:t>5.413</w:t>
            </w:r>
            <w:r w:rsidRPr="003C04F1">
              <w:rPr>
                <w:color w:val="000000"/>
              </w:rPr>
              <w:t xml:space="preserve">  </w:t>
            </w:r>
            <w:r w:rsidRPr="003C04F1">
              <w:rPr>
                <w:rStyle w:val="Artref"/>
                <w:color w:val="000000"/>
              </w:rPr>
              <w:t>5.416</w:t>
            </w:r>
          </w:p>
        </w:tc>
        <w:tc>
          <w:tcPr>
            <w:tcW w:w="3100" w:type="dxa"/>
            <w:tcBorders>
              <w:top w:val="single" w:sz="4" w:space="0" w:color="auto"/>
              <w:left w:val="nil"/>
              <w:bottom w:val="nil"/>
              <w:right w:val="single" w:sz="6" w:space="0" w:color="auto"/>
            </w:tcBorders>
            <w:hideMark/>
          </w:tcPr>
          <w:p w14:paraId="49382F0C" w14:textId="77777777" w:rsidR="007F1392" w:rsidRPr="003C04F1" w:rsidRDefault="00F614A8" w:rsidP="004634FF">
            <w:pPr>
              <w:pStyle w:val="TableTextS5"/>
              <w:spacing w:before="20" w:after="20"/>
              <w:rPr>
                <w:rStyle w:val="Tablefreq"/>
              </w:rPr>
            </w:pPr>
            <w:r w:rsidRPr="003C04F1">
              <w:rPr>
                <w:rStyle w:val="Tablefreq"/>
              </w:rPr>
              <w:t>2 520-2 655</w:t>
            </w:r>
          </w:p>
          <w:p w14:paraId="0B71B48E" w14:textId="77777777" w:rsidR="007F1392" w:rsidRPr="003C04F1" w:rsidRDefault="00F614A8" w:rsidP="004634FF">
            <w:pPr>
              <w:pStyle w:val="TableTextS5"/>
              <w:spacing w:before="20" w:after="20"/>
              <w:rPr>
                <w:color w:val="000000"/>
              </w:rPr>
            </w:pPr>
            <w:r w:rsidRPr="003C04F1">
              <w:rPr>
                <w:color w:val="000000"/>
              </w:rPr>
              <w:t xml:space="preserve">FIXED </w:t>
            </w:r>
            <w:r w:rsidRPr="003C04F1">
              <w:rPr>
                <w:rStyle w:val="Artref"/>
                <w:color w:val="000000"/>
              </w:rPr>
              <w:t xml:space="preserve"> 5.410</w:t>
            </w:r>
          </w:p>
          <w:p w14:paraId="24287338" w14:textId="77777777" w:rsidR="007F1392" w:rsidRPr="003C04F1" w:rsidRDefault="00F614A8" w:rsidP="004634FF">
            <w:pPr>
              <w:pStyle w:val="TableTextS5"/>
              <w:spacing w:before="20" w:after="20"/>
              <w:rPr>
                <w:color w:val="000000"/>
              </w:rPr>
            </w:pPr>
            <w:r w:rsidRPr="003C04F1">
              <w:rPr>
                <w:color w:val="000000"/>
              </w:rPr>
              <w:t>FIXED-SATELLITE</w:t>
            </w:r>
            <w:r w:rsidRPr="003C04F1">
              <w:rPr>
                <w:color w:val="000000"/>
              </w:rPr>
              <w:br/>
              <w:t xml:space="preserve">(space-to-Earth)  </w:t>
            </w:r>
            <w:r w:rsidRPr="003C04F1">
              <w:rPr>
                <w:rStyle w:val="Artref"/>
                <w:color w:val="000000"/>
              </w:rPr>
              <w:t>5.415</w:t>
            </w:r>
          </w:p>
          <w:p w14:paraId="3ED8F7B2" w14:textId="1388DE05" w:rsidR="007F1392" w:rsidRPr="003C04F1" w:rsidRDefault="00F614A8" w:rsidP="004634FF">
            <w:pPr>
              <w:pStyle w:val="TableTextS5"/>
              <w:spacing w:before="20" w:after="20"/>
              <w:ind w:right="-113"/>
              <w:rPr>
                <w:color w:val="000000"/>
              </w:rPr>
            </w:pPr>
            <w:r w:rsidRPr="003C04F1">
              <w:rPr>
                <w:color w:val="000000"/>
              </w:rPr>
              <w:t>MOBILE except aeronautical</w:t>
            </w:r>
            <w:r w:rsidRPr="003C04F1">
              <w:rPr>
                <w:color w:val="000000"/>
              </w:rPr>
              <w:br/>
              <w:t xml:space="preserve">mobile </w:t>
            </w:r>
            <w:r w:rsidRPr="003C04F1">
              <w:rPr>
                <w:rStyle w:val="Artref"/>
                <w:color w:val="000000"/>
              </w:rPr>
              <w:t xml:space="preserve"> 5.384A</w:t>
            </w:r>
            <w:ins w:id="64" w:author="CEPT" w:date="2023-05-01T10:14:00Z">
              <w:r w:rsidR="006F72EE">
                <w:rPr>
                  <w:rStyle w:val="Artref"/>
                  <w:color w:val="000000"/>
                </w:rPr>
                <w:t xml:space="preserve">  ADD 5.B14</w:t>
              </w:r>
            </w:ins>
          </w:p>
          <w:p w14:paraId="24A34507" w14:textId="77777777" w:rsidR="007F1392" w:rsidRPr="003C04F1" w:rsidRDefault="00F614A8" w:rsidP="004634FF">
            <w:pPr>
              <w:pStyle w:val="TableTextS5"/>
              <w:spacing w:before="20" w:after="20"/>
              <w:rPr>
                <w:color w:val="000000"/>
              </w:rPr>
            </w:pPr>
            <w:r w:rsidRPr="003C04F1">
              <w:rPr>
                <w:color w:val="000000"/>
              </w:rPr>
              <w:t>BROADCASTING-SATELLITE</w:t>
            </w:r>
            <w:r w:rsidRPr="003C04F1">
              <w:rPr>
                <w:color w:val="000000"/>
              </w:rPr>
              <w:br/>
            </w:r>
            <w:r w:rsidRPr="003C04F1">
              <w:rPr>
                <w:rStyle w:val="Artref"/>
                <w:color w:val="000000"/>
              </w:rPr>
              <w:t>5.413</w:t>
            </w:r>
            <w:r w:rsidRPr="003C04F1">
              <w:rPr>
                <w:color w:val="000000"/>
              </w:rPr>
              <w:t xml:space="preserve">  </w:t>
            </w:r>
            <w:r w:rsidRPr="003C04F1">
              <w:rPr>
                <w:rStyle w:val="Artref"/>
                <w:color w:val="000000"/>
              </w:rPr>
              <w:t>5.416</w:t>
            </w:r>
          </w:p>
        </w:tc>
        <w:tc>
          <w:tcPr>
            <w:tcW w:w="3100" w:type="dxa"/>
            <w:tcBorders>
              <w:top w:val="single" w:sz="4" w:space="0" w:color="auto"/>
              <w:left w:val="nil"/>
              <w:bottom w:val="nil"/>
              <w:right w:val="single" w:sz="4" w:space="0" w:color="auto"/>
            </w:tcBorders>
            <w:hideMark/>
          </w:tcPr>
          <w:p w14:paraId="269BDD75" w14:textId="77777777" w:rsidR="007F1392" w:rsidRPr="003C04F1" w:rsidRDefault="00F614A8" w:rsidP="004634FF">
            <w:pPr>
              <w:pStyle w:val="TableTextS5"/>
              <w:spacing w:before="20" w:after="20"/>
              <w:rPr>
                <w:rStyle w:val="Tablefreq"/>
              </w:rPr>
            </w:pPr>
            <w:r w:rsidRPr="003C04F1">
              <w:rPr>
                <w:rStyle w:val="Tablefreq"/>
              </w:rPr>
              <w:t>2 520-2 535</w:t>
            </w:r>
          </w:p>
          <w:p w14:paraId="448BA905" w14:textId="77777777" w:rsidR="007F1392" w:rsidRPr="003C04F1" w:rsidRDefault="00F614A8" w:rsidP="004634FF">
            <w:pPr>
              <w:pStyle w:val="TableTextS5"/>
              <w:spacing w:before="20" w:after="20"/>
              <w:rPr>
                <w:color w:val="000000"/>
              </w:rPr>
            </w:pPr>
            <w:r w:rsidRPr="003C04F1">
              <w:rPr>
                <w:color w:val="000000"/>
              </w:rPr>
              <w:t xml:space="preserve">FIXED </w:t>
            </w:r>
            <w:r w:rsidRPr="003C04F1">
              <w:rPr>
                <w:rStyle w:val="Artref"/>
                <w:color w:val="000000"/>
              </w:rPr>
              <w:t xml:space="preserve"> 5.410</w:t>
            </w:r>
          </w:p>
          <w:p w14:paraId="3CE004A6" w14:textId="77777777" w:rsidR="007F1392" w:rsidRPr="003C04F1" w:rsidRDefault="00F614A8" w:rsidP="004634FF">
            <w:pPr>
              <w:pStyle w:val="TableTextS5"/>
              <w:spacing w:before="20" w:after="20"/>
              <w:rPr>
                <w:color w:val="000000"/>
              </w:rPr>
            </w:pPr>
            <w:r w:rsidRPr="003C04F1">
              <w:rPr>
                <w:color w:val="000000"/>
              </w:rPr>
              <w:t>FIXED-SATELLITE</w:t>
            </w:r>
            <w:r w:rsidRPr="003C04F1">
              <w:rPr>
                <w:color w:val="000000"/>
              </w:rPr>
              <w:br/>
              <w:t xml:space="preserve">(space-to-Earth)  </w:t>
            </w:r>
            <w:r w:rsidRPr="003C04F1">
              <w:rPr>
                <w:rStyle w:val="Artref"/>
                <w:color w:val="000000"/>
              </w:rPr>
              <w:t>5.415</w:t>
            </w:r>
          </w:p>
          <w:p w14:paraId="791F3A5B" w14:textId="4BAC2E42" w:rsidR="007F1392" w:rsidRPr="003C04F1" w:rsidRDefault="00F614A8" w:rsidP="004634FF">
            <w:pPr>
              <w:pStyle w:val="TableTextS5"/>
              <w:spacing w:before="20" w:after="20"/>
              <w:ind w:right="-113"/>
              <w:rPr>
                <w:color w:val="000000"/>
              </w:rPr>
            </w:pPr>
            <w:r w:rsidRPr="003C04F1">
              <w:rPr>
                <w:color w:val="000000"/>
              </w:rPr>
              <w:t>MOBILE except aeronautical</w:t>
            </w:r>
            <w:r w:rsidRPr="003C04F1">
              <w:rPr>
                <w:color w:val="000000"/>
              </w:rPr>
              <w:br/>
              <w:t xml:space="preserve">mobile </w:t>
            </w:r>
            <w:r w:rsidRPr="003C04F1">
              <w:rPr>
                <w:rStyle w:val="Artref"/>
                <w:color w:val="000000"/>
              </w:rPr>
              <w:t xml:space="preserve"> 5.384A</w:t>
            </w:r>
            <w:ins w:id="65" w:author="CEPT" w:date="2023-05-01T10:14:00Z">
              <w:r w:rsidR="006F72EE">
                <w:rPr>
                  <w:rStyle w:val="Artref"/>
                  <w:color w:val="000000"/>
                </w:rPr>
                <w:t xml:space="preserve">  ADD 5.B14</w:t>
              </w:r>
            </w:ins>
          </w:p>
          <w:p w14:paraId="3E0E9E09" w14:textId="77777777" w:rsidR="007F1392" w:rsidRPr="003C04F1" w:rsidRDefault="00F614A8" w:rsidP="004634FF">
            <w:pPr>
              <w:pStyle w:val="TableTextS5"/>
              <w:spacing w:before="20" w:after="20"/>
              <w:rPr>
                <w:color w:val="000000"/>
              </w:rPr>
            </w:pPr>
            <w:r w:rsidRPr="003C04F1">
              <w:rPr>
                <w:color w:val="000000"/>
              </w:rPr>
              <w:t>BROADCASTING-SATELLITE</w:t>
            </w:r>
            <w:r w:rsidRPr="003C04F1">
              <w:rPr>
                <w:color w:val="000000"/>
              </w:rPr>
              <w:br/>
            </w:r>
            <w:r w:rsidRPr="003C04F1">
              <w:rPr>
                <w:rStyle w:val="Artref"/>
                <w:color w:val="000000"/>
              </w:rPr>
              <w:t>5.413  5.416</w:t>
            </w:r>
          </w:p>
        </w:tc>
      </w:tr>
      <w:tr w:rsidR="007F1392" w:rsidRPr="003C04F1" w14:paraId="2F6FAA47" w14:textId="77777777" w:rsidTr="007F1392">
        <w:trPr>
          <w:cantSplit/>
          <w:jc w:val="center"/>
        </w:trPr>
        <w:tc>
          <w:tcPr>
            <w:tcW w:w="3099" w:type="dxa"/>
            <w:tcBorders>
              <w:top w:val="nil"/>
              <w:left w:val="single" w:sz="4" w:space="0" w:color="auto"/>
              <w:bottom w:val="nil"/>
              <w:right w:val="single" w:sz="6" w:space="0" w:color="auto"/>
            </w:tcBorders>
          </w:tcPr>
          <w:p w14:paraId="6DEEFB3E" w14:textId="77777777" w:rsidR="007F1392" w:rsidRPr="003C04F1" w:rsidRDefault="00495FBA" w:rsidP="004634FF">
            <w:pPr>
              <w:pStyle w:val="TableTextS5"/>
              <w:spacing w:before="20" w:after="20"/>
              <w:rPr>
                <w:color w:val="000000"/>
              </w:rPr>
            </w:pPr>
          </w:p>
        </w:tc>
        <w:tc>
          <w:tcPr>
            <w:tcW w:w="3100" w:type="dxa"/>
            <w:tcBorders>
              <w:top w:val="nil"/>
              <w:left w:val="nil"/>
              <w:bottom w:val="nil"/>
              <w:right w:val="single" w:sz="6" w:space="0" w:color="auto"/>
            </w:tcBorders>
          </w:tcPr>
          <w:p w14:paraId="042968F2" w14:textId="77777777" w:rsidR="007F1392" w:rsidRPr="003C04F1" w:rsidRDefault="00495FBA" w:rsidP="004634FF">
            <w:pPr>
              <w:pStyle w:val="TableTextS5"/>
              <w:spacing w:before="20" w:after="20"/>
              <w:rPr>
                <w:color w:val="000000"/>
              </w:rPr>
            </w:pPr>
          </w:p>
        </w:tc>
        <w:tc>
          <w:tcPr>
            <w:tcW w:w="3100" w:type="dxa"/>
            <w:tcBorders>
              <w:top w:val="nil"/>
              <w:left w:val="nil"/>
              <w:bottom w:val="single" w:sz="4" w:space="0" w:color="auto"/>
              <w:right w:val="single" w:sz="4" w:space="0" w:color="auto"/>
            </w:tcBorders>
            <w:vAlign w:val="center"/>
            <w:hideMark/>
          </w:tcPr>
          <w:p w14:paraId="43ABC349" w14:textId="77777777" w:rsidR="007F1392" w:rsidRPr="003C04F1" w:rsidRDefault="00F614A8" w:rsidP="004634FF">
            <w:pPr>
              <w:pStyle w:val="TableTextS5"/>
              <w:spacing w:before="20" w:after="20"/>
            </w:pPr>
            <w:r w:rsidRPr="003C04F1">
              <w:rPr>
                <w:rStyle w:val="Artref"/>
                <w:color w:val="000000"/>
              </w:rPr>
              <w:t>5.403</w:t>
            </w:r>
            <w:r w:rsidRPr="003C04F1">
              <w:rPr>
                <w:color w:val="000000"/>
              </w:rPr>
              <w:t xml:space="preserve">  </w:t>
            </w:r>
            <w:r w:rsidRPr="003C04F1">
              <w:rPr>
                <w:rStyle w:val="Artref"/>
                <w:color w:val="000000"/>
              </w:rPr>
              <w:t>5.414A  5.415A</w:t>
            </w:r>
          </w:p>
        </w:tc>
      </w:tr>
      <w:tr w:rsidR="007F1392" w:rsidRPr="003C04F1" w14:paraId="02798015" w14:textId="77777777" w:rsidTr="007F1392">
        <w:trPr>
          <w:cantSplit/>
          <w:jc w:val="center"/>
        </w:trPr>
        <w:tc>
          <w:tcPr>
            <w:tcW w:w="3099" w:type="dxa"/>
            <w:tcBorders>
              <w:top w:val="nil"/>
              <w:left w:val="single" w:sz="4" w:space="0" w:color="auto"/>
              <w:bottom w:val="nil"/>
              <w:right w:val="single" w:sz="6" w:space="0" w:color="auto"/>
            </w:tcBorders>
          </w:tcPr>
          <w:p w14:paraId="69E428B4" w14:textId="77777777" w:rsidR="007F1392" w:rsidRPr="003C04F1" w:rsidRDefault="00495FBA" w:rsidP="004634FF">
            <w:pPr>
              <w:pStyle w:val="TableTextS5"/>
              <w:spacing w:before="20" w:after="20"/>
              <w:rPr>
                <w:color w:val="000000"/>
              </w:rPr>
            </w:pPr>
          </w:p>
        </w:tc>
        <w:tc>
          <w:tcPr>
            <w:tcW w:w="3100" w:type="dxa"/>
            <w:tcBorders>
              <w:top w:val="nil"/>
              <w:left w:val="nil"/>
              <w:bottom w:val="nil"/>
              <w:right w:val="single" w:sz="6" w:space="0" w:color="auto"/>
            </w:tcBorders>
          </w:tcPr>
          <w:p w14:paraId="70FA6318" w14:textId="77777777" w:rsidR="007F1392" w:rsidRPr="003C04F1" w:rsidRDefault="00495FBA" w:rsidP="004634FF">
            <w:pPr>
              <w:pStyle w:val="TableTextS5"/>
              <w:spacing w:before="20" w:after="20"/>
              <w:rPr>
                <w:color w:val="000000"/>
              </w:rPr>
            </w:pPr>
          </w:p>
        </w:tc>
        <w:tc>
          <w:tcPr>
            <w:tcW w:w="3100" w:type="dxa"/>
            <w:tcBorders>
              <w:top w:val="single" w:sz="4" w:space="0" w:color="auto"/>
              <w:left w:val="nil"/>
              <w:bottom w:val="nil"/>
              <w:right w:val="single" w:sz="4" w:space="0" w:color="auto"/>
            </w:tcBorders>
            <w:hideMark/>
          </w:tcPr>
          <w:p w14:paraId="50B88A87" w14:textId="77777777" w:rsidR="007F1392" w:rsidRPr="003C04F1" w:rsidRDefault="00F614A8" w:rsidP="004634FF">
            <w:pPr>
              <w:pStyle w:val="TableTextS5"/>
              <w:spacing w:before="20" w:after="20"/>
              <w:rPr>
                <w:rStyle w:val="Tablefreq"/>
              </w:rPr>
            </w:pPr>
            <w:r w:rsidRPr="003C04F1">
              <w:rPr>
                <w:rStyle w:val="Tablefreq"/>
              </w:rPr>
              <w:t>2 535-2 655</w:t>
            </w:r>
          </w:p>
          <w:p w14:paraId="52A72BCB" w14:textId="77777777" w:rsidR="007F1392" w:rsidRPr="003C04F1" w:rsidRDefault="00F614A8" w:rsidP="004634FF">
            <w:pPr>
              <w:pStyle w:val="TableTextS5"/>
              <w:spacing w:before="20" w:after="20"/>
            </w:pPr>
            <w:r w:rsidRPr="003C04F1">
              <w:rPr>
                <w:color w:val="000000"/>
              </w:rPr>
              <w:t xml:space="preserve">FIXED </w:t>
            </w:r>
            <w:r w:rsidRPr="003C04F1">
              <w:rPr>
                <w:rStyle w:val="Artref"/>
                <w:color w:val="000000"/>
              </w:rPr>
              <w:t xml:space="preserve"> 5.410</w:t>
            </w:r>
          </w:p>
          <w:p w14:paraId="7247E0E9" w14:textId="06FC1DC6" w:rsidR="007F1392" w:rsidRPr="003C04F1" w:rsidRDefault="00F614A8" w:rsidP="004634FF">
            <w:pPr>
              <w:pStyle w:val="TableTextS5"/>
              <w:spacing w:before="20" w:after="20"/>
              <w:ind w:right="-113"/>
              <w:rPr>
                <w:color w:val="000000"/>
              </w:rPr>
            </w:pPr>
            <w:r w:rsidRPr="003C04F1">
              <w:rPr>
                <w:color w:val="000000"/>
              </w:rPr>
              <w:t>MOBILE except aeronautical</w:t>
            </w:r>
            <w:r w:rsidRPr="003C04F1">
              <w:rPr>
                <w:color w:val="000000"/>
              </w:rPr>
              <w:br/>
              <w:t xml:space="preserve">mobile </w:t>
            </w:r>
            <w:r w:rsidRPr="003C04F1">
              <w:rPr>
                <w:rStyle w:val="Artref"/>
                <w:color w:val="000000"/>
              </w:rPr>
              <w:t xml:space="preserve"> 5.384A</w:t>
            </w:r>
            <w:ins w:id="66" w:author="CEPT" w:date="2023-05-01T10:14:00Z">
              <w:r w:rsidR="006F72EE">
                <w:rPr>
                  <w:rStyle w:val="Artref"/>
                  <w:color w:val="000000"/>
                </w:rPr>
                <w:t xml:space="preserve">  ADD 5.B14</w:t>
              </w:r>
            </w:ins>
          </w:p>
          <w:p w14:paraId="4A8C4680" w14:textId="77777777" w:rsidR="007F1392" w:rsidRPr="003C04F1" w:rsidRDefault="00F614A8" w:rsidP="004634FF">
            <w:pPr>
              <w:pStyle w:val="TableTextS5"/>
              <w:spacing w:before="20" w:after="20"/>
              <w:rPr>
                <w:color w:val="000000"/>
              </w:rPr>
            </w:pPr>
            <w:r w:rsidRPr="003C04F1">
              <w:rPr>
                <w:color w:val="000000"/>
              </w:rPr>
              <w:t>BROADCASTING-SATELLITE</w:t>
            </w:r>
            <w:r w:rsidRPr="003C04F1">
              <w:rPr>
                <w:color w:val="000000"/>
              </w:rPr>
              <w:br/>
            </w:r>
            <w:r w:rsidRPr="003C04F1">
              <w:rPr>
                <w:rStyle w:val="Artref"/>
                <w:color w:val="000000"/>
              </w:rPr>
              <w:t>5.413</w:t>
            </w:r>
            <w:r w:rsidRPr="003C04F1">
              <w:rPr>
                <w:color w:val="000000"/>
              </w:rPr>
              <w:t xml:space="preserve">  </w:t>
            </w:r>
            <w:r w:rsidRPr="003C04F1">
              <w:rPr>
                <w:rStyle w:val="Artref"/>
                <w:color w:val="000000"/>
              </w:rPr>
              <w:t>5.416</w:t>
            </w:r>
          </w:p>
        </w:tc>
      </w:tr>
      <w:tr w:rsidR="007F1392" w:rsidRPr="003C04F1" w14:paraId="039A670F" w14:textId="77777777" w:rsidTr="007F1392">
        <w:trPr>
          <w:cantSplit/>
          <w:jc w:val="center"/>
        </w:trPr>
        <w:tc>
          <w:tcPr>
            <w:tcW w:w="3099" w:type="dxa"/>
            <w:tcBorders>
              <w:top w:val="nil"/>
              <w:left w:val="single" w:sz="4" w:space="0" w:color="auto"/>
              <w:bottom w:val="single" w:sz="4" w:space="0" w:color="auto"/>
              <w:right w:val="single" w:sz="6" w:space="0" w:color="auto"/>
            </w:tcBorders>
            <w:hideMark/>
          </w:tcPr>
          <w:p w14:paraId="0A336878" w14:textId="77777777" w:rsidR="007F1392" w:rsidRPr="003C04F1" w:rsidRDefault="00F614A8" w:rsidP="004634FF">
            <w:pPr>
              <w:pStyle w:val="TableTextS5"/>
              <w:spacing w:before="20" w:after="20"/>
              <w:ind w:left="0" w:firstLine="0"/>
              <w:rPr>
                <w:color w:val="000000"/>
              </w:rPr>
            </w:pPr>
            <w:r w:rsidRPr="003C04F1">
              <w:rPr>
                <w:rStyle w:val="Artref"/>
                <w:color w:val="000000"/>
              </w:rPr>
              <w:br/>
              <w:t>5.339</w:t>
            </w:r>
            <w:r w:rsidRPr="003C04F1">
              <w:rPr>
                <w:color w:val="000000"/>
              </w:rPr>
              <w:t xml:space="preserve">  </w:t>
            </w:r>
            <w:r w:rsidRPr="003C04F1">
              <w:rPr>
                <w:rStyle w:val="Artref"/>
                <w:color w:val="000000"/>
              </w:rPr>
              <w:t>5.412  5.418B  5.418C</w:t>
            </w:r>
          </w:p>
        </w:tc>
        <w:tc>
          <w:tcPr>
            <w:tcW w:w="3100" w:type="dxa"/>
            <w:tcBorders>
              <w:top w:val="nil"/>
              <w:left w:val="nil"/>
              <w:bottom w:val="single" w:sz="4" w:space="0" w:color="auto"/>
              <w:right w:val="single" w:sz="6" w:space="0" w:color="auto"/>
            </w:tcBorders>
            <w:hideMark/>
          </w:tcPr>
          <w:p w14:paraId="713B77F8" w14:textId="77777777" w:rsidR="007F1392" w:rsidRPr="003C04F1" w:rsidRDefault="00F614A8" w:rsidP="004634FF">
            <w:pPr>
              <w:pStyle w:val="TableTextS5"/>
              <w:spacing w:before="20" w:after="20"/>
              <w:ind w:left="0" w:firstLine="0"/>
              <w:rPr>
                <w:color w:val="000000"/>
              </w:rPr>
            </w:pPr>
            <w:r w:rsidRPr="003C04F1">
              <w:rPr>
                <w:rStyle w:val="Artref"/>
                <w:color w:val="000000"/>
              </w:rPr>
              <w:br/>
              <w:t>5.339  5.418B  5.418C</w:t>
            </w:r>
          </w:p>
        </w:tc>
        <w:tc>
          <w:tcPr>
            <w:tcW w:w="3100" w:type="dxa"/>
            <w:tcBorders>
              <w:top w:val="nil"/>
              <w:left w:val="nil"/>
              <w:bottom w:val="single" w:sz="4" w:space="0" w:color="auto"/>
              <w:right w:val="single" w:sz="4" w:space="0" w:color="auto"/>
            </w:tcBorders>
            <w:hideMark/>
          </w:tcPr>
          <w:p w14:paraId="117654A8" w14:textId="77777777" w:rsidR="007F1392" w:rsidRPr="003C04F1" w:rsidRDefault="00F614A8" w:rsidP="004634FF">
            <w:pPr>
              <w:pStyle w:val="TableTextS5"/>
              <w:spacing w:before="20" w:after="20"/>
              <w:ind w:left="0" w:firstLine="0"/>
              <w:rPr>
                <w:color w:val="000000"/>
              </w:rPr>
            </w:pPr>
            <w:r w:rsidRPr="003C04F1">
              <w:rPr>
                <w:rStyle w:val="Artref"/>
                <w:color w:val="000000"/>
              </w:rPr>
              <w:t>5.339  5.418</w:t>
            </w:r>
            <w:r w:rsidRPr="003C04F1">
              <w:rPr>
                <w:color w:val="000000"/>
              </w:rPr>
              <w:t xml:space="preserve">  </w:t>
            </w:r>
            <w:r w:rsidRPr="003C04F1">
              <w:rPr>
                <w:rStyle w:val="Artref"/>
                <w:color w:val="000000"/>
              </w:rPr>
              <w:t>5.418A</w:t>
            </w:r>
            <w:r w:rsidRPr="003C04F1">
              <w:rPr>
                <w:color w:val="000000"/>
              </w:rPr>
              <w:t xml:space="preserve">  </w:t>
            </w:r>
            <w:r w:rsidRPr="003C04F1">
              <w:rPr>
                <w:rStyle w:val="Artref"/>
                <w:color w:val="000000"/>
              </w:rPr>
              <w:t>5.418B</w:t>
            </w:r>
            <w:r w:rsidRPr="003C04F1">
              <w:rPr>
                <w:color w:val="000000"/>
              </w:rPr>
              <w:t xml:space="preserve">  </w:t>
            </w:r>
            <w:r w:rsidRPr="003C04F1">
              <w:rPr>
                <w:rStyle w:val="Artref"/>
                <w:color w:val="000000"/>
              </w:rPr>
              <w:t>5.418C</w:t>
            </w:r>
          </w:p>
        </w:tc>
      </w:tr>
      <w:tr w:rsidR="007F1392" w:rsidRPr="003C04F1" w14:paraId="0A57498C" w14:textId="77777777" w:rsidTr="007F1392">
        <w:trPr>
          <w:cantSplit/>
          <w:jc w:val="center"/>
        </w:trPr>
        <w:tc>
          <w:tcPr>
            <w:tcW w:w="3099" w:type="dxa"/>
            <w:tcBorders>
              <w:top w:val="single" w:sz="4" w:space="0" w:color="auto"/>
              <w:left w:val="single" w:sz="4" w:space="0" w:color="auto"/>
              <w:bottom w:val="nil"/>
              <w:right w:val="single" w:sz="6" w:space="0" w:color="auto"/>
            </w:tcBorders>
            <w:hideMark/>
          </w:tcPr>
          <w:p w14:paraId="55705C80" w14:textId="77777777" w:rsidR="007F1392" w:rsidRPr="003C04F1" w:rsidRDefault="00F614A8" w:rsidP="004634FF">
            <w:pPr>
              <w:pStyle w:val="TableTextS5"/>
              <w:spacing w:before="20" w:after="20"/>
              <w:rPr>
                <w:rStyle w:val="Tablefreq"/>
              </w:rPr>
            </w:pPr>
            <w:r w:rsidRPr="003C04F1">
              <w:rPr>
                <w:rStyle w:val="Tablefreq"/>
              </w:rPr>
              <w:t>2 655-2 670</w:t>
            </w:r>
          </w:p>
          <w:p w14:paraId="5299813A" w14:textId="77777777" w:rsidR="007F1392" w:rsidRPr="003C04F1" w:rsidRDefault="00F614A8" w:rsidP="004634FF">
            <w:pPr>
              <w:pStyle w:val="TableTextS5"/>
              <w:spacing w:before="20" w:after="20"/>
              <w:rPr>
                <w:color w:val="000000"/>
              </w:rPr>
            </w:pPr>
            <w:r w:rsidRPr="003C04F1">
              <w:rPr>
                <w:color w:val="000000"/>
              </w:rPr>
              <w:t xml:space="preserve">FIXED  </w:t>
            </w:r>
            <w:r w:rsidRPr="003C04F1">
              <w:rPr>
                <w:rStyle w:val="Artref"/>
                <w:color w:val="000000"/>
              </w:rPr>
              <w:t>5.410</w:t>
            </w:r>
          </w:p>
          <w:p w14:paraId="65FF6908" w14:textId="0BE8813F" w:rsidR="007F1392" w:rsidRPr="003C04F1" w:rsidRDefault="00F614A8" w:rsidP="004634FF">
            <w:pPr>
              <w:pStyle w:val="TableTextS5"/>
              <w:spacing w:before="20" w:after="20"/>
              <w:rPr>
                <w:color w:val="000000"/>
              </w:rPr>
            </w:pPr>
            <w:r w:rsidRPr="003C04F1">
              <w:rPr>
                <w:color w:val="000000"/>
              </w:rPr>
              <w:t>MOBILE except aeronautical</w:t>
            </w:r>
            <w:r w:rsidRPr="003C04F1">
              <w:rPr>
                <w:color w:val="000000"/>
              </w:rPr>
              <w:br/>
              <w:t xml:space="preserve">mobile </w:t>
            </w:r>
            <w:r w:rsidRPr="003C04F1">
              <w:rPr>
                <w:rStyle w:val="Artref"/>
                <w:color w:val="000000"/>
              </w:rPr>
              <w:t xml:space="preserve"> 5.384A</w:t>
            </w:r>
            <w:ins w:id="67" w:author="CEPT" w:date="2023-05-01T10:14:00Z">
              <w:r w:rsidR="006F72EE">
                <w:rPr>
                  <w:rStyle w:val="Artref"/>
                  <w:color w:val="000000"/>
                </w:rPr>
                <w:t xml:space="preserve">  ADD 5.B14</w:t>
              </w:r>
            </w:ins>
          </w:p>
          <w:p w14:paraId="126D4561" w14:textId="77777777" w:rsidR="007F1392" w:rsidRPr="003C04F1" w:rsidRDefault="00F614A8" w:rsidP="004634FF">
            <w:pPr>
              <w:pStyle w:val="TableTextS5"/>
              <w:spacing w:before="20" w:after="20"/>
              <w:rPr>
                <w:color w:val="000000"/>
              </w:rPr>
            </w:pPr>
            <w:r w:rsidRPr="003C04F1">
              <w:rPr>
                <w:color w:val="000000"/>
              </w:rPr>
              <w:t>BROADCASTING-SATELLITE</w:t>
            </w:r>
            <w:r w:rsidRPr="003C04F1">
              <w:rPr>
                <w:color w:val="000000"/>
              </w:rPr>
              <w:br/>
            </w:r>
            <w:r w:rsidRPr="003C04F1">
              <w:rPr>
                <w:rStyle w:val="Artref"/>
                <w:color w:val="000000"/>
              </w:rPr>
              <w:t>5.208B</w:t>
            </w:r>
            <w:r w:rsidRPr="003C04F1">
              <w:rPr>
                <w:color w:val="000000"/>
              </w:rPr>
              <w:t xml:space="preserve">  </w:t>
            </w:r>
            <w:r w:rsidRPr="003C04F1">
              <w:rPr>
                <w:rStyle w:val="Artref"/>
                <w:color w:val="000000"/>
              </w:rPr>
              <w:t>5.413</w:t>
            </w:r>
            <w:r w:rsidRPr="003C04F1">
              <w:rPr>
                <w:color w:val="000000"/>
              </w:rPr>
              <w:t xml:space="preserve">  </w:t>
            </w:r>
            <w:r w:rsidRPr="003C04F1">
              <w:rPr>
                <w:rStyle w:val="Artref"/>
                <w:color w:val="000000"/>
              </w:rPr>
              <w:t>5.416</w:t>
            </w:r>
          </w:p>
          <w:p w14:paraId="050B5C2E" w14:textId="77777777" w:rsidR="007F1392" w:rsidRPr="003C04F1" w:rsidRDefault="00F614A8" w:rsidP="004634FF">
            <w:pPr>
              <w:pStyle w:val="TableTextS5"/>
              <w:spacing w:before="20" w:after="20"/>
              <w:rPr>
                <w:color w:val="000000"/>
              </w:rPr>
            </w:pPr>
            <w:r w:rsidRPr="003C04F1">
              <w:rPr>
                <w:color w:val="000000"/>
              </w:rPr>
              <w:t>Earth exploration-satellite</w:t>
            </w:r>
            <w:r w:rsidRPr="003C04F1">
              <w:rPr>
                <w:color w:val="000000"/>
              </w:rPr>
              <w:br/>
              <w:t>(passive)</w:t>
            </w:r>
          </w:p>
          <w:p w14:paraId="1FDBFE32" w14:textId="77777777" w:rsidR="007F1392" w:rsidRPr="003C04F1" w:rsidRDefault="00F614A8" w:rsidP="004634FF">
            <w:pPr>
              <w:pStyle w:val="TableTextS5"/>
              <w:spacing w:before="20" w:after="20"/>
              <w:rPr>
                <w:color w:val="000000"/>
              </w:rPr>
            </w:pPr>
            <w:r w:rsidRPr="003C04F1">
              <w:rPr>
                <w:color w:val="000000"/>
              </w:rPr>
              <w:t>Radio astronomy</w:t>
            </w:r>
          </w:p>
          <w:p w14:paraId="55B38174" w14:textId="77777777" w:rsidR="007F1392" w:rsidRPr="003C04F1" w:rsidRDefault="00F614A8" w:rsidP="004634FF">
            <w:pPr>
              <w:pStyle w:val="TableTextS5"/>
              <w:spacing w:before="20" w:after="20"/>
              <w:rPr>
                <w:color w:val="000000"/>
              </w:rPr>
            </w:pPr>
            <w:r w:rsidRPr="003C04F1">
              <w:rPr>
                <w:color w:val="000000"/>
              </w:rPr>
              <w:t>Space research (passive)</w:t>
            </w:r>
          </w:p>
        </w:tc>
        <w:tc>
          <w:tcPr>
            <w:tcW w:w="3100" w:type="dxa"/>
            <w:tcBorders>
              <w:top w:val="single" w:sz="4" w:space="0" w:color="auto"/>
              <w:left w:val="single" w:sz="6" w:space="0" w:color="auto"/>
              <w:bottom w:val="nil"/>
              <w:right w:val="single" w:sz="6" w:space="0" w:color="auto"/>
            </w:tcBorders>
            <w:hideMark/>
          </w:tcPr>
          <w:p w14:paraId="627A2F4E" w14:textId="77777777" w:rsidR="007F1392" w:rsidRPr="003C04F1" w:rsidRDefault="00F614A8" w:rsidP="004634FF">
            <w:pPr>
              <w:pStyle w:val="TableTextS5"/>
              <w:spacing w:before="20" w:after="20"/>
              <w:rPr>
                <w:rStyle w:val="Tablefreq"/>
              </w:rPr>
            </w:pPr>
            <w:r w:rsidRPr="003C04F1">
              <w:rPr>
                <w:rStyle w:val="Tablefreq"/>
              </w:rPr>
              <w:t>2 655-2 670</w:t>
            </w:r>
          </w:p>
          <w:p w14:paraId="0475C052" w14:textId="77777777" w:rsidR="007F1392" w:rsidRPr="003C04F1" w:rsidRDefault="00F614A8" w:rsidP="004634FF">
            <w:pPr>
              <w:pStyle w:val="TableTextS5"/>
              <w:spacing w:before="20" w:after="20"/>
              <w:rPr>
                <w:color w:val="000000"/>
              </w:rPr>
            </w:pPr>
            <w:r w:rsidRPr="003C04F1">
              <w:rPr>
                <w:color w:val="000000"/>
              </w:rPr>
              <w:t xml:space="preserve">FIXED </w:t>
            </w:r>
            <w:r w:rsidRPr="003C04F1">
              <w:rPr>
                <w:rStyle w:val="Artref"/>
                <w:color w:val="000000"/>
              </w:rPr>
              <w:t xml:space="preserve"> 5.410</w:t>
            </w:r>
          </w:p>
          <w:p w14:paraId="345FBC5E" w14:textId="77777777" w:rsidR="007F1392" w:rsidRPr="003C04F1" w:rsidRDefault="00F614A8" w:rsidP="004634FF">
            <w:pPr>
              <w:pStyle w:val="TableTextS5"/>
              <w:spacing w:before="20" w:after="20"/>
              <w:rPr>
                <w:color w:val="000000"/>
              </w:rPr>
            </w:pPr>
            <w:r w:rsidRPr="003C04F1">
              <w:rPr>
                <w:color w:val="000000"/>
              </w:rPr>
              <w:t>FIXED-SATELLITE</w:t>
            </w:r>
            <w:r w:rsidRPr="003C04F1">
              <w:rPr>
                <w:color w:val="000000"/>
              </w:rPr>
              <w:br/>
              <w:t>(Earth-to-space)</w:t>
            </w:r>
            <w:r w:rsidRPr="003C04F1">
              <w:rPr>
                <w:color w:val="000000"/>
              </w:rPr>
              <w:br/>
              <w:t xml:space="preserve">(space-to-Earth)  </w:t>
            </w:r>
            <w:r w:rsidRPr="003C04F1">
              <w:rPr>
                <w:rStyle w:val="Artref"/>
                <w:color w:val="000000"/>
              </w:rPr>
              <w:t>5.415</w:t>
            </w:r>
          </w:p>
          <w:p w14:paraId="57CA2CED" w14:textId="1BBFF247" w:rsidR="007F1392" w:rsidRPr="003C04F1" w:rsidRDefault="00F614A8" w:rsidP="004634FF">
            <w:pPr>
              <w:pStyle w:val="TableTextS5"/>
              <w:spacing w:before="20" w:after="20"/>
              <w:rPr>
                <w:color w:val="000000"/>
              </w:rPr>
            </w:pPr>
            <w:r w:rsidRPr="003C04F1">
              <w:rPr>
                <w:color w:val="000000"/>
              </w:rPr>
              <w:t>MOBILE except aeronautical</w:t>
            </w:r>
            <w:r w:rsidRPr="003C04F1">
              <w:rPr>
                <w:color w:val="000000"/>
              </w:rPr>
              <w:br/>
              <w:t xml:space="preserve">mobile </w:t>
            </w:r>
            <w:r w:rsidRPr="003C04F1">
              <w:rPr>
                <w:rStyle w:val="Artref"/>
                <w:color w:val="000000"/>
              </w:rPr>
              <w:t xml:space="preserve"> 5.384A</w:t>
            </w:r>
            <w:ins w:id="68" w:author="CEPT" w:date="2023-05-01T10:14:00Z">
              <w:r w:rsidR="006F72EE">
                <w:rPr>
                  <w:rStyle w:val="Artref"/>
                  <w:color w:val="000000"/>
                </w:rPr>
                <w:t xml:space="preserve">  ADD 5.B14</w:t>
              </w:r>
            </w:ins>
          </w:p>
          <w:p w14:paraId="022A6495" w14:textId="77777777" w:rsidR="007F1392" w:rsidRPr="003C04F1" w:rsidRDefault="00F614A8" w:rsidP="004634FF">
            <w:pPr>
              <w:pStyle w:val="TableTextS5"/>
              <w:spacing w:before="20" w:after="20"/>
              <w:rPr>
                <w:color w:val="000000"/>
              </w:rPr>
            </w:pPr>
            <w:r w:rsidRPr="003C04F1">
              <w:rPr>
                <w:color w:val="000000"/>
              </w:rPr>
              <w:t>BROADCASTING-SATELLITE</w:t>
            </w:r>
            <w:r w:rsidRPr="003C04F1">
              <w:rPr>
                <w:color w:val="000000"/>
              </w:rPr>
              <w:br/>
            </w:r>
            <w:r w:rsidRPr="003C04F1">
              <w:rPr>
                <w:rStyle w:val="Artref"/>
                <w:color w:val="000000"/>
              </w:rPr>
              <w:t>5.413</w:t>
            </w:r>
            <w:r w:rsidRPr="003C04F1">
              <w:rPr>
                <w:color w:val="000000"/>
              </w:rPr>
              <w:t xml:space="preserve">  </w:t>
            </w:r>
            <w:r w:rsidRPr="003C04F1">
              <w:rPr>
                <w:rStyle w:val="Artref"/>
                <w:color w:val="000000"/>
              </w:rPr>
              <w:t>5.416</w:t>
            </w:r>
          </w:p>
          <w:p w14:paraId="2F614B7F" w14:textId="77777777" w:rsidR="007F1392" w:rsidRPr="003C04F1" w:rsidRDefault="00F614A8" w:rsidP="004634FF">
            <w:pPr>
              <w:pStyle w:val="TableTextS5"/>
              <w:spacing w:before="20" w:after="20"/>
              <w:rPr>
                <w:color w:val="000000"/>
              </w:rPr>
            </w:pPr>
            <w:r w:rsidRPr="003C04F1">
              <w:rPr>
                <w:color w:val="000000"/>
              </w:rPr>
              <w:t>Earth exploration-satellite</w:t>
            </w:r>
            <w:r w:rsidRPr="003C04F1">
              <w:rPr>
                <w:color w:val="000000"/>
              </w:rPr>
              <w:br/>
              <w:t>(passive)</w:t>
            </w:r>
          </w:p>
          <w:p w14:paraId="429A16CA" w14:textId="77777777" w:rsidR="007F1392" w:rsidRPr="003C04F1" w:rsidRDefault="00F614A8" w:rsidP="004634FF">
            <w:pPr>
              <w:pStyle w:val="TableTextS5"/>
              <w:spacing w:before="20" w:after="20"/>
              <w:rPr>
                <w:color w:val="000000"/>
              </w:rPr>
            </w:pPr>
            <w:r w:rsidRPr="003C04F1">
              <w:rPr>
                <w:color w:val="000000"/>
              </w:rPr>
              <w:t>Radio astronomy</w:t>
            </w:r>
          </w:p>
          <w:p w14:paraId="2C691116" w14:textId="77777777" w:rsidR="007F1392" w:rsidRPr="003C04F1" w:rsidRDefault="00F614A8" w:rsidP="004634FF">
            <w:pPr>
              <w:pStyle w:val="TableTextS5"/>
              <w:spacing w:before="20" w:after="20"/>
              <w:rPr>
                <w:color w:val="000000"/>
              </w:rPr>
            </w:pPr>
            <w:r w:rsidRPr="003C04F1">
              <w:rPr>
                <w:color w:val="000000"/>
              </w:rPr>
              <w:t>Space research (passive)</w:t>
            </w:r>
          </w:p>
        </w:tc>
        <w:tc>
          <w:tcPr>
            <w:tcW w:w="3100" w:type="dxa"/>
            <w:tcBorders>
              <w:top w:val="single" w:sz="4" w:space="0" w:color="auto"/>
              <w:left w:val="single" w:sz="6" w:space="0" w:color="auto"/>
              <w:bottom w:val="nil"/>
              <w:right w:val="single" w:sz="4" w:space="0" w:color="auto"/>
            </w:tcBorders>
            <w:hideMark/>
          </w:tcPr>
          <w:p w14:paraId="55C13A54" w14:textId="77777777" w:rsidR="007F1392" w:rsidRPr="003C04F1" w:rsidRDefault="00F614A8" w:rsidP="004634FF">
            <w:pPr>
              <w:pStyle w:val="TableTextS5"/>
              <w:spacing w:before="20" w:after="20"/>
              <w:rPr>
                <w:rStyle w:val="Tablefreq"/>
              </w:rPr>
            </w:pPr>
            <w:r w:rsidRPr="003C04F1">
              <w:rPr>
                <w:rStyle w:val="Tablefreq"/>
              </w:rPr>
              <w:t>2 655-2 670</w:t>
            </w:r>
          </w:p>
          <w:p w14:paraId="70E79156" w14:textId="77777777" w:rsidR="007F1392" w:rsidRPr="003C04F1" w:rsidRDefault="00F614A8" w:rsidP="004634FF">
            <w:pPr>
              <w:pStyle w:val="TableTextS5"/>
              <w:spacing w:before="20" w:after="20"/>
              <w:rPr>
                <w:color w:val="000000"/>
              </w:rPr>
            </w:pPr>
            <w:r w:rsidRPr="003C04F1">
              <w:rPr>
                <w:color w:val="000000"/>
              </w:rPr>
              <w:t xml:space="preserve">FIXED </w:t>
            </w:r>
            <w:r w:rsidRPr="003C04F1">
              <w:rPr>
                <w:rStyle w:val="Artref"/>
                <w:color w:val="000000"/>
              </w:rPr>
              <w:t xml:space="preserve"> 5.410</w:t>
            </w:r>
          </w:p>
          <w:p w14:paraId="7EBF94DD" w14:textId="77777777" w:rsidR="007F1392" w:rsidRPr="003C04F1" w:rsidRDefault="00F614A8" w:rsidP="004634FF">
            <w:pPr>
              <w:pStyle w:val="TableTextS5"/>
              <w:spacing w:before="20" w:after="20"/>
              <w:rPr>
                <w:color w:val="000000"/>
              </w:rPr>
            </w:pPr>
            <w:r w:rsidRPr="003C04F1">
              <w:rPr>
                <w:color w:val="000000"/>
              </w:rPr>
              <w:t>FIXED-SATELLITE</w:t>
            </w:r>
            <w:r w:rsidRPr="003C04F1">
              <w:rPr>
                <w:color w:val="000000"/>
              </w:rPr>
              <w:br/>
              <w:t xml:space="preserve">(Earth-to-space)  </w:t>
            </w:r>
            <w:r w:rsidRPr="003C04F1">
              <w:rPr>
                <w:rStyle w:val="Artref"/>
                <w:color w:val="000000"/>
              </w:rPr>
              <w:t>5.415</w:t>
            </w:r>
          </w:p>
          <w:p w14:paraId="16BECF9C" w14:textId="77777777" w:rsidR="007F1392" w:rsidRPr="003C04F1" w:rsidRDefault="00F614A8" w:rsidP="004634FF">
            <w:pPr>
              <w:pStyle w:val="TableTextS5"/>
              <w:spacing w:before="20" w:after="20"/>
              <w:rPr>
                <w:color w:val="000000"/>
              </w:rPr>
            </w:pPr>
            <w:r w:rsidRPr="003C04F1">
              <w:rPr>
                <w:color w:val="000000"/>
              </w:rPr>
              <w:t>MOBILE except aeronautical</w:t>
            </w:r>
            <w:r w:rsidRPr="003C04F1">
              <w:rPr>
                <w:color w:val="000000"/>
              </w:rPr>
              <w:br/>
              <w:t xml:space="preserve">mobile </w:t>
            </w:r>
            <w:r w:rsidRPr="003C04F1">
              <w:rPr>
                <w:rStyle w:val="Artref"/>
                <w:color w:val="000000"/>
              </w:rPr>
              <w:t xml:space="preserve"> 5.384A</w:t>
            </w:r>
          </w:p>
          <w:p w14:paraId="312F47C0" w14:textId="77777777" w:rsidR="007F1392" w:rsidRPr="003C04F1" w:rsidRDefault="00F614A8" w:rsidP="004634FF">
            <w:pPr>
              <w:pStyle w:val="TableTextS5"/>
              <w:spacing w:before="20" w:after="20"/>
              <w:rPr>
                <w:color w:val="000000"/>
              </w:rPr>
            </w:pPr>
            <w:r w:rsidRPr="003C04F1">
              <w:rPr>
                <w:color w:val="000000"/>
              </w:rPr>
              <w:t xml:space="preserve">BROADCASTING-SATELLITE  </w:t>
            </w:r>
            <w:r w:rsidRPr="003C04F1">
              <w:rPr>
                <w:rStyle w:val="Artref"/>
                <w:color w:val="000000"/>
              </w:rPr>
              <w:t>5.208B  5.413</w:t>
            </w:r>
            <w:r w:rsidRPr="003C04F1">
              <w:rPr>
                <w:color w:val="000000"/>
              </w:rPr>
              <w:t xml:space="preserve">  </w:t>
            </w:r>
            <w:r w:rsidRPr="003C04F1">
              <w:rPr>
                <w:rStyle w:val="Artref"/>
                <w:color w:val="000000"/>
              </w:rPr>
              <w:t xml:space="preserve">5.416  </w:t>
            </w:r>
          </w:p>
          <w:p w14:paraId="7DE04D70" w14:textId="77777777" w:rsidR="007F1392" w:rsidRPr="003C04F1" w:rsidRDefault="00F614A8" w:rsidP="004634FF">
            <w:pPr>
              <w:pStyle w:val="TableTextS5"/>
              <w:spacing w:before="20" w:after="20"/>
              <w:rPr>
                <w:color w:val="000000"/>
              </w:rPr>
            </w:pPr>
            <w:r w:rsidRPr="003C04F1">
              <w:rPr>
                <w:color w:val="000000"/>
              </w:rPr>
              <w:t>Earth exploration-satellite</w:t>
            </w:r>
            <w:r w:rsidRPr="003C04F1">
              <w:rPr>
                <w:color w:val="000000"/>
              </w:rPr>
              <w:br/>
              <w:t>(passive)</w:t>
            </w:r>
          </w:p>
          <w:p w14:paraId="2107C6D6" w14:textId="77777777" w:rsidR="007F1392" w:rsidRPr="003C04F1" w:rsidRDefault="00F614A8" w:rsidP="004634FF">
            <w:pPr>
              <w:pStyle w:val="TableTextS5"/>
              <w:spacing w:before="20" w:after="20"/>
              <w:rPr>
                <w:color w:val="000000"/>
              </w:rPr>
            </w:pPr>
            <w:r w:rsidRPr="003C04F1">
              <w:rPr>
                <w:color w:val="000000"/>
              </w:rPr>
              <w:t>Radio astronomy</w:t>
            </w:r>
          </w:p>
          <w:p w14:paraId="4263D10A" w14:textId="77777777" w:rsidR="007F1392" w:rsidRPr="003C04F1" w:rsidRDefault="00F614A8" w:rsidP="004634FF">
            <w:pPr>
              <w:pStyle w:val="TableTextS5"/>
              <w:spacing w:before="20" w:after="20"/>
              <w:rPr>
                <w:color w:val="000000"/>
              </w:rPr>
            </w:pPr>
            <w:r w:rsidRPr="003C04F1">
              <w:rPr>
                <w:color w:val="000000"/>
              </w:rPr>
              <w:t>Space research (passive)</w:t>
            </w:r>
          </w:p>
        </w:tc>
      </w:tr>
      <w:tr w:rsidR="007F1392" w:rsidRPr="003C04F1" w14:paraId="225204B0" w14:textId="77777777" w:rsidTr="007F1392">
        <w:trPr>
          <w:cantSplit/>
          <w:jc w:val="center"/>
        </w:trPr>
        <w:tc>
          <w:tcPr>
            <w:tcW w:w="3099" w:type="dxa"/>
            <w:tcBorders>
              <w:top w:val="nil"/>
              <w:left w:val="single" w:sz="4" w:space="0" w:color="auto"/>
              <w:bottom w:val="single" w:sz="4" w:space="0" w:color="auto"/>
              <w:right w:val="single" w:sz="6" w:space="0" w:color="auto"/>
            </w:tcBorders>
            <w:hideMark/>
          </w:tcPr>
          <w:p w14:paraId="51AD3C53" w14:textId="77777777" w:rsidR="007F1392" w:rsidRPr="003C04F1" w:rsidRDefault="00F614A8" w:rsidP="004634FF">
            <w:pPr>
              <w:pStyle w:val="TableTextS5"/>
              <w:spacing w:before="20" w:after="20"/>
              <w:rPr>
                <w:color w:val="000000"/>
              </w:rPr>
            </w:pPr>
            <w:r w:rsidRPr="003C04F1">
              <w:rPr>
                <w:rStyle w:val="Artref"/>
                <w:color w:val="000000"/>
              </w:rPr>
              <w:t>5.149</w:t>
            </w:r>
            <w:r w:rsidRPr="003C04F1">
              <w:rPr>
                <w:color w:val="000000"/>
              </w:rPr>
              <w:t xml:space="preserve">  </w:t>
            </w:r>
            <w:r w:rsidRPr="003C04F1">
              <w:rPr>
                <w:rStyle w:val="Artref"/>
                <w:color w:val="000000"/>
              </w:rPr>
              <w:t>5.412</w:t>
            </w:r>
          </w:p>
        </w:tc>
        <w:tc>
          <w:tcPr>
            <w:tcW w:w="3100" w:type="dxa"/>
            <w:tcBorders>
              <w:top w:val="nil"/>
              <w:left w:val="single" w:sz="6" w:space="0" w:color="auto"/>
              <w:bottom w:val="single" w:sz="4" w:space="0" w:color="auto"/>
              <w:right w:val="single" w:sz="6" w:space="0" w:color="auto"/>
            </w:tcBorders>
            <w:hideMark/>
          </w:tcPr>
          <w:p w14:paraId="7DF02C64" w14:textId="77777777" w:rsidR="007F1392" w:rsidRPr="003C04F1" w:rsidRDefault="00F614A8" w:rsidP="004634FF">
            <w:pPr>
              <w:pStyle w:val="TableTextS5"/>
              <w:spacing w:before="20" w:after="20"/>
              <w:rPr>
                <w:color w:val="000000"/>
              </w:rPr>
            </w:pPr>
            <w:r w:rsidRPr="003C04F1">
              <w:rPr>
                <w:rStyle w:val="Artref"/>
                <w:color w:val="000000"/>
              </w:rPr>
              <w:t>5.149  5.208B</w:t>
            </w:r>
          </w:p>
        </w:tc>
        <w:tc>
          <w:tcPr>
            <w:tcW w:w="3100" w:type="dxa"/>
            <w:tcBorders>
              <w:top w:val="nil"/>
              <w:left w:val="single" w:sz="6" w:space="0" w:color="auto"/>
              <w:bottom w:val="single" w:sz="4" w:space="0" w:color="auto"/>
              <w:right w:val="single" w:sz="4" w:space="0" w:color="auto"/>
            </w:tcBorders>
            <w:hideMark/>
          </w:tcPr>
          <w:p w14:paraId="01E3FC48" w14:textId="77777777" w:rsidR="007F1392" w:rsidRPr="003C04F1" w:rsidRDefault="00F614A8" w:rsidP="004634FF">
            <w:pPr>
              <w:pStyle w:val="TableTextS5"/>
              <w:spacing w:before="20" w:after="20"/>
              <w:rPr>
                <w:color w:val="000000"/>
              </w:rPr>
            </w:pPr>
            <w:r w:rsidRPr="003C04F1">
              <w:rPr>
                <w:rStyle w:val="Artref"/>
                <w:color w:val="000000"/>
              </w:rPr>
              <w:t>5.149</w:t>
            </w:r>
            <w:r w:rsidRPr="003C04F1">
              <w:rPr>
                <w:color w:val="000000"/>
              </w:rPr>
              <w:t xml:space="preserve">  </w:t>
            </w:r>
            <w:r w:rsidRPr="003C04F1">
              <w:rPr>
                <w:rStyle w:val="Artref"/>
                <w:color w:val="000000"/>
              </w:rPr>
              <w:t>5.420</w:t>
            </w:r>
          </w:p>
        </w:tc>
      </w:tr>
      <w:tr w:rsidR="007F1392" w:rsidRPr="003C04F1" w14:paraId="62C6190D" w14:textId="77777777" w:rsidTr="007F1392">
        <w:trPr>
          <w:cantSplit/>
          <w:jc w:val="center"/>
        </w:trPr>
        <w:tc>
          <w:tcPr>
            <w:tcW w:w="3099" w:type="dxa"/>
            <w:tcBorders>
              <w:top w:val="single" w:sz="4" w:space="0" w:color="auto"/>
              <w:left w:val="single" w:sz="4" w:space="0" w:color="auto"/>
              <w:bottom w:val="nil"/>
              <w:right w:val="single" w:sz="6" w:space="0" w:color="auto"/>
            </w:tcBorders>
            <w:hideMark/>
          </w:tcPr>
          <w:p w14:paraId="3F8AA610" w14:textId="77777777" w:rsidR="007F1392" w:rsidRPr="003C04F1" w:rsidRDefault="00F614A8" w:rsidP="004634FF">
            <w:pPr>
              <w:pStyle w:val="TableTextS5"/>
              <w:spacing w:before="20" w:after="20"/>
              <w:rPr>
                <w:rStyle w:val="Tablefreq"/>
              </w:rPr>
            </w:pPr>
            <w:r w:rsidRPr="003C04F1">
              <w:rPr>
                <w:rStyle w:val="Tablefreq"/>
              </w:rPr>
              <w:lastRenderedPageBreak/>
              <w:t>2 670-2 690</w:t>
            </w:r>
          </w:p>
          <w:p w14:paraId="4511814A" w14:textId="77777777" w:rsidR="007F1392" w:rsidRPr="003C04F1" w:rsidRDefault="00F614A8" w:rsidP="004634FF">
            <w:pPr>
              <w:pStyle w:val="TableTextS5"/>
              <w:spacing w:before="20" w:after="20"/>
              <w:rPr>
                <w:color w:val="000000"/>
              </w:rPr>
            </w:pPr>
            <w:r w:rsidRPr="003C04F1">
              <w:rPr>
                <w:color w:val="000000"/>
              </w:rPr>
              <w:t xml:space="preserve">FIXED  </w:t>
            </w:r>
            <w:r w:rsidRPr="003C04F1">
              <w:rPr>
                <w:rStyle w:val="Artref"/>
                <w:color w:val="000000"/>
              </w:rPr>
              <w:t>5.410</w:t>
            </w:r>
          </w:p>
          <w:p w14:paraId="4B99C6AE" w14:textId="53082FF4" w:rsidR="007F1392" w:rsidRPr="003C04F1" w:rsidRDefault="00F614A8" w:rsidP="004634FF">
            <w:pPr>
              <w:pStyle w:val="TableTextS5"/>
              <w:spacing w:before="20" w:after="20"/>
              <w:rPr>
                <w:color w:val="000000"/>
              </w:rPr>
            </w:pPr>
            <w:r w:rsidRPr="003C04F1">
              <w:rPr>
                <w:color w:val="000000"/>
              </w:rPr>
              <w:t xml:space="preserve">MOBILE except aeronautical mobile </w:t>
            </w:r>
            <w:r w:rsidRPr="003C04F1">
              <w:rPr>
                <w:rStyle w:val="Artref"/>
                <w:color w:val="000000"/>
              </w:rPr>
              <w:t xml:space="preserve"> 5.384A</w:t>
            </w:r>
            <w:ins w:id="69" w:author="CEPT" w:date="2023-05-01T10:14:00Z">
              <w:r w:rsidR="006F72EE">
                <w:rPr>
                  <w:rStyle w:val="Artref"/>
                  <w:color w:val="000000"/>
                </w:rPr>
                <w:t xml:space="preserve">  ADD 5.B14</w:t>
              </w:r>
            </w:ins>
          </w:p>
          <w:p w14:paraId="6567D009" w14:textId="77777777" w:rsidR="007F1392" w:rsidRPr="003C04F1" w:rsidRDefault="00F614A8" w:rsidP="004634FF">
            <w:pPr>
              <w:pStyle w:val="TableTextS5"/>
              <w:spacing w:before="20" w:after="20"/>
              <w:rPr>
                <w:color w:val="000000"/>
              </w:rPr>
            </w:pPr>
            <w:r w:rsidRPr="003C04F1">
              <w:rPr>
                <w:color w:val="000000"/>
              </w:rPr>
              <w:t>Earth exploration-satellite</w:t>
            </w:r>
            <w:r w:rsidRPr="003C04F1">
              <w:rPr>
                <w:color w:val="000000"/>
              </w:rPr>
              <w:br/>
              <w:t>(passive)</w:t>
            </w:r>
          </w:p>
          <w:p w14:paraId="5AA4C667" w14:textId="77777777" w:rsidR="007F1392" w:rsidRPr="003C04F1" w:rsidRDefault="00F614A8" w:rsidP="004634FF">
            <w:pPr>
              <w:pStyle w:val="TableTextS5"/>
              <w:spacing w:before="20" w:after="20"/>
              <w:rPr>
                <w:color w:val="000000"/>
              </w:rPr>
            </w:pPr>
            <w:r w:rsidRPr="003C04F1">
              <w:rPr>
                <w:color w:val="000000"/>
              </w:rPr>
              <w:t>Radio astronomy</w:t>
            </w:r>
          </w:p>
          <w:p w14:paraId="7E5C5526" w14:textId="77777777" w:rsidR="007F1392" w:rsidRPr="003C04F1" w:rsidRDefault="00F614A8" w:rsidP="004634FF">
            <w:pPr>
              <w:pStyle w:val="TableTextS5"/>
              <w:spacing w:before="20" w:after="20"/>
              <w:rPr>
                <w:color w:val="000000"/>
              </w:rPr>
            </w:pPr>
            <w:r w:rsidRPr="003C04F1">
              <w:rPr>
                <w:color w:val="000000"/>
              </w:rPr>
              <w:t>Space research (passive)</w:t>
            </w:r>
          </w:p>
        </w:tc>
        <w:tc>
          <w:tcPr>
            <w:tcW w:w="3100" w:type="dxa"/>
            <w:tcBorders>
              <w:top w:val="single" w:sz="4" w:space="0" w:color="auto"/>
              <w:left w:val="single" w:sz="6" w:space="0" w:color="auto"/>
              <w:bottom w:val="nil"/>
              <w:right w:val="single" w:sz="6" w:space="0" w:color="auto"/>
            </w:tcBorders>
            <w:hideMark/>
          </w:tcPr>
          <w:p w14:paraId="373B9D0C" w14:textId="77777777" w:rsidR="007F1392" w:rsidRPr="003C04F1" w:rsidRDefault="00F614A8" w:rsidP="004634FF">
            <w:pPr>
              <w:pStyle w:val="TableTextS5"/>
              <w:spacing w:before="20" w:after="20"/>
              <w:rPr>
                <w:rStyle w:val="Tablefreq"/>
              </w:rPr>
            </w:pPr>
            <w:r w:rsidRPr="003C04F1">
              <w:rPr>
                <w:rStyle w:val="Tablefreq"/>
              </w:rPr>
              <w:t>2 670-2 690</w:t>
            </w:r>
          </w:p>
          <w:p w14:paraId="0504B426" w14:textId="77777777" w:rsidR="007F1392" w:rsidRPr="003C04F1" w:rsidRDefault="00F614A8" w:rsidP="004634FF">
            <w:pPr>
              <w:pStyle w:val="TableTextS5"/>
              <w:spacing w:before="20" w:after="20"/>
              <w:rPr>
                <w:color w:val="000000"/>
              </w:rPr>
            </w:pPr>
            <w:r w:rsidRPr="003C04F1">
              <w:rPr>
                <w:color w:val="000000"/>
              </w:rPr>
              <w:t xml:space="preserve">FIXED </w:t>
            </w:r>
            <w:r w:rsidRPr="003C04F1">
              <w:rPr>
                <w:rStyle w:val="Artref"/>
                <w:color w:val="000000"/>
              </w:rPr>
              <w:t xml:space="preserve"> 5.410</w:t>
            </w:r>
          </w:p>
          <w:p w14:paraId="207FC0AA" w14:textId="77777777" w:rsidR="007F1392" w:rsidRPr="003C04F1" w:rsidRDefault="00F614A8" w:rsidP="004634FF">
            <w:pPr>
              <w:pStyle w:val="TableTextS5"/>
              <w:spacing w:before="20" w:after="20"/>
              <w:rPr>
                <w:color w:val="000000"/>
              </w:rPr>
            </w:pPr>
            <w:r w:rsidRPr="003C04F1">
              <w:rPr>
                <w:color w:val="000000"/>
              </w:rPr>
              <w:t>FIXED-SATELLITE</w:t>
            </w:r>
            <w:r w:rsidRPr="003C04F1">
              <w:rPr>
                <w:color w:val="000000"/>
              </w:rPr>
              <w:br/>
              <w:t>(Earth-to-space)</w:t>
            </w:r>
            <w:r w:rsidRPr="003C04F1">
              <w:rPr>
                <w:color w:val="000000"/>
              </w:rPr>
              <w:br/>
              <w:t xml:space="preserve">(space-to-Earth)  </w:t>
            </w:r>
            <w:r w:rsidRPr="003C04F1">
              <w:rPr>
                <w:rStyle w:val="Artref"/>
                <w:color w:val="000000"/>
              </w:rPr>
              <w:t>5.208B</w:t>
            </w:r>
            <w:r w:rsidRPr="003C04F1">
              <w:rPr>
                <w:color w:val="000000"/>
              </w:rPr>
              <w:t xml:space="preserve">  </w:t>
            </w:r>
            <w:r w:rsidRPr="003C04F1">
              <w:rPr>
                <w:rStyle w:val="Artref"/>
                <w:color w:val="000000"/>
              </w:rPr>
              <w:t>5.415</w:t>
            </w:r>
          </w:p>
          <w:p w14:paraId="600F0FB3" w14:textId="5D71BE02" w:rsidR="007F1392" w:rsidRPr="003C04F1" w:rsidRDefault="00F614A8" w:rsidP="004634FF">
            <w:pPr>
              <w:pStyle w:val="TableTextS5"/>
              <w:spacing w:before="20" w:after="20"/>
              <w:rPr>
                <w:color w:val="000000"/>
              </w:rPr>
            </w:pPr>
            <w:r w:rsidRPr="003C04F1">
              <w:rPr>
                <w:color w:val="000000"/>
              </w:rPr>
              <w:t>MOBILE except aeronautical</w:t>
            </w:r>
            <w:r w:rsidRPr="003C04F1">
              <w:rPr>
                <w:color w:val="000000"/>
              </w:rPr>
              <w:br/>
              <w:t xml:space="preserve">mobile </w:t>
            </w:r>
            <w:r w:rsidRPr="003C04F1">
              <w:rPr>
                <w:rStyle w:val="Artref"/>
                <w:color w:val="000000"/>
              </w:rPr>
              <w:t xml:space="preserve"> 5.384A</w:t>
            </w:r>
            <w:ins w:id="70" w:author="CEPT" w:date="2023-05-01T10:14:00Z">
              <w:r w:rsidR="006F72EE">
                <w:rPr>
                  <w:rStyle w:val="Artref"/>
                  <w:color w:val="000000"/>
                </w:rPr>
                <w:t xml:space="preserve">  ADD 5.B14</w:t>
              </w:r>
            </w:ins>
          </w:p>
          <w:p w14:paraId="3CDA2CFB" w14:textId="77777777" w:rsidR="007F1392" w:rsidRPr="003C04F1" w:rsidRDefault="00F614A8" w:rsidP="004634FF">
            <w:pPr>
              <w:pStyle w:val="TableTextS5"/>
              <w:spacing w:before="20" w:after="20"/>
              <w:rPr>
                <w:color w:val="000000"/>
              </w:rPr>
            </w:pPr>
            <w:r w:rsidRPr="003C04F1">
              <w:rPr>
                <w:color w:val="000000"/>
              </w:rPr>
              <w:t>Earth exploration-satellite</w:t>
            </w:r>
            <w:r w:rsidRPr="003C04F1">
              <w:rPr>
                <w:color w:val="000000"/>
              </w:rPr>
              <w:br/>
              <w:t>(passive)</w:t>
            </w:r>
          </w:p>
          <w:p w14:paraId="18FC62B1" w14:textId="77777777" w:rsidR="007F1392" w:rsidRPr="003C04F1" w:rsidRDefault="00F614A8" w:rsidP="004634FF">
            <w:pPr>
              <w:pStyle w:val="TableTextS5"/>
              <w:spacing w:before="20" w:after="20"/>
              <w:rPr>
                <w:color w:val="000000"/>
              </w:rPr>
            </w:pPr>
            <w:r w:rsidRPr="003C04F1">
              <w:rPr>
                <w:color w:val="000000"/>
              </w:rPr>
              <w:t>Radio astronomy</w:t>
            </w:r>
          </w:p>
          <w:p w14:paraId="2562DB0C" w14:textId="77777777" w:rsidR="007F1392" w:rsidRPr="003C04F1" w:rsidRDefault="00F614A8" w:rsidP="004634FF">
            <w:pPr>
              <w:pStyle w:val="TableTextS5"/>
              <w:spacing w:before="20" w:after="20"/>
              <w:rPr>
                <w:color w:val="000000"/>
              </w:rPr>
            </w:pPr>
            <w:r w:rsidRPr="003C04F1">
              <w:rPr>
                <w:color w:val="000000"/>
              </w:rPr>
              <w:t>Space research (passive)</w:t>
            </w:r>
          </w:p>
        </w:tc>
        <w:tc>
          <w:tcPr>
            <w:tcW w:w="3100" w:type="dxa"/>
            <w:tcBorders>
              <w:top w:val="single" w:sz="4" w:space="0" w:color="auto"/>
              <w:left w:val="single" w:sz="6" w:space="0" w:color="auto"/>
              <w:bottom w:val="nil"/>
              <w:right w:val="single" w:sz="4" w:space="0" w:color="auto"/>
            </w:tcBorders>
            <w:hideMark/>
          </w:tcPr>
          <w:p w14:paraId="5C7A1E6B" w14:textId="77777777" w:rsidR="007F1392" w:rsidRPr="003C04F1" w:rsidRDefault="00F614A8" w:rsidP="004634FF">
            <w:pPr>
              <w:pStyle w:val="TableTextS5"/>
              <w:spacing w:before="20" w:after="20"/>
              <w:rPr>
                <w:rStyle w:val="Tablefreq"/>
              </w:rPr>
            </w:pPr>
            <w:r w:rsidRPr="003C04F1">
              <w:rPr>
                <w:rStyle w:val="Tablefreq"/>
              </w:rPr>
              <w:t>2 670-2 690</w:t>
            </w:r>
          </w:p>
          <w:p w14:paraId="53EDDE83" w14:textId="77777777" w:rsidR="007F1392" w:rsidRPr="003C04F1" w:rsidRDefault="00F614A8" w:rsidP="004634FF">
            <w:pPr>
              <w:pStyle w:val="TableTextS5"/>
              <w:spacing w:before="20" w:after="20"/>
              <w:rPr>
                <w:color w:val="000000"/>
              </w:rPr>
            </w:pPr>
            <w:r w:rsidRPr="003C04F1">
              <w:rPr>
                <w:color w:val="000000"/>
              </w:rPr>
              <w:t xml:space="preserve">FIXED </w:t>
            </w:r>
            <w:r w:rsidRPr="003C04F1">
              <w:rPr>
                <w:rStyle w:val="Artref"/>
                <w:color w:val="000000"/>
              </w:rPr>
              <w:t xml:space="preserve"> 5.410</w:t>
            </w:r>
          </w:p>
          <w:p w14:paraId="677E3A27" w14:textId="77777777" w:rsidR="007F1392" w:rsidRPr="003C04F1" w:rsidRDefault="00F614A8" w:rsidP="004634FF">
            <w:pPr>
              <w:pStyle w:val="TableTextS5"/>
              <w:spacing w:before="20" w:after="20"/>
              <w:rPr>
                <w:color w:val="000000"/>
              </w:rPr>
            </w:pPr>
            <w:r w:rsidRPr="003C04F1">
              <w:rPr>
                <w:color w:val="000000"/>
              </w:rPr>
              <w:t>FIXED-SATELLITE</w:t>
            </w:r>
            <w:r w:rsidRPr="003C04F1">
              <w:rPr>
                <w:color w:val="000000"/>
              </w:rPr>
              <w:br/>
              <w:t xml:space="preserve">(Earth-to-space)  </w:t>
            </w:r>
            <w:r w:rsidRPr="003C04F1">
              <w:rPr>
                <w:rStyle w:val="Artref"/>
                <w:color w:val="000000"/>
              </w:rPr>
              <w:t>5.415</w:t>
            </w:r>
          </w:p>
          <w:p w14:paraId="7089DFF4" w14:textId="77777777" w:rsidR="007F1392" w:rsidRPr="003C04F1" w:rsidRDefault="00F614A8" w:rsidP="004634FF">
            <w:pPr>
              <w:pStyle w:val="TableTextS5"/>
              <w:spacing w:before="20" w:after="20"/>
              <w:rPr>
                <w:color w:val="000000"/>
              </w:rPr>
            </w:pPr>
            <w:r w:rsidRPr="003C04F1">
              <w:rPr>
                <w:color w:val="000000"/>
              </w:rPr>
              <w:t>MOBILE except aeronautical</w:t>
            </w:r>
            <w:r w:rsidRPr="003C04F1">
              <w:rPr>
                <w:color w:val="000000"/>
              </w:rPr>
              <w:br/>
              <w:t xml:space="preserve">mobile  </w:t>
            </w:r>
            <w:r w:rsidRPr="003C04F1">
              <w:rPr>
                <w:rStyle w:val="Artref"/>
                <w:color w:val="000000"/>
              </w:rPr>
              <w:t>5.384A</w:t>
            </w:r>
          </w:p>
          <w:p w14:paraId="74618228" w14:textId="77777777" w:rsidR="007F1392" w:rsidRPr="003C04F1" w:rsidRDefault="00F614A8" w:rsidP="004634FF">
            <w:pPr>
              <w:pStyle w:val="TableTextS5"/>
              <w:spacing w:before="20" w:after="20"/>
              <w:rPr>
                <w:color w:val="000000"/>
              </w:rPr>
            </w:pPr>
            <w:r w:rsidRPr="003C04F1">
              <w:rPr>
                <w:color w:val="000000"/>
              </w:rPr>
              <w:t>MOBILE-SATELLITE</w:t>
            </w:r>
            <w:r w:rsidRPr="003C04F1">
              <w:rPr>
                <w:color w:val="000000"/>
              </w:rPr>
              <w:br/>
              <w:t xml:space="preserve">(Earth-to-space)  </w:t>
            </w:r>
            <w:r w:rsidRPr="003C04F1">
              <w:rPr>
                <w:rStyle w:val="Artref"/>
                <w:color w:val="000000"/>
              </w:rPr>
              <w:t>5.351A  5.419</w:t>
            </w:r>
          </w:p>
          <w:p w14:paraId="5BCB35BC" w14:textId="77777777" w:rsidR="007F1392" w:rsidRPr="003C04F1" w:rsidRDefault="00F614A8" w:rsidP="004634FF">
            <w:pPr>
              <w:pStyle w:val="TableTextS5"/>
              <w:spacing w:before="20" w:after="20"/>
              <w:rPr>
                <w:color w:val="000000"/>
              </w:rPr>
            </w:pPr>
            <w:r w:rsidRPr="003C04F1">
              <w:rPr>
                <w:color w:val="000000"/>
              </w:rPr>
              <w:t>Earth exploration-satellite</w:t>
            </w:r>
            <w:r w:rsidRPr="003C04F1">
              <w:rPr>
                <w:color w:val="000000"/>
              </w:rPr>
              <w:br/>
              <w:t>(passive)</w:t>
            </w:r>
          </w:p>
          <w:p w14:paraId="1DD95B38" w14:textId="77777777" w:rsidR="007F1392" w:rsidRPr="003C04F1" w:rsidRDefault="00F614A8" w:rsidP="004634FF">
            <w:pPr>
              <w:pStyle w:val="TableTextS5"/>
              <w:spacing w:before="20" w:after="20"/>
              <w:rPr>
                <w:color w:val="000000"/>
              </w:rPr>
            </w:pPr>
            <w:r w:rsidRPr="003C04F1">
              <w:rPr>
                <w:color w:val="000000"/>
              </w:rPr>
              <w:t>Radio astronomy</w:t>
            </w:r>
          </w:p>
          <w:p w14:paraId="368D38BA" w14:textId="77777777" w:rsidR="007F1392" w:rsidRPr="003C04F1" w:rsidRDefault="00F614A8" w:rsidP="004634FF">
            <w:pPr>
              <w:pStyle w:val="TableTextS5"/>
              <w:spacing w:before="20" w:after="20"/>
              <w:rPr>
                <w:color w:val="000000"/>
              </w:rPr>
            </w:pPr>
            <w:r w:rsidRPr="003C04F1">
              <w:rPr>
                <w:color w:val="000000"/>
              </w:rPr>
              <w:t>Space research (passive)</w:t>
            </w:r>
          </w:p>
        </w:tc>
      </w:tr>
      <w:tr w:rsidR="007F1392" w:rsidRPr="003C04F1" w14:paraId="52BF940F" w14:textId="77777777" w:rsidTr="007F1392">
        <w:trPr>
          <w:cantSplit/>
          <w:jc w:val="center"/>
        </w:trPr>
        <w:tc>
          <w:tcPr>
            <w:tcW w:w="3099" w:type="dxa"/>
            <w:tcBorders>
              <w:top w:val="nil"/>
              <w:left w:val="single" w:sz="4" w:space="0" w:color="auto"/>
              <w:bottom w:val="single" w:sz="4" w:space="0" w:color="auto"/>
              <w:right w:val="single" w:sz="6" w:space="0" w:color="auto"/>
            </w:tcBorders>
            <w:hideMark/>
          </w:tcPr>
          <w:p w14:paraId="64BBEDA0" w14:textId="77777777" w:rsidR="007F1392" w:rsidRPr="003C04F1" w:rsidRDefault="00F614A8" w:rsidP="007F1392">
            <w:pPr>
              <w:pStyle w:val="TableTextS5"/>
              <w:spacing w:before="20" w:after="20"/>
              <w:rPr>
                <w:color w:val="000000"/>
              </w:rPr>
            </w:pPr>
            <w:r w:rsidRPr="003C04F1">
              <w:rPr>
                <w:rStyle w:val="Artref"/>
                <w:color w:val="000000"/>
              </w:rPr>
              <w:t>5.149</w:t>
            </w:r>
            <w:r w:rsidRPr="003C04F1">
              <w:rPr>
                <w:color w:val="000000"/>
              </w:rPr>
              <w:t xml:space="preserve">  </w:t>
            </w:r>
            <w:r w:rsidRPr="003C04F1">
              <w:rPr>
                <w:rStyle w:val="Artref"/>
                <w:color w:val="000000"/>
              </w:rPr>
              <w:t>5.412</w:t>
            </w:r>
          </w:p>
        </w:tc>
        <w:tc>
          <w:tcPr>
            <w:tcW w:w="3100" w:type="dxa"/>
            <w:tcBorders>
              <w:top w:val="nil"/>
              <w:left w:val="single" w:sz="6" w:space="0" w:color="auto"/>
              <w:bottom w:val="single" w:sz="4" w:space="0" w:color="auto"/>
              <w:right w:val="single" w:sz="6" w:space="0" w:color="auto"/>
            </w:tcBorders>
            <w:hideMark/>
          </w:tcPr>
          <w:p w14:paraId="1897EE2A" w14:textId="77777777" w:rsidR="007F1392" w:rsidRPr="003C04F1" w:rsidRDefault="00F614A8" w:rsidP="007F1392">
            <w:pPr>
              <w:pStyle w:val="TableTextS5"/>
              <w:spacing w:before="20" w:after="20"/>
              <w:rPr>
                <w:color w:val="000000"/>
              </w:rPr>
            </w:pPr>
            <w:r w:rsidRPr="003C04F1">
              <w:rPr>
                <w:rStyle w:val="Artref"/>
                <w:color w:val="000000"/>
              </w:rPr>
              <w:t>5.149</w:t>
            </w:r>
          </w:p>
        </w:tc>
        <w:tc>
          <w:tcPr>
            <w:tcW w:w="3100" w:type="dxa"/>
            <w:tcBorders>
              <w:top w:val="nil"/>
              <w:left w:val="single" w:sz="6" w:space="0" w:color="auto"/>
              <w:bottom w:val="single" w:sz="4" w:space="0" w:color="auto"/>
              <w:right w:val="single" w:sz="4" w:space="0" w:color="auto"/>
            </w:tcBorders>
            <w:hideMark/>
          </w:tcPr>
          <w:p w14:paraId="17988F56" w14:textId="77777777" w:rsidR="007F1392" w:rsidRPr="003C04F1" w:rsidRDefault="00F614A8" w:rsidP="007F1392">
            <w:pPr>
              <w:pStyle w:val="TableTextS5"/>
              <w:spacing w:before="20" w:after="20"/>
              <w:rPr>
                <w:color w:val="000000"/>
              </w:rPr>
            </w:pPr>
            <w:r w:rsidRPr="003C04F1">
              <w:rPr>
                <w:rStyle w:val="Artref"/>
                <w:color w:val="000000"/>
              </w:rPr>
              <w:t>5.149</w:t>
            </w:r>
          </w:p>
        </w:tc>
      </w:tr>
    </w:tbl>
    <w:p w14:paraId="67EDB5AC" w14:textId="55153434" w:rsidR="00FA4856" w:rsidRDefault="00FA4856">
      <w:pPr>
        <w:pStyle w:val="Reasons"/>
      </w:pPr>
    </w:p>
    <w:p w14:paraId="5B920BDE" w14:textId="249B0239" w:rsidR="00FA4856" w:rsidRDefault="00F614A8">
      <w:pPr>
        <w:pStyle w:val="Proposal"/>
      </w:pPr>
      <w:r>
        <w:t>ADD</w:t>
      </w:r>
      <w:r>
        <w:tab/>
        <w:t>EUR/</w:t>
      </w:r>
      <w:r w:rsidR="0000484E">
        <w:t>XXXX</w:t>
      </w:r>
      <w:r>
        <w:t>A4/9</w:t>
      </w:r>
    </w:p>
    <w:p w14:paraId="0CDE36F7" w14:textId="75BAC807" w:rsidR="00FA4856" w:rsidRDefault="00F614A8">
      <w:r>
        <w:rPr>
          <w:rStyle w:val="Artdef"/>
        </w:rPr>
        <w:t>5.B14</w:t>
      </w:r>
      <w:r>
        <w:tab/>
      </w:r>
      <w:r w:rsidR="006F72EE" w:rsidRPr="00493452">
        <w:t>The frequency band</w:t>
      </w:r>
      <w:r w:rsidR="006F72EE" w:rsidRPr="00493452">
        <w:rPr>
          <w:lang w:eastAsia="ko-KR"/>
        </w:rPr>
        <w:t xml:space="preserve"> 2 500-2 690 MHz in Regions 1 and 2, and the frequency band 2 500</w:t>
      </w:r>
      <w:r w:rsidR="006F72EE" w:rsidRPr="00493452">
        <w:rPr>
          <w:lang w:eastAsia="ko-KR"/>
        </w:rPr>
        <w:noBreakHyphen/>
        <w:t>2 655 MHz in Region 3</w:t>
      </w:r>
      <w:r w:rsidR="006F72EE" w:rsidRPr="00493452">
        <w:t xml:space="preserve"> may be used</w:t>
      </w:r>
      <w:r w:rsidR="006F72EE" w:rsidRPr="00D80763">
        <w:t xml:space="preserve"> by high-altitude platform stations as International Mobile Telecommunications (IMT) base stations (HIBS). The use </w:t>
      </w:r>
      <w:r w:rsidR="006F72EE">
        <w:t>by</w:t>
      </w:r>
      <w:r w:rsidR="006F72EE" w:rsidRPr="00D80763">
        <w:t xml:space="preserve"> HIBS does not preclude the use of these frequency bands by any application of the services to which they are allocated and does not establish priority in the Radio Regulations. Resolution </w:t>
      </w:r>
      <w:r w:rsidR="006F72EE" w:rsidRPr="00D80763">
        <w:rPr>
          <w:b/>
          <w:bCs/>
        </w:rPr>
        <w:t>[</w:t>
      </w:r>
      <w:r w:rsidR="006F72EE">
        <w:rPr>
          <w:b/>
          <w:bCs/>
        </w:rPr>
        <w:t>EUR-</w:t>
      </w:r>
      <w:r w:rsidR="006F72EE" w:rsidRPr="00D80763">
        <w:rPr>
          <w:b/>
          <w:bCs/>
        </w:rPr>
        <w:t xml:space="preserve">B14-HIBS 2 500-2 690 MHz] (WRC-23) </w:t>
      </w:r>
      <w:r w:rsidR="006F72EE" w:rsidRPr="00D80763">
        <w:t>shall</w:t>
      </w:r>
      <w:r w:rsidR="006F72EE" w:rsidRPr="00D80763">
        <w:rPr>
          <w:b/>
          <w:bCs/>
        </w:rPr>
        <w:t xml:space="preserve"> </w:t>
      </w:r>
      <w:r w:rsidR="006F72EE" w:rsidRPr="00D80763">
        <w:t>apply. Such use of HIBS in the frequency bands 2 500-2 510 MHz in Regions 1 and 2, and 2 500-2 535 MHz in Region 3 is limited to reception by HIBS. HIBS shall not claim protection from existing primary services.</w:t>
      </w:r>
      <w:r w:rsidR="006F72EE" w:rsidRPr="00D80763">
        <w:rPr>
          <w:b/>
          <w:bCs/>
        </w:rPr>
        <w:t xml:space="preserve"> </w:t>
      </w:r>
      <w:r w:rsidR="006F72EE" w:rsidRPr="00D80763">
        <w:t xml:space="preserve">No. </w:t>
      </w:r>
      <w:r w:rsidR="006F72EE" w:rsidRPr="00D80763">
        <w:rPr>
          <w:rStyle w:val="Artref"/>
          <w:b/>
          <w:bCs/>
        </w:rPr>
        <w:t>5.43A</w:t>
      </w:r>
      <w:r w:rsidR="006F72EE" w:rsidRPr="00D80763">
        <w:rPr>
          <w:b/>
          <w:bCs/>
        </w:rPr>
        <w:t xml:space="preserve"> </w:t>
      </w:r>
      <w:r w:rsidR="006F72EE" w:rsidRPr="00D80763">
        <w:t>does not</w:t>
      </w:r>
      <w:r w:rsidR="006F72EE" w:rsidRPr="00D80763">
        <w:rPr>
          <w:b/>
          <w:bCs/>
        </w:rPr>
        <w:t xml:space="preserve"> </w:t>
      </w:r>
      <w:r w:rsidR="006F72EE" w:rsidRPr="00D80763">
        <w:t>apply.</w:t>
      </w:r>
      <w:r w:rsidR="006F72EE" w:rsidRPr="00D80763">
        <w:rPr>
          <w:sz w:val="16"/>
          <w:szCs w:val="16"/>
        </w:rPr>
        <w:t>     (WRC-23)</w:t>
      </w:r>
    </w:p>
    <w:p w14:paraId="43EF6A1C" w14:textId="6785DE6B" w:rsidR="00FA4856" w:rsidRDefault="00FA4856">
      <w:pPr>
        <w:pStyle w:val="Reasons"/>
      </w:pPr>
    </w:p>
    <w:p w14:paraId="52C69FD8" w14:textId="77777777" w:rsidR="007F1392" w:rsidRPr="003C04F1" w:rsidRDefault="00F614A8" w:rsidP="007F1392">
      <w:pPr>
        <w:pStyle w:val="ArtNo"/>
      </w:pPr>
      <w:bookmarkStart w:id="71" w:name="_Toc327956595"/>
      <w:bookmarkStart w:id="72" w:name="_Toc35789193"/>
      <w:bookmarkStart w:id="73" w:name="_Toc35856890"/>
      <w:bookmarkStart w:id="74" w:name="_Toc35877524"/>
      <w:bookmarkStart w:id="75" w:name="_Toc35963465"/>
      <w:bookmarkStart w:id="76" w:name="_Toc42842396"/>
      <w:r w:rsidRPr="003C04F1">
        <w:t xml:space="preserve">ARTICLE </w:t>
      </w:r>
      <w:r w:rsidRPr="003C04F1">
        <w:rPr>
          <w:rStyle w:val="href"/>
        </w:rPr>
        <w:t>11</w:t>
      </w:r>
      <w:bookmarkEnd w:id="71"/>
      <w:bookmarkEnd w:id="72"/>
      <w:bookmarkEnd w:id="73"/>
      <w:bookmarkEnd w:id="74"/>
      <w:bookmarkEnd w:id="75"/>
      <w:bookmarkEnd w:id="76"/>
    </w:p>
    <w:p w14:paraId="28EEFBFC" w14:textId="77777777" w:rsidR="007F1392" w:rsidRPr="003C04F1" w:rsidRDefault="00F614A8" w:rsidP="007F1392">
      <w:pPr>
        <w:pStyle w:val="Arttitle"/>
        <w:spacing w:before="120"/>
        <w:rPr>
          <w:sz w:val="16"/>
          <w:szCs w:val="16"/>
        </w:rPr>
      </w:pPr>
      <w:bookmarkStart w:id="77" w:name="_Toc327956596"/>
      <w:bookmarkStart w:id="78" w:name="_Toc35789194"/>
      <w:bookmarkStart w:id="79" w:name="_Toc35856891"/>
      <w:bookmarkStart w:id="80" w:name="_Toc35877525"/>
      <w:bookmarkStart w:id="81" w:name="_Toc35963466"/>
      <w:bookmarkStart w:id="82" w:name="_Toc42842397"/>
      <w:r w:rsidRPr="003C04F1">
        <w:t xml:space="preserve">Notification and recording of frequency </w:t>
      </w:r>
      <w:r w:rsidRPr="003C04F1">
        <w:br/>
        <w:t>assignments</w:t>
      </w:r>
      <w:r w:rsidRPr="003C04F1">
        <w:rPr>
          <w:rStyle w:val="FootnoteReference"/>
          <w:b w:val="0"/>
          <w:bCs/>
        </w:rPr>
        <w:t>1, 2, 3, 4, 5, 6, 7</w:t>
      </w:r>
      <w:r w:rsidRPr="003C04F1">
        <w:rPr>
          <w:b w:val="0"/>
          <w:bCs/>
          <w:sz w:val="16"/>
          <w:szCs w:val="16"/>
        </w:rPr>
        <w:t>    (WRC</w:t>
      </w:r>
      <w:r w:rsidRPr="003C04F1">
        <w:rPr>
          <w:b w:val="0"/>
          <w:bCs/>
          <w:sz w:val="16"/>
          <w:szCs w:val="16"/>
        </w:rPr>
        <w:noBreakHyphen/>
        <w:t>19)</w:t>
      </w:r>
      <w:bookmarkEnd w:id="77"/>
      <w:bookmarkEnd w:id="78"/>
      <w:bookmarkEnd w:id="79"/>
      <w:bookmarkEnd w:id="80"/>
      <w:bookmarkEnd w:id="81"/>
      <w:bookmarkEnd w:id="82"/>
    </w:p>
    <w:p w14:paraId="7345B634" w14:textId="77777777" w:rsidR="007F1392" w:rsidRPr="003C04F1" w:rsidRDefault="00F614A8" w:rsidP="007F1392">
      <w:pPr>
        <w:pStyle w:val="Section1"/>
        <w:keepNext/>
      </w:pPr>
      <w:r w:rsidRPr="003C04F1">
        <w:t>Section I − Notification</w:t>
      </w:r>
    </w:p>
    <w:p w14:paraId="546BE9EB" w14:textId="5BBEA211" w:rsidR="00FA4856" w:rsidRDefault="00F614A8">
      <w:pPr>
        <w:pStyle w:val="Proposal"/>
      </w:pPr>
      <w:r>
        <w:t>MOD</w:t>
      </w:r>
      <w:r>
        <w:tab/>
        <w:t>EUR/</w:t>
      </w:r>
      <w:r w:rsidR="0000484E">
        <w:t>XXXX</w:t>
      </w:r>
      <w:r>
        <w:t>A4/10</w:t>
      </w:r>
    </w:p>
    <w:p w14:paraId="4AF9AE1E" w14:textId="0A588410" w:rsidR="007F1392" w:rsidRPr="003C04F1" w:rsidRDefault="00F614A8" w:rsidP="007F1392">
      <w:r w:rsidRPr="003C04F1">
        <w:rPr>
          <w:rStyle w:val="Artdef"/>
        </w:rPr>
        <w:t>11.26A</w:t>
      </w:r>
      <w:r w:rsidRPr="003C04F1">
        <w:tab/>
      </w:r>
      <w:r w:rsidRPr="003C04F1">
        <w:tab/>
        <w:t>Notices relating to assignments for high</w:t>
      </w:r>
      <w:ins w:id="83" w:author="CEPT" w:date="2023-05-01T13:46:00Z">
        <w:r>
          <w:t>-</w:t>
        </w:r>
      </w:ins>
      <w:del w:id="84" w:author="CEPT" w:date="2023-05-01T13:46:00Z">
        <w:r w:rsidRPr="003C04F1" w:rsidDel="00F614A8">
          <w:delText xml:space="preserve"> </w:delText>
        </w:r>
      </w:del>
      <w:r w:rsidRPr="003C04F1">
        <w:t xml:space="preserve">altitude platform stations </w:t>
      </w:r>
      <w:del w:id="85" w:author="CEPT" w:date="2023-05-01T10:17:00Z">
        <w:r w:rsidRPr="003C04F1" w:rsidDel="006F72EE">
          <w:delText xml:space="preserve">operating </w:delText>
        </w:r>
      </w:del>
      <w:r w:rsidRPr="003C04F1">
        <w:t xml:space="preserve">as </w:t>
      </w:r>
      <w:ins w:id="86" w:author="CEPT" w:date="2023-05-01T10:17:00Z">
        <w:r w:rsidR="006F72EE">
          <w:t xml:space="preserve">IMT </w:t>
        </w:r>
      </w:ins>
      <w:r w:rsidRPr="003C04F1">
        <w:t xml:space="preserve">base stations </w:t>
      </w:r>
      <w:del w:id="87" w:author="CEPT" w:date="2023-05-01T10:17:00Z">
        <w:r w:rsidRPr="003C04F1" w:rsidDel="006F72EE">
          <w:delText xml:space="preserve">to provide IMT </w:delText>
        </w:r>
      </w:del>
      <w:r w:rsidRPr="003C04F1">
        <w:t xml:space="preserve">in the </w:t>
      </w:r>
      <w:ins w:id="88" w:author="CEPT" w:date="2023-05-01T10:17:00Z">
        <w:r w:rsidR="006F72EE">
          <w:t xml:space="preserve">frequency </w:t>
        </w:r>
      </w:ins>
      <w:r w:rsidRPr="003C04F1">
        <w:t xml:space="preserve">bands identified in </w:t>
      </w:r>
      <w:ins w:id="89" w:author="CEPT" w:date="2023-05-01T10:17:00Z">
        <w:r w:rsidR="006F72EE">
          <w:t xml:space="preserve">Nos. </w:t>
        </w:r>
        <w:r w:rsidR="006F72EE">
          <w:rPr>
            <w:b/>
            <w:bCs/>
          </w:rPr>
          <w:t>5.A14</w:t>
        </w:r>
      </w:ins>
      <w:ins w:id="90" w:author="CEPT" w:date="2023-05-01T10:18:00Z">
        <w:r w:rsidR="006F72EE" w:rsidRPr="006F72EE">
          <w:t>,</w:t>
        </w:r>
        <w:r w:rsidR="006F72EE">
          <w:t xml:space="preserve"> </w:t>
        </w:r>
        <w:r w:rsidR="006F72EE">
          <w:rPr>
            <w:b/>
            <w:bCs/>
          </w:rPr>
          <w:t>5.B14</w:t>
        </w:r>
        <w:r w:rsidR="006F72EE">
          <w:t xml:space="preserve"> and </w:t>
        </w:r>
      </w:ins>
      <w:r w:rsidRPr="003C04F1">
        <w:rPr>
          <w:rStyle w:val="ApprefBold0"/>
        </w:rPr>
        <w:t>5.388A</w:t>
      </w:r>
      <w:r w:rsidRPr="003C04F1">
        <w:t xml:space="preserve"> shall reach the Bureau not earlier than three years before the assignments are brought into use.</w:t>
      </w:r>
      <w:r w:rsidRPr="003C04F1">
        <w:rPr>
          <w:sz w:val="16"/>
          <w:szCs w:val="16"/>
        </w:rPr>
        <w:t>     (WRC</w:t>
      </w:r>
      <w:r w:rsidRPr="003C04F1">
        <w:rPr>
          <w:sz w:val="16"/>
          <w:szCs w:val="16"/>
        </w:rPr>
        <w:noBreakHyphen/>
      </w:r>
      <w:del w:id="91" w:author="CEPT" w:date="2023-05-01T10:18:00Z">
        <w:r w:rsidRPr="003C04F1" w:rsidDel="006F72EE">
          <w:rPr>
            <w:sz w:val="16"/>
            <w:szCs w:val="16"/>
          </w:rPr>
          <w:delText>03</w:delText>
        </w:r>
      </w:del>
      <w:ins w:id="92" w:author="CEPT" w:date="2023-05-01T10:18:00Z">
        <w:r w:rsidR="006F72EE">
          <w:rPr>
            <w:sz w:val="16"/>
            <w:szCs w:val="16"/>
          </w:rPr>
          <w:t>23</w:t>
        </w:r>
      </w:ins>
      <w:r w:rsidRPr="003C04F1">
        <w:rPr>
          <w:sz w:val="16"/>
          <w:szCs w:val="16"/>
        </w:rPr>
        <w:t>)</w:t>
      </w:r>
    </w:p>
    <w:p w14:paraId="67999541" w14:textId="2F631BDD" w:rsidR="00FA4856" w:rsidRDefault="00FA4856">
      <w:pPr>
        <w:pStyle w:val="Reasons"/>
      </w:pPr>
    </w:p>
    <w:p w14:paraId="09FFCF16" w14:textId="77777777" w:rsidR="00496979" w:rsidRPr="00107360" w:rsidRDefault="00F614A8" w:rsidP="00496979">
      <w:pPr>
        <w:pStyle w:val="AppendixNo"/>
        <w:spacing w:before="0"/>
      </w:pPr>
      <w:bookmarkStart w:id="93" w:name="_Toc42084135"/>
      <w:r w:rsidRPr="00107360">
        <w:t xml:space="preserve">APPENDIX </w:t>
      </w:r>
      <w:r w:rsidRPr="00494285">
        <w:rPr>
          <w:rStyle w:val="href"/>
        </w:rPr>
        <w:t>4</w:t>
      </w:r>
      <w:r w:rsidRPr="00107360">
        <w:t xml:space="preserve"> (</w:t>
      </w:r>
      <w:r w:rsidRPr="003A053B">
        <w:t>REV</w:t>
      </w:r>
      <w:r>
        <w:t>.WRC</w:t>
      </w:r>
      <w:r>
        <w:noBreakHyphen/>
      </w:r>
      <w:r w:rsidRPr="00107360">
        <w:t>1</w:t>
      </w:r>
      <w:r>
        <w:t>9</w:t>
      </w:r>
      <w:r w:rsidRPr="00107360">
        <w:t>)</w:t>
      </w:r>
      <w:bookmarkEnd w:id="93"/>
    </w:p>
    <w:p w14:paraId="35B824C2" w14:textId="77777777" w:rsidR="00496979" w:rsidRPr="00821BE4" w:rsidRDefault="00F614A8" w:rsidP="00496979">
      <w:pPr>
        <w:pStyle w:val="Appendixtitle"/>
        <w:keepNext w:val="0"/>
        <w:keepLines w:val="0"/>
      </w:pPr>
      <w:bookmarkStart w:id="94" w:name="_Toc328648889"/>
      <w:bookmarkStart w:id="95" w:name="_Toc42084136"/>
      <w:r w:rsidRPr="00821BE4">
        <w:t>Consolidated list and tables of characteristics for use in the</w:t>
      </w:r>
      <w:r w:rsidRPr="00821BE4">
        <w:br/>
        <w:t>application of the procedures of Chapter III</w:t>
      </w:r>
      <w:bookmarkEnd w:id="94"/>
      <w:bookmarkEnd w:id="95"/>
    </w:p>
    <w:p w14:paraId="7466EEEE" w14:textId="77777777" w:rsidR="00496979" w:rsidRDefault="00F614A8" w:rsidP="00496979">
      <w:pPr>
        <w:pStyle w:val="AnnexNo"/>
      </w:pPr>
      <w:bookmarkStart w:id="96" w:name="_Toc328648890"/>
      <w:bookmarkStart w:id="97" w:name="_Toc42084137"/>
      <w:r>
        <w:lastRenderedPageBreak/>
        <w:t>ANNEX 1</w:t>
      </w:r>
      <w:bookmarkEnd w:id="96"/>
      <w:bookmarkEnd w:id="97"/>
    </w:p>
    <w:p w14:paraId="2BE9131A" w14:textId="77777777" w:rsidR="00496979" w:rsidRDefault="00F614A8" w:rsidP="00496979">
      <w:pPr>
        <w:pStyle w:val="Annextitle"/>
        <w:keepNext w:val="0"/>
        <w:keepLines w:val="0"/>
      </w:pPr>
      <w:bookmarkStart w:id="98" w:name="_Toc328648891"/>
      <w:bookmarkStart w:id="99" w:name="_Toc42084138"/>
      <w:r>
        <w:t>Characteristics of stations in the terrestrial services</w:t>
      </w:r>
      <w:bookmarkEnd w:id="98"/>
      <w:r w:rsidRPr="00203228">
        <w:rPr>
          <w:rStyle w:val="FootnoteReference"/>
          <w:rFonts w:ascii="Times New Roman" w:hAnsi="Times New Roman"/>
          <w:b w:val="0"/>
          <w:bCs/>
        </w:rPr>
        <w:footnoteReference w:customMarkFollows="1" w:id="1"/>
        <w:t>1</w:t>
      </w:r>
      <w:bookmarkEnd w:id="99"/>
    </w:p>
    <w:p w14:paraId="278EA2FD" w14:textId="77777777" w:rsidR="00496979" w:rsidRPr="003A72CF" w:rsidRDefault="00F614A8" w:rsidP="00496979">
      <w:pPr>
        <w:pStyle w:val="Headingb"/>
        <w:spacing w:before="240"/>
        <w:rPr>
          <w:lang w:val="en-GB"/>
        </w:rPr>
      </w:pPr>
      <w:r w:rsidRPr="003A72CF">
        <w:rPr>
          <w:lang w:val="en-GB"/>
        </w:rPr>
        <w:t>Footnotes to Tables 1 and 2</w:t>
      </w:r>
    </w:p>
    <w:p w14:paraId="260F95E2" w14:textId="470F9430" w:rsidR="00FA4856" w:rsidRDefault="00F614A8">
      <w:pPr>
        <w:pStyle w:val="Proposal"/>
      </w:pPr>
      <w:r>
        <w:t>MOD</w:t>
      </w:r>
      <w:r>
        <w:tab/>
        <w:t>EUR/</w:t>
      </w:r>
      <w:r w:rsidR="0000484E">
        <w:t>XXXX</w:t>
      </w:r>
      <w:r>
        <w:t>A4/11</w:t>
      </w:r>
    </w:p>
    <w:p w14:paraId="3EF5CE00" w14:textId="4D7F34E2" w:rsidR="00496979" w:rsidRDefault="00F614A8" w:rsidP="00496979">
      <w:pPr>
        <w:pStyle w:val="TableNo"/>
        <w:spacing w:before="0"/>
        <w:rPr>
          <w:lang w:eastAsia="zh-CN"/>
        </w:rPr>
      </w:pPr>
      <w:r>
        <w:rPr>
          <w:lang w:eastAsia="zh-CN"/>
        </w:rPr>
        <w:t>TABLE 2</w:t>
      </w:r>
      <w:r>
        <w:rPr>
          <w:sz w:val="16"/>
          <w:szCs w:val="16"/>
          <w:lang w:eastAsia="zh-CN"/>
        </w:rPr>
        <w:t>   (</w:t>
      </w:r>
      <w:r>
        <w:rPr>
          <w:caps w:val="0"/>
          <w:sz w:val="16"/>
          <w:szCs w:val="16"/>
          <w:lang w:eastAsia="zh-CN"/>
        </w:rPr>
        <w:t>Rev</w:t>
      </w:r>
      <w:r>
        <w:rPr>
          <w:sz w:val="16"/>
          <w:szCs w:val="16"/>
          <w:lang w:eastAsia="zh-CN"/>
        </w:rPr>
        <w:t>.WRC-</w:t>
      </w:r>
      <w:ins w:id="100" w:author="CEPT" w:date="2023-05-01T10:20:00Z">
        <w:r w:rsidR="006F72EE">
          <w:rPr>
            <w:sz w:val="16"/>
            <w:szCs w:val="16"/>
            <w:lang w:eastAsia="zh-CN"/>
          </w:rPr>
          <w:t>23</w:t>
        </w:r>
      </w:ins>
      <w:del w:id="101" w:author="CEPT" w:date="2023-05-01T10:20:00Z">
        <w:r w:rsidDel="006F72EE">
          <w:rPr>
            <w:sz w:val="16"/>
            <w:szCs w:val="16"/>
            <w:lang w:eastAsia="zh-CN"/>
          </w:rPr>
          <w:delText>19</w:delText>
        </w:r>
      </w:del>
      <w:r>
        <w:rPr>
          <w:sz w:val="16"/>
          <w:szCs w:val="16"/>
          <w:lang w:eastAsia="zh-CN"/>
        </w:rPr>
        <w:t>)</w:t>
      </w:r>
    </w:p>
    <w:p w14:paraId="76ECBA1A" w14:textId="77BBCBB2" w:rsidR="00496979" w:rsidRDefault="00F614A8" w:rsidP="00496979">
      <w:pPr>
        <w:pStyle w:val="Tabletitle"/>
        <w:rPr>
          <w:lang w:eastAsia="zh-CN"/>
        </w:rPr>
      </w:pPr>
      <w:r>
        <w:rPr>
          <w:lang w:eastAsia="zh-CN"/>
        </w:rPr>
        <w:t>Characteristics for high</w:t>
      </w:r>
      <w:ins w:id="102" w:author="CEPT" w:date="2023-05-01T13:46:00Z">
        <w:r>
          <w:rPr>
            <w:lang w:eastAsia="zh-CN"/>
          </w:rPr>
          <w:t>-</w:t>
        </w:r>
      </w:ins>
      <w:del w:id="103" w:author="CEPT" w:date="2023-05-01T13:46:00Z">
        <w:r w:rsidDel="00F614A8">
          <w:rPr>
            <w:lang w:eastAsia="zh-CN"/>
          </w:rPr>
          <w:delText xml:space="preserve"> </w:delText>
        </w:r>
      </w:del>
      <w:r>
        <w:rPr>
          <w:lang w:eastAsia="zh-CN"/>
        </w:rPr>
        <w:t>altitude platform stations (HAPS) frequency assignments</w:t>
      </w:r>
      <w:r>
        <w:rPr>
          <w:lang w:eastAsia="zh-CN"/>
        </w:rPr>
        <w:br/>
        <w:t>in the terrestrial services</w:t>
      </w:r>
    </w:p>
    <w:tbl>
      <w:tblPr>
        <w:tblW w:w="5000" w:type="pct"/>
        <w:jc w:val="center"/>
        <w:tblLayout w:type="fixed"/>
        <w:tblLook w:val="04A0" w:firstRow="1" w:lastRow="0" w:firstColumn="1" w:lastColumn="0" w:noHBand="0" w:noVBand="1"/>
      </w:tblPr>
      <w:tblGrid>
        <w:gridCol w:w="836"/>
        <w:gridCol w:w="4111"/>
        <w:gridCol w:w="808"/>
        <w:gridCol w:w="57"/>
        <w:gridCol w:w="740"/>
        <w:gridCol w:w="124"/>
        <w:gridCol w:w="1052"/>
        <w:gridCol w:w="170"/>
        <w:gridCol w:w="991"/>
        <w:gridCol w:w="44"/>
        <w:gridCol w:w="676"/>
      </w:tblGrid>
      <w:tr w:rsidR="00496979" w14:paraId="537A29E4" w14:textId="77777777" w:rsidTr="003A72CF">
        <w:trPr>
          <w:trHeight w:val="5022"/>
          <w:tblHeader/>
          <w:jc w:val="center"/>
        </w:trPr>
        <w:tc>
          <w:tcPr>
            <w:tcW w:w="836" w:type="dxa"/>
            <w:tcBorders>
              <w:top w:val="single" w:sz="12" w:space="0" w:color="auto"/>
              <w:left w:val="single" w:sz="12" w:space="0" w:color="auto"/>
              <w:bottom w:val="single" w:sz="12" w:space="0" w:color="auto"/>
              <w:right w:val="double" w:sz="6" w:space="0" w:color="auto"/>
            </w:tcBorders>
            <w:textDirection w:val="btLr"/>
            <w:vAlign w:val="center"/>
            <w:hideMark/>
          </w:tcPr>
          <w:p w14:paraId="72AC6B0F" w14:textId="77777777" w:rsidR="00496979" w:rsidRDefault="00F614A8" w:rsidP="00496979">
            <w:pPr>
              <w:tabs>
                <w:tab w:val="left" w:pos="720"/>
              </w:tabs>
              <w:overflowPunct/>
              <w:autoSpaceDE/>
              <w:adjustRightInd/>
              <w:spacing w:before="40" w:after="40"/>
              <w:jc w:val="center"/>
              <w:rPr>
                <w:rFonts w:asciiTheme="majorBidi" w:hAnsiTheme="majorBidi" w:cstheme="majorBidi"/>
                <w:b/>
                <w:bCs/>
                <w:sz w:val="18"/>
                <w:szCs w:val="18"/>
                <w:lang w:val="en-US" w:eastAsia="zh-CN"/>
              </w:rPr>
            </w:pPr>
            <w:bookmarkStart w:id="104" w:name="_Hlk24379678"/>
            <w:r>
              <w:rPr>
                <w:rFonts w:asciiTheme="majorBidi" w:hAnsiTheme="majorBidi" w:cstheme="majorBidi"/>
                <w:b/>
                <w:bCs/>
                <w:sz w:val="18"/>
                <w:szCs w:val="18"/>
                <w:lang w:val="en-US" w:eastAsia="zh-CN"/>
              </w:rPr>
              <w:t>Item identifier</w:t>
            </w:r>
          </w:p>
        </w:tc>
        <w:tc>
          <w:tcPr>
            <w:tcW w:w="4111" w:type="dxa"/>
            <w:tcBorders>
              <w:top w:val="single" w:sz="12" w:space="0" w:color="auto"/>
              <w:left w:val="nil"/>
              <w:bottom w:val="single" w:sz="12" w:space="0" w:color="auto"/>
              <w:right w:val="double" w:sz="6" w:space="0" w:color="auto"/>
            </w:tcBorders>
            <w:vAlign w:val="center"/>
            <w:hideMark/>
          </w:tcPr>
          <w:p w14:paraId="5B9402C7" w14:textId="77777777" w:rsidR="00496979" w:rsidRDefault="00F614A8" w:rsidP="00496979">
            <w:pPr>
              <w:tabs>
                <w:tab w:val="left" w:pos="720"/>
              </w:tabs>
              <w:overflowPunct/>
              <w:autoSpaceDE/>
              <w:adjustRightInd/>
              <w:spacing w:before="40" w:after="40"/>
              <w:jc w:val="center"/>
              <w:rPr>
                <w:rFonts w:asciiTheme="majorBidi" w:hAnsiTheme="majorBidi" w:cstheme="majorBidi"/>
                <w:b/>
                <w:bCs/>
                <w:i/>
                <w:iCs/>
                <w:sz w:val="18"/>
                <w:szCs w:val="18"/>
                <w:lang w:val="en-US" w:eastAsia="zh-CN"/>
              </w:rPr>
            </w:pPr>
            <w:r>
              <w:rPr>
                <w:rFonts w:asciiTheme="majorBidi" w:hAnsiTheme="majorBidi" w:cstheme="majorBidi"/>
                <w:b/>
                <w:bCs/>
                <w:i/>
                <w:iCs/>
                <w:sz w:val="18"/>
                <w:szCs w:val="18"/>
                <w:lang w:val="en-US" w:eastAsia="zh-CN"/>
              </w:rPr>
              <w:t xml:space="preserve">1 </w:t>
            </w:r>
            <w:r>
              <w:rPr>
                <w:rFonts w:asciiTheme="majorBidi" w:hAnsiTheme="majorBidi" w:cstheme="majorBidi"/>
                <w:b/>
                <w:bCs/>
                <w:i/>
                <w:iCs/>
                <w:sz w:val="18"/>
                <w:szCs w:val="18"/>
                <w:vertAlign w:val="superscript"/>
                <w:lang w:val="en-US" w:eastAsia="zh-CN"/>
              </w:rPr>
              <w:t>_</w:t>
            </w:r>
            <w:r>
              <w:rPr>
                <w:rFonts w:asciiTheme="majorBidi" w:hAnsiTheme="majorBidi" w:cstheme="majorBidi"/>
                <w:b/>
                <w:bCs/>
                <w:i/>
                <w:iCs/>
                <w:sz w:val="18"/>
                <w:szCs w:val="18"/>
                <w:lang w:val="en-US" w:eastAsia="zh-CN"/>
              </w:rPr>
              <w:t xml:space="preserve"> GENERAL CHARACTERISTICS OF THE HAPS</w:t>
            </w:r>
          </w:p>
        </w:tc>
        <w:tc>
          <w:tcPr>
            <w:tcW w:w="865" w:type="dxa"/>
            <w:gridSpan w:val="2"/>
            <w:tcBorders>
              <w:top w:val="single" w:sz="12" w:space="0" w:color="auto"/>
              <w:left w:val="nil"/>
              <w:bottom w:val="single" w:sz="12" w:space="0" w:color="auto"/>
              <w:right w:val="single" w:sz="4" w:space="0" w:color="auto"/>
            </w:tcBorders>
            <w:textDirection w:val="btLr"/>
            <w:vAlign w:val="center"/>
            <w:hideMark/>
          </w:tcPr>
          <w:p w14:paraId="583B6E86" w14:textId="02CB5539" w:rsidR="00496979" w:rsidRDefault="00F614A8" w:rsidP="00C636A3">
            <w:pPr>
              <w:tabs>
                <w:tab w:val="left" w:pos="720"/>
              </w:tabs>
              <w:overflowPunct/>
              <w:autoSpaceDE/>
              <w:adjustRightInd/>
              <w:spacing w:before="0" w:after="40" w:line="200" w:lineRule="exact"/>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xml:space="preserve">Transmitting station in the </w:t>
            </w:r>
            <w:ins w:id="105" w:author="CEPT" w:date="2023-05-01T10:20:00Z">
              <w:r w:rsidR="006F72EE">
                <w:rPr>
                  <w:rFonts w:asciiTheme="majorBidi" w:hAnsiTheme="majorBidi" w:cstheme="majorBidi"/>
                  <w:b/>
                  <w:bCs/>
                  <w:sz w:val="18"/>
                  <w:szCs w:val="18"/>
                  <w:lang w:val="en-US" w:eastAsia="zh-CN"/>
                </w:rPr>
                <w:t xml:space="preserve">frequency </w:t>
              </w:r>
            </w:ins>
            <w:r>
              <w:rPr>
                <w:rFonts w:asciiTheme="majorBidi" w:hAnsiTheme="majorBidi" w:cstheme="majorBidi"/>
                <w:b/>
                <w:bCs/>
                <w:sz w:val="18"/>
                <w:szCs w:val="18"/>
                <w:lang w:val="en-US" w:eastAsia="zh-CN"/>
              </w:rPr>
              <w:t>bands listed in No</w:t>
            </w:r>
            <w:ins w:id="106" w:author="CEPT" w:date="2023-05-01T10:21:00Z">
              <w:r w:rsidR="006F72EE">
                <w:rPr>
                  <w:rFonts w:asciiTheme="majorBidi" w:hAnsiTheme="majorBidi" w:cstheme="majorBidi"/>
                  <w:b/>
                  <w:bCs/>
                  <w:sz w:val="18"/>
                  <w:szCs w:val="18"/>
                  <w:lang w:val="en-US" w:eastAsia="zh-CN"/>
                </w:rPr>
                <w:t>s</w:t>
              </w:r>
            </w:ins>
            <w:r>
              <w:rPr>
                <w:rFonts w:asciiTheme="majorBidi" w:hAnsiTheme="majorBidi" w:cstheme="majorBidi"/>
                <w:b/>
                <w:bCs/>
                <w:sz w:val="18"/>
                <w:szCs w:val="18"/>
                <w:lang w:val="en-US" w:eastAsia="zh-CN"/>
              </w:rPr>
              <w:t>. </w:t>
            </w:r>
            <w:ins w:id="107" w:author="CEPT" w:date="2023-05-01T10:21:00Z">
              <w:r w:rsidR="006F72EE">
                <w:rPr>
                  <w:rFonts w:asciiTheme="majorBidi" w:hAnsiTheme="majorBidi" w:cstheme="majorBidi"/>
                  <w:b/>
                  <w:bCs/>
                  <w:sz w:val="18"/>
                  <w:szCs w:val="18"/>
                  <w:lang w:val="en-US" w:eastAsia="zh-CN"/>
                </w:rPr>
                <w:t xml:space="preserve">5.A14, 5.B14 and </w:t>
              </w:r>
            </w:ins>
            <w:r>
              <w:rPr>
                <w:rFonts w:asciiTheme="majorBidi" w:hAnsiTheme="majorBidi" w:cstheme="majorBidi"/>
                <w:b/>
                <w:bCs/>
                <w:sz w:val="18"/>
                <w:szCs w:val="18"/>
                <w:lang w:val="en-US" w:eastAsia="zh-CN"/>
              </w:rPr>
              <w:t>5.388A for the application of No. 11.2</w:t>
            </w:r>
          </w:p>
        </w:tc>
        <w:tc>
          <w:tcPr>
            <w:tcW w:w="864" w:type="dxa"/>
            <w:gridSpan w:val="2"/>
            <w:tcBorders>
              <w:top w:val="single" w:sz="12" w:space="0" w:color="auto"/>
              <w:left w:val="nil"/>
              <w:bottom w:val="single" w:sz="12" w:space="0" w:color="auto"/>
              <w:right w:val="single" w:sz="4" w:space="0" w:color="auto"/>
            </w:tcBorders>
            <w:textDirection w:val="btLr"/>
            <w:vAlign w:val="center"/>
            <w:hideMark/>
          </w:tcPr>
          <w:p w14:paraId="7B0BE989" w14:textId="231AAE90" w:rsidR="00496979" w:rsidRDefault="00F614A8" w:rsidP="00C636A3">
            <w:pPr>
              <w:tabs>
                <w:tab w:val="left" w:pos="720"/>
              </w:tabs>
              <w:overflowPunct/>
              <w:autoSpaceDE/>
              <w:adjustRightInd/>
              <w:spacing w:before="0" w:after="40" w:line="200" w:lineRule="exact"/>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Receiving station in the</w:t>
            </w:r>
            <w:r w:rsidR="00325191">
              <w:rPr>
                <w:rFonts w:asciiTheme="majorBidi" w:hAnsiTheme="majorBidi" w:cstheme="majorBidi"/>
                <w:b/>
                <w:bCs/>
                <w:sz w:val="18"/>
                <w:szCs w:val="18"/>
                <w:lang w:val="en-US" w:eastAsia="zh-CN"/>
              </w:rPr>
              <w:t xml:space="preserve"> </w:t>
            </w:r>
            <w:ins w:id="108" w:author="CEPT" w:date="2023-05-01T10:20:00Z">
              <w:r w:rsidR="00325191">
                <w:rPr>
                  <w:rFonts w:asciiTheme="majorBidi" w:hAnsiTheme="majorBidi" w:cstheme="majorBidi"/>
                  <w:b/>
                  <w:bCs/>
                  <w:sz w:val="18"/>
                  <w:szCs w:val="18"/>
                  <w:lang w:val="en-US" w:eastAsia="zh-CN"/>
                </w:rPr>
                <w:t xml:space="preserve">frequency </w:t>
              </w:r>
            </w:ins>
            <w:r w:rsidR="00325191">
              <w:rPr>
                <w:rFonts w:asciiTheme="majorBidi" w:hAnsiTheme="majorBidi" w:cstheme="majorBidi"/>
                <w:b/>
                <w:bCs/>
                <w:sz w:val="18"/>
                <w:szCs w:val="18"/>
                <w:lang w:val="en-US" w:eastAsia="zh-CN"/>
              </w:rPr>
              <w:t>bands listed in No</w:t>
            </w:r>
            <w:ins w:id="109" w:author="CEPT" w:date="2023-05-01T10:21:00Z">
              <w:r w:rsidR="00325191">
                <w:rPr>
                  <w:rFonts w:asciiTheme="majorBidi" w:hAnsiTheme="majorBidi" w:cstheme="majorBidi"/>
                  <w:b/>
                  <w:bCs/>
                  <w:sz w:val="18"/>
                  <w:szCs w:val="18"/>
                  <w:lang w:val="en-US" w:eastAsia="zh-CN"/>
                </w:rPr>
                <w:t>s</w:t>
              </w:r>
            </w:ins>
            <w:r w:rsidR="00325191">
              <w:rPr>
                <w:rFonts w:asciiTheme="majorBidi" w:hAnsiTheme="majorBidi" w:cstheme="majorBidi"/>
                <w:b/>
                <w:bCs/>
                <w:sz w:val="18"/>
                <w:szCs w:val="18"/>
                <w:lang w:val="en-US" w:eastAsia="zh-CN"/>
              </w:rPr>
              <w:t>. </w:t>
            </w:r>
            <w:ins w:id="110" w:author="CEPT" w:date="2023-05-01T10:21:00Z">
              <w:r w:rsidR="00325191">
                <w:rPr>
                  <w:rFonts w:asciiTheme="majorBidi" w:hAnsiTheme="majorBidi" w:cstheme="majorBidi"/>
                  <w:b/>
                  <w:bCs/>
                  <w:sz w:val="18"/>
                  <w:szCs w:val="18"/>
                  <w:lang w:val="en-US" w:eastAsia="zh-CN"/>
                </w:rPr>
                <w:t xml:space="preserve">5.A14, 5.B14 and </w:t>
              </w:r>
            </w:ins>
            <w:r w:rsidR="00325191">
              <w:rPr>
                <w:rFonts w:asciiTheme="majorBidi" w:hAnsiTheme="majorBidi" w:cstheme="majorBidi"/>
                <w:b/>
                <w:bCs/>
                <w:sz w:val="18"/>
                <w:szCs w:val="18"/>
                <w:lang w:val="en-US" w:eastAsia="zh-CN"/>
              </w:rPr>
              <w:t xml:space="preserve">5.388A </w:t>
            </w:r>
            <w:r>
              <w:rPr>
                <w:rFonts w:asciiTheme="majorBidi" w:hAnsiTheme="majorBidi" w:cstheme="majorBidi"/>
                <w:b/>
                <w:bCs/>
                <w:sz w:val="18"/>
                <w:szCs w:val="18"/>
                <w:lang w:val="en-US" w:eastAsia="zh-CN"/>
              </w:rPr>
              <w:t>for the application of No. 11.9</w:t>
            </w:r>
          </w:p>
        </w:tc>
        <w:tc>
          <w:tcPr>
            <w:tcW w:w="1222" w:type="dxa"/>
            <w:gridSpan w:val="2"/>
            <w:tcBorders>
              <w:top w:val="single" w:sz="12" w:space="0" w:color="auto"/>
              <w:left w:val="nil"/>
              <w:bottom w:val="single" w:sz="12" w:space="0" w:color="auto"/>
              <w:right w:val="single" w:sz="4" w:space="0" w:color="auto"/>
            </w:tcBorders>
            <w:textDirection w:val="btLr"/>
            <w:vAlign w:val="center"/>
            <w:hideMark/>
          </w:tcPr>
          <w:p w14:paraId="130B2B54" w14:textId="6906F3A9" w:rsidR="00496979" w:rsidRDefault="00F614A8" w:rsidP="00C636A3">
            <w:pPr>
              <w:tabs>
                <w:tab w:val="left" w:pos="720"/>
              </w:tabs>
              <w:overflowPunct/>
              <w:autoSpaceDE/>
              <w:adjustRightInd/>
              <w:spacing w:before="0" w:after="40" w:line="180" w:lineRule="exact"/>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xml:space="preserve">Transmitting station in the </w:t>
            </w:r>
            <w:ins w:id="111" w:author="CEPT" w:date="2023-05-01T10:24:00Z">
              <w:r w:rsidR="00325191">
                <w:rPr>
                  <w:rFonts w:asciiTheme="majorBidi" w:hAnsiTheme="majorBidi" w:cstheme="majorBidi"/>
                  <w:b/>
                  <w:bCs/>
                  <w:sz w:val="18"/>
                  <w:szCs w:val="18"/>
                  <w:lang w:val="en-US" w:eastAsia="zh-CN"/>
                </w:rPr>
                <w:t xml:space="preserve">frequency </w:t>
              </w:r>
            </w:ins>
            <w:r>
              <w:rPr>
                <w:rFonts w:asciiTheme="majorBidi" w:hAnsiTheme="majorBidi" w:cstheme="majorBidi"/>
                <w:b/>
                <w:bCs/>
                <w:sz w:val="18"/>
                <w:szCs w:val="18"/>
                <w:lang w:val="en-US" w:eastAsia="zh-CN"/>
              </w:rPr>
              <w:t>bands listed in Nos. 5.457, 5.537A</w:t>
            </w:r>
            <w:bookmarkStart w:id="112" w:name="OLE_LINK12"/>
            <w:bookmarkStart w:id="113" w:name="OLE_LINK13"/>
            <w:bookmarkStart w:id="114" w:name="OLE_LINK10"/>
            <w:bookmarkStart w:id="115" w:name="OLE_LINK11"/>
            <w:r>
              <w:rPr>
                <w:rFonts w:asciiTheme="majorBidi" w:hAnsiTheme="majorBidi" w:cstheme="majorBidi"/>
                <w:b/>
                <w:bCs/>
                <w:sz w:val="18"/>
                <w:szCs w:val="18"/>
                <w:lang w:val="en-US" w:eastAsia="zh-CN"/>
              </w:rPr>
              <w:t xml:space="preserve">, 5.530E, 5.532AA, 5.534A, 5.543B, </w:t>
            </w:r>
            <w:bookmarkEnd w:id="112"/>
            <w:bookmarkEnd w:id="113"/>
            <w:r>
              <w:rPr>
                <w:rFonts w:asciiTheme="majorBidi" w:hAnsiTheme="majorBidi" w:cstheme="majorBidi"/>
                <w:b/>
                <w:bCs/>
                <w:sz w:val="18"/>
                <w:szCs w:val="18"/>
                <w:lang w:val="en-US" w:eastAsia="zh-CN"/>
              </w:rPr>
              <w:t xml:space="preserve">5.550D </w:t>
            </w:r>
            <w:bookmarkEnd w:id="114"/>
            <w:bookmarkEnd w:id="115"/>
            <w:r>
              <w:rPr>
                <w:rFonts w:asciiTheme="majorBidi" w:hAnsiTheme="majorBidi" w:cstheme="majorBidi"/>
                <w:b/>
                <w:bCs/>
                <w:sz w:val="18"/>
                <w:szCs w:val="18"/>
                <w:lang w:val="en-US" w:eastAsia="zh-CN"/>
              </w:rPr>
              <w:t>and 5.552A for the application of No. 11.2</w:t>
            </w:r>
          </w:p>
        </w:tc>
        <w:tc>
          <w:tcPr>
            <w:tcW w:w="991" w:type="dxa"/>
            <w:tcBorders>
              <w:top w:val="single" w:sz="12" w:space="0" w:color="auto"/>
              <w:left w:val="nil"/>
              <w:bottom w:val="single" w:sz="12" w:space="0" w:color="auto"/>
              <w:right w:val="double" w:sz="6" w:space="0" w:color="auto"/>
            </w:tcBorders>
            <w:textDirection w:val="btLr"/>
            <w:vAlign w:val="center"/>
            <w:hideMark/>
          </w:tcPr>
          <w:p w14:paraId="2E89E10D" w14:textId="1C5785C3" w:rsidR="00496979" w:rsidRDefault="00F614A8" w:rsidP="00C636A3">
            <w:pPr>
              <w:tabs>
                <w:tab w:val="left" w:pos="720"/>
              </w:tabs>
              <w:overflowPunct/>
              <w:autoSpaceDE/>
              <w:adjustRightInd/>
              <w:spacing w:before="0" w:after="40" w:line="200" w:lineRule="exact"/>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xml:space="preserve">Receiving station in the </w:t>
            </w:r>
            <w:ins w:id="116" w:author="CEPT" w:date="2023-05-01T10:24:00Z">
              <w:r w:rsidR="00325191">
                <w:rPr>
                  <w:rFonts w:asciiTheme="majorBidi" w:hAnsiTheme="majorBidi" w:cstheme="majorBidi"/>
                  <w:b/>
                  <w:bCs/>
                  <w:sz w:val="18"/>
                  <w:szCs w:val="18"/>
                  <w:lang w:val="en-US" w:eastAsia="zh-CN"/>
                </w:rPr>
                <w:t xml:space="preserve">frequency </w:t>
              </w:r>
            </w:ins>
            <w:r>
              <w:rPr>
                <w:rFonts w:asciiTheme="majorBidi" w:hAnsiTheme="majorBidi" w:cstheme="majorBidi"/>
                <w:b/>
                <w:bCs/>
                <w:sz w:val="18"/>
                <w:szCs w:val="18"/>
                <w:lang w:val="en-US" w:eastAsia="zh-CN"/>
              </w:rPr>
              <w:t>bands listed in Nos.  5.457, 5.534A, 5.543B, 5.550D and 5.552A for the application of No. 11.9</w:t>
            </w:r>
          </w:p>
        </w:tc>
        <w:tc>
          <w:tcPr>
            <w:tcW w:w="720" w:type="dxa"/>
            <w:gridSpan w:val="2"/>
            <w:tcBorders>
              <w:top w:val="single" w:sz="12" w:space="0" w:color="auto"/>
              <w:left w:val="nil"/>
              <w:bottom w:val="single" w:sz="12" w:space="0" w:color="auto"/>
              <w:right w:val="single" w:sz="12" w:space="0" w:color="auto"/>
            </w:tcBorders>
            <w:textDirection w:val="btLr"/>
            <w:vAlign w:val="center"/>
            <w:hideMark/>
          </w:tcPr>
          <w:p w14:paraId="7A8B77A7" w14:textId="77777777" w:rsidR="00496979" w:rsidRDefault="00F614A8" w:rsidP="00496979">
            <w:pPr>
              <w:tabs>
                <w:tab w:val="left" w:pos="720"/>
              </w:tabs>
              <w:overflowPunct/>
              <w:autoSpaceDE/>
              <w:adjustRightInd/>
              <w:spacing w:before="40" w:after="4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Item identifier</w:t>
            </w:r>
          </w:p>
        </w:tc>
        <w:bookmarkEnd w:id="104"/>
      </w:tr>
      <w:tr w:rsidR="00496979" w14:paraId="4543E8E1" w14:textId="77777777" w:rsidTr="003A72CF">
        <w:trPr>
          <w:jc w:val="center"/>
        </w:trPr>
        <w:tc>
          <w:tcPr>
            <w:tcW w:w="836" w:type="dxa"/>
            <w:tcBorders>
              <w:top w:val="single" w:sz="12" w:space="0" w:color="auto"/>
              <w:left w:val="single" w:sz="12" w:space="0" w:color="auto"/>
              <w:bottom w:val="single" w:sz="4" w:space="0" w:color="auto"/>
              <w:right w:val="double" w:sz="6" w:space="0" w:color="auto"/>
            </w:tcBorders>
            <w:hideMark/>
          </w:tcPr>
          <w:p w14:paraId="10A60325" w14:textId="77777777" w:rsidR="00496979" w:rsidRDefault="00F614A8" w:rsidP="00496979">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 </w:t>
            </w:r>
          </w:p>
        </w:tc>
        <w:tc>
          <w:tcPr>
            <w:tcW w:w="4111" w:type="dxa"/>
            <w:tcBorders>
              <w:top w:val="single" w:sz="12" w:space="0" w:color="auto"/>
              <w:left w:val="nil"/>
              <w:bottom w:val="single" w:sz="4" w:space="0" w:color="auto"/>
              <w:right w:val="double" w:sz="6" w:space="0" w:color="auto"/>
            </w:tcBorders>
            <w:hideMark/>
          </w:tcPr>
          <w:p w14:paraId="4BD36AD2" w14:textId="77777777" w:rsidR="00496979" w:rsidRDefault="00F614A8" w:rsidP="00496979">
            <w:pPr>
              <w:tabs>
                <w:tab w:val="left" w:pos="720"/>
              </w:tabs>
              <w:overflowPunct/>
              <w:autoSpaceDE/>
              <w:adjustRightInd/>
              <w:spacing w:before="30" w:after="30"/>
              <w:ind w:left="-57"/>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GENERAL INFORMATION</w:t>
            </w:r>
          </w:p>
        </w:tc>
        <w:tc>
          <w:tcPr>
            <w:tcW w:w="4662" w:type="dxa"/>
            <w:gridSpan w:val="9"/>
            <w:tcBorders>
              <w:top w:val="single" w:sz="12" w:space="0" w:color="auto"/>
              <w:left w:val="nil"/>
              <w:bottom w:val="single" w:sz="4" w:space="0" w:color="auto"/>
              <w:right w:val="single" w:sz="12" w:space="0" w:color="auto"/>
            </w:tcBorders>
            <w:shd w:val="clear" w:color="auto" w:fill="C0C0C0"/>
            <w:vAlign w:val="center"/>
            <w:hideMark/>
          </w:tcPr>
          <w:p w14:paraId="08B5E5F7" w14:textId="77777777" w:rsidR="00496979" w:rsidRDefault="00F614A8" w:rsidP="00496979">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w:t>
            </w:r>
          </w:p>
        </w:tc>
      </w:tr>
      <w:tr w:rsidR="00496979" w14:paraId="4A5D99F0" w14:textId="77777777" w:rsidTr="003A72CF">
        <w:trPr>
          <w:jc w:val="center"/>
        </w:trPr>
        <w:tc>
          <w:tcPr>
            <w:tcW w:w="836" w:type="dxa"/>
            <w:tcBorders>
              <w:top w:val="nil"/>
              <w:left w:val="single" w:sz="12" w:space="0" w:color="auto"/>
              <w:bottom w:val="single" w:sz="4" w:space="0" w:color="auto"/>
              <w:right w:val="double" w:sz="6" w:space="0" w:color="auto"/>
            </w:tcBorders>
            <w:hideMark/>
          </w:tcPr>
          <w:p w14:paraId="5949E9C3" w14:textId="3B42E30C" w:rsidR="00496979" w:rsidRDefault="00325191" w:rsidP="00496979">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4111" w:type="dxa"/>
            <w:tcBorders>
              <w:top w:val="nil"/>
              <w:left w:val="nil"/>
              <w:bottom w:val="single" w:sz="4" w:space="0" w:color="auto"/>
              <w:right w:val="double" w:sz="6" w:space="0" w:color="auto"/>
            </w:tcBorders>
            <w:hideMark/>
          </w:tcPr>
          <w:p w14:paraId="0399B882" w14:textId="516CD175" w:rsidR="00496979" w:rsidRDefault="00325191" w:rsidP="00C636A3">
            <w:pPr>
              <w:spacing w:before="30" w:after="30"/>
              <w:ind w:left="113"/>
              <w:rPr>
                <w:rFonts w:asciiTheme="majorBidi" w:hAnsiTheme="majorBidi" w:cstheme="majorBidi"/>
                <w:sz w:val="18"/>
                <w:szCs w:val="18"/>
                <w:lang w:val="en-US"/>
              </w:rPr>
            </w:pPr>
            <w:r>
              <w:rPr>
                <w:rFonts w:asciiTheme="majorBidi" w:hAnsiTheme="majorBidi" w:cstheme="majorBidi"/>
                <w:sz w:val="18"/>
                <w:szCs w:val="18"/>
                <w:lang w:val="en-US"/>
              </w:rPr>
              <w:t>…</w:t>
            </w:r>
          </w:p>
        </w:tc>
        <w:tc>
          <w:tcPr>
            <w:tcW w:w="865" w:type="dxa"/>
            <w:gridSpan w:val="2"/>
            <w:tcBorders>
              <w:top w:val="nil"/>
              <w:left w:val="nil"/>
              <w:bottom w:val="single" w:sz="4" w:space="0" w:color="auto"/>
              <w:right w:val="single" w:sz="4" w:space="0" w:color="auto"/>
            </w:tcBorders>
            <w:vAlign w:val="center"/>
            <w:hideMark/>
          </w:tcPr>
          <w:p w14:paraId="3B47FE76" w14:textId="15C76990" w:rsidR="00496979" w:rsidRDefault="00325191" w:rsidP="00496979">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64" w:type="dxa"/>
            <w:gridSpan w:val="2"/>
            <w:tcBorders>
              <w:top w:val="nil"/>
              <w:left w:val="nil"/>
              <w:bottom w:val="single" w:sz="4" w:space="0" w:color="auto"/>
              <w:right w:val="single" w:sz="4" w:space="0" w:color="auto"/>
            </w:tcBorders>
            <w:vAlign w:val="center"/>
            <w:hideMark/>
          </w:tcPr>
          <w:p w14:paraId="53F9C74A" w14:textId="4DF37778" w:rsidR="00496979" w:rsidRDefault="00325191" w:rsidP="00496979">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222" w:type="dxa"/>
            <w:gridSpan w:val="2"/>
            <w:tcBorders>
              <w:top w:val="nil"/>
              <w:left w:val="nil"/>
              <w:bottom w:val="single" w:sz="4" w:space="0" w:color="auto"/>
              <w:right w:val="single" w:sz="4" w:space="0" w:color="auto"/>
            </w:tcBorders>
            <w:vAlign w:val="center"/>
            <w:hideMark/>
          </w:tcPr>
          <w:p w14:paraId="305F343B" w14:textId="0CD8E96F" w:rsidR="00496979" w:rsidRDefault="00325191" w:rsidP="00496979">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991" w:type="dxa"/>
            <w:tcBorders>
              <w:top w:val="nil"/>
              <w:left w:val="nil"/>
              <w:bottom w:val="single" w:sz="4" w:space="0" w:color="auto"/>
              <w:right w:val="double" w:sz="6" w:space="0" w:color="auto"/>
            </w:tcBorders>
            <w:vAlign w:val="center"/>
            <w:hideMark/>
          </w:tcPr>
          <w:p w14:paraId="4F6386D0" w14:textId="4A06C294" w:rsidR="00496979" w:rsidRDefault="00325191" w:rsidP="00496979">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720" w:type="dxa"/>
            <w:gridSpan w:val="2"/>
            <w:tcBorders>
              <w:top w:val="nil"/>
              <w:left w:val="nil"/>
              <w:bottom w:val="single" w:sz="4" w:space="0" w:color="auto"/>
              <w:right w:val="single" w:sz="12" w:space="0" w:color="auto"/>
            </w:tcBorders>
            <w:hideMark/>
          </w:tcPr>
          <w:p w14:paraId="3837A910" w14:textId="658A6D19" w:rsidR="00496979" w:rsidRDefault="00325191" w:rsidP="00496979">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r>
      <w:tr w:rsidR="00496979" w14:paraId="53076ACD" w14:textId="77777777" w:rsidTr="003A72CF">
        <w:trPr>
          <w:jc w:val="center"/>
        </w:trPr>
        <w:tc>
          <w:tcPr>
            <w:tcW w:w="836" w:type="dxa"/>
            <w:tcBorders>
              <w:top w:val="nil"/>
              <w:left w:val="single" w:sz="12" w:space="0" w:color="auto"/>
              <w:bottom w:val="single" w:sz="4" w:space="0" w:color="auto"/>
              <w:right w:val="double" w:sz="6" w:space="0" w:color="auto"/>
            </w:tcBorders>
            <w:hideMark/>
          </w:tcPr>
          <w:p w14:paraId="5AF19612" w14:textId="77777777" w:rsidR="00496979" w:rsidRDefault="00F614A8" w:rsidP="00496979">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 </w:t>
            </w:r>
          </w:p>
        </w:tc>
        <w:tc>
          <w:tcPr>
            <w:tcW w:w="4111" w:type="dxa"/>
            <w:tcBorders>
              <w:top w:val="nil"/>
              <w:left w:val="nil"/>
              <w:bottom w:val="single" w:sz="4" w:space="0" w:color="auto"/>
              <w:right w:val="double" w:sz="6" w:space="0" w:color="auto"/>
            </w:tcBorders>
            <w:hideMark/>
          </w:tcPr>
          <w:p w14:paraId="011709DC" w14:textId="77777777" w:rsidR="00496979" w:rsidRDefault="00F614A8" w:rsidP="00C636A3">
            <w:pPr>
              <w:tabs>
                <w:tab w:val="left" w:pos="720"/>
              </w:tabs>
              <w:overflowPunct/>
              <w:autoSpaceDE/>
              <w:adjustRightInd/>
              <w:spacing w:before="30" w:after="30"/>
              <w:ind w:left="-57"/>
              <w:rPr>
                <w:rFonts w:asciiTheme="majorBidi" w:hAnsiTheme="majorBidi" w:cstheme="majorBidi"/>
                <w:b/>
                <w:bCs/>
                <w:color w:val="000000"/>
                <w:sz w:val="18"/>
                <w:szCs w:val="18"/>
                <w:lang w:val="en-US" w:eastAsia="zh-CN"/>
              </w:rPr>
            </w:pPr>
            <w:r>
              <w:rPr>
                <w:rFonts w:asciiTheme="majorBidi" w:hAnsiTheme="majorBidi" w:cstheme="majorBidi"/>
                <w:b/>
                <w:bCs/>
                <w:color w:val="000000"/>
                <w:sz w:val="18"/>
                <w:szCs w:val="18"/>
                <w:lang w:val="en-US" w:eastAsia="zh-CN"/>
              </w:rPr>
              <w:t>COMPLIANCE WITH TECHNICAL OR OPERATIONAL LIMITS</w:t>
            </w:r>
          </w:p>
        </w:tc>
        <w:tc>
          <w:tcPr>
            <w:tcW w:w="4662" w:type="dxa"/>
            <w:gridSpan w:val="9"/>
            <w:tcBorders>
              <w:top w:val="single" w:sz="4" w:space="0" w:color="auto"/>
              <w:left w:val="nil"/>
              <w:bottom w:val="single" w:sz="4" w:space="0" w:color="auto"/>
              <w:right w:val="single" w:sz="12" w:space="0" w:color="auto"/>
            </w:tcBorders>
            <w:shd w:val="clear" w:color="auto" w:fill="C0C0C0"/>
            <w:vAlign w:val="center"/>
            <w:hideMark/>
          </w:tcPr>
          <w:p w14:paraId="6BE1DDD0" w14:textId="77777777" w:rsidR="00496979" w:rsidRDefault="00495FBA" w:rsidP="00496979">
            <w:pPr>
              <w:rPr>
                <w:rFonts w:asciiTheme="majorBidi" w:hAnsiTheme="majorBidi" w:cstheme="majorBidi"/>
                <w:b/>
                <w:bCs/>
                <w:color w:val="000000"/>
                <w:sz w:val="18"/>
                <w:szCs w:val="18"/>
                <w:lang w:val="en-US" w:eastAsia="zh-CN"/>
              </w:rPr>
            </w:pPr>
          </w:p>
        </w:tc>
      </w:tr>
      <w:tr w:rsidR="00325191" w14:paraId="2194AA38" w14:textId="77777777" w:rsidTr="003A72CF">
        <w:trPr>
          <w:jc w:val="center"/>
          <w:ins w:id="117" w:author="CEPT" w:date="2023-05-01T10:27:00Z"/>
        </w:trPr>
        <w:tc>
          <w:tcPr>
            <w:tcW w:w="836" w:type="dxa"/>
            <w:tcBorders>
              <w:top w:val="nil"/>
              <w:left w:val="single" w:sz="12" w:space="0" w:color="auto"/>
              <w:bottom w:val="single" w:sz="4" w:space="0" w:color="auto"/>
              <w:right w:val="double" w:sz="6" w:space="0" w:color="auto"/>
            </w:tcBorders>
          </w:tcPr>
          <w:p w14:paraId="0DE0BAF8" w14:textId="5EE2B725" w:rsidR="00325191" w:rsidRDefault="008457FE" w:rsidP="00496979">
            <w:pPr>
              <w:tabs>
                <w:tab w:val="left" w:pos="720"/>
              </w:tabs>
              <w:overflowPunct/>
              <w:autoSpaceDE/>
              <w:adjustRightInd/>
              <w:spacing w:before="30" w:after="30"/>
              <w:ind w:left="-57" w:right="-57"/>
              <w:rPr>
                <w:ins w:id="118" w:author="CEPT" w:date="2023-05-01T10:27:00Z"/>
                <w:rFonts w:asciiTheme="majorBidi" w:hAnsiTheme="majorBidi" w:cstheme="majorBidi"/>
                <w:sz w:val="18"/>
                <w:szCs w:val="18"/>
                <w:lang w:val="en-US" w:eastAsia="zh-CN"/>
              </w:rPr>
            </w:pPr>
            <w:ins w:id="119" w:author="CEPT" w:date="2023-05-01T10:43:00Z">
              <w:r>
                <w:rPr>
                  <w:rFonts w:asciiTheme="majorBidi" w:hAnsiTheme="majorBidi" w:cstheme="majorBidi"/>
                  <w:sz w:val="18"/>
                  <w:szCs w:val="18"/>
                  <w:lang w:val="en-US" w:eastAsia="zh-CN"/>
                </w:rPr>
                <w:t>1.</w:t>
              </w:r>
              <w:proofErr w:type="gramStart"/>
              <w:r>
                <w:rPr>
                  <w:rFonts w:asciiTheme="majorBidi" w:hAnsiTheme="majorBidi" w:cstheme="majorBidi"/>
                  <w:sz w:val="18"/>
                  <w:szCs w:val="18"/>
                  <w:lang w:val="en-US" w:eastAsia="zh-CN"/>
                </w:rPr>
                <w:t>14.a</w:t>
              </w:r>
            </w:ins>
            <w:proofErr w:type="gramEnd"/>
          </w:p>
        </w:tc>
        <w:tc>
          <w:tcPr>
            <w:tcW w:w="4111" w:type="dxa"/>
            <w:tcBorders>
              <w:top w:val="nil"/>
              <w:left w:val="nil"/>
              <w:bottom w:val="single" w:sz="4" w:space="0" w:color="auto"/>
              <w:right w:val="double" w:sz="6" w:space="0" w:color="auto"/>
            </w:tcBorders>
          </w:tcPr>
          <w:p w14:paraId="01717604" w14:textId="2418ADF9" w:rsidR="00325191" w:rsidRDefault="008457FE" w:rsidP="00C636A3">
            <w:pPr>
              <w:spacing w:before="30" w:after="30"/>
              <w:ind w:left="113"/>
              <w:rPr>
                <w:ins w:id="120" w:author="CEPT" w:date="2023-05-01T10:27:00Z"/>
                <w:rFonts w:asciiTheme="majorBidi" w:hAnsiTheme="majorBidi" w:cstheme="majorBidi"/>
                <w:sz w:val="18"/>
                <w:szCs w:val="18"/>
                <w:lang w:val="en-US"/>
              </w:rPr>
            </w:pPr>
            <w:ins w:id="121" w:author="CEPT" w:date="2023-05-01T10:43:00Z">
              <w:r w:rsidRPr="005D50A0">
                <w:rPr>
                  <w:rFonts w:asciiTheme="majorBidi" w:hAnsiTheme="majorBidi" w:cstheme="majorBidi"/>
                  <w:sz w:val="18"/>
                  <w:szCs w:val="18"/>
                </w:rPr>
                <w:t xml:space="preserve">a commitment that, for the purpose of protecting IMT mobile stations in the territory of other administrations in the frequency band 694-960 MHz, the pfd level of </w:t>
              </w:r>
              <w:r>
                <w:rPr>
                  <w:rFonts w:asciiTheme="majorBidi" w:hAnsiTheme="majorBidi" w:cstheme="majorBidi"/>
                  <w:sz w:val="18"/>
                  <w:szCs w:val="18"/>
                </w:rPr>
                <w:noBreakHyphen/>
                <w:t xml:space="preserve">114 </w:t>
              </w:r>
              <w:r w:rsidRPr="00527400">
                <w:rPr>
                  <w:rFonts w:asciiTheme="majorBidi" w:hAnsiTheme="majorBidi" w:cstheme="majorBidi"/>
                  <w:sz w:val="18"/>
                  <w:szCs w:val="18"/>
                </w:rPr>
                <w:t>dB(W/(m</w:t>
              </w:r>
              <w:r w:rsidRPr="00527400">
                <w:rPr>
                  <w:rFonts w:asciiTheme="majorBidi" w:hAnsiTheme="majorBidi" w:cstheme="majorBidi"/>
                  <w:sz w:val="18"/>
                  <w:szCs w:val="18"/>
                  <w:vertAlign w:val="superscript"/>
                </w:rPr>
                <w:t>2</w:t>
              </w:r>
              <w:r w:rsidRPr="00527400">
                <w:rPr>
                  <w:rFonts w:asciiTheme="majorBidi" w:hAnsiTheme="majorBidi" w:cstheme="majorBidi"/>
                  <w:sz w:val="18"/>
                  <w:szCs w:val="18"/>
                </w:rPr>
                <w:t xml:space="preserve"> · MHz)) </w:t>
              </w:r>
              <w:r>
                <w:rPr>
                  <w:rFonts w:asciiTheme="majorBidi" w:hAnsiTheme="majorBidi" w:cstheme="majorBidi"/>
                  <w:sz w:val="18"/>
                  <w:szCs w:val="18"/>
                </w:rPr>
                <w:t>from</w:t>
              </w:r>
              <w:r w:rsidRPr="005D50A0">
                <w:rPr>
                  <w:rFonts w:asciiTheme="majorBidi" w:hAnsiTheme="majorBidi" w:cstheme="majorBidi"/>
                  <w:sz w:val="18"/>
                  <w:szCs w:val="18"/>
                </w:rPr>
                <w:t xml:space="preserve"> HAPS as IMT base stations (HIBS) produced at the surface of the Earth in the territory of other administrations </w:t>
              </w:r>
              <w:r>
                <w:rPr>
                  <w:rFonts w:asciiTheme="majorBidi" w:hAnsiTheme="majorBidi" w:cstheme="majorBidi"/>
                  <w:sz w:val="18"/>
                  <w:szCs w:val="18"/>
                </w:rPr>
                <w:t>is</w:t>
              </w:r>
              <w:r w:rsidRPr="005D50A0">
                <w:rPr>
                  <w:rFonts w:asciiTheme="majorBidi" w:hAnsiTheme="majorBidi" w:cstheme="majorBidi"/>
                  <w:sz w:val="18"/>
                  <w:szCs w:val="18"/>
                </w:rPr>
                <w:t xml:space="preserve"> not exceed</w:t>
              </w:r>
              <w:r>
                <w:rPr>
                  <w:rFonts w:asciiTheme="majorBidi" w:hAnsiTheme="majorBidi" w:cstheme="majorBidi"/>
                  <w:sz w:val="18"/>
                  <w:szCs w:val="18"/>
                </w:rPr>
                <w:t>ed</w:t>
              </w:r>
              <w:r w:rsidRPr="005D50A0">
                <w:rPr>
                  <w:rFonts w:asciiTheme="majorBidi" w:hAnsiTheme="majorBidi" w:cstheme="majorBidi"/>
                  <w:sz w:val="18"/>
                  <w:szCs w:val="18"/>
                </w:rPr>
                <w:t xml:space="preserve">, unless explicit agreement of the affected administration is provided (see Resolution </w:t>
              </w:r>
              <w:r w:rsidRPr="005D50A0">
                <w:rPr>
                  <w:rFonts w:asciiTheme="majorBidi" w:hAnsiTheme="majorBidi" w:cstheme="majorBidi"/>
                  <w:b/>
                  <w:bCs/>
                  <w:sz w:val="18"/>
                  <w:szCs w:val="18"/>
                </w:rPr>
                <w:t>[</w:t>
              </w:r>
              <w:r w:rsidR="005222E9">
                <w:rPr>
                  <w:rFonts w:asciiTheme="majorBidi" w:hAnsiTheme="majorBidi" w:cstheme="majorBidi"/>
                  <w:b/>
                  <w:bCs/>
                  <w:sz w:val="18"/>
                  <w:szCs w:val="18"/>
                </w:rPr>
                <w:t>EUR-</w:t>
              </w:r>
              <w:r w:rsidRPr="005D50A0">
                <w:rPr>
                  <w:rFonts w:asciiTheme="majorBidi" w:hAnsiTheme="majorBidi" w:cstheme="majorBidi"/>
                  <w:b/>
                  <w:bCs/>
                  <w:sz w:val="18"/>
                  <w:szCs w:val="18"/>
                </w:rPr>
                <w:t>A14-HIBS</w:t>
              </w:r>
            </w:ins>
            <w:ins w:id="122" w:author="CEPT" w:date="2023-05-01T10:50:00Z">
              <w:r w:rsidR="005222E9">
                <w:rPr>
                  <w:rFonts w:asciiTheme="majorBidi" w:hAnsiTheme="majorBidi" w:cstheme="majorBidi"/>
                  <w:b/>
                  <w:bCs/>
                  <w:sz w:val="18"/>
                  <w:szCs w:val="18"/>
                </w:rPr>
                <w:t>-</w:t>
              </w:r>
            </w:ins>
            <w:ins w:id="123" w:author="CEPT" w:date="2023-05-01T10:43:00Z">
              <w:r w:rsidRPr="005D50A0">
                <w:rPr>
                  <w:rFonts w:asciiTheme="majorBidi" w:hAnsiTheme="majorBidi" w:cstheme="majorBidi"/>
                  <w:b/>
                  <w:bCs/>
                  <w:sz w:val="18"/>
                  <w:szCs w:val="18"/>
                </w:rPr>
                <w:t>694-960</w:t>
              </w:r>
            </w:ins>
            <w:ins w:id="124" w:author="CEPT" w:date="2023-05-01T10:50:00Z">
              <w:r w:rsidR="005222E9">
                <w:rPr>
                  <w:rFonts w:asciiTheme="majorBidi" w:hAnsiTheme="majorBidi" w:cstheme="majorBidi"/>
                  <w:b/>
                  <w:bCs/>
                  <w:sz w:val="18"/>
                  <w:szCs w:val="18"/>
                </w:rPr>
                <w:t>-</w:t>
              </w:r>
            </w:ins>
            <w:ins w:id="125" w:author="CEPT" w:date="2023-05-01T10:43:00Z">
              <w:r w:rsidRPr="005D50A0">
                <w:rPr>
                  <w:rFonts w:asciiTheme="majorBidi" w:hAnsiTheme="majorBidi" w:cstheme="majorBidi"/>
                  <w:b/>
                  <w:bCs/>
                  <w:sz w:val="18"/>
                  <w:szCs w:val="18"/>
                </w:rPr>
                <w:t>MHz] (WRC</w:t>
              </w:r>
              <w:r w:rsidRPr="005D50A0">
                <w:rPr>
                  <w:rFonts w:asciiTheme="majorBidi" w:hAnsiTheme="majorBidi" w:cstheme="majorBidi"/>
                  <w:b/>
                  <w:bCs/>
                  <w:sz w:val="18"/>
                  <w:szCs w:val="18"/>
                </w:rPr>
                <w:noBreakHyphen/>
                <w:t>23)</w:t>
              </w:r>
              <w:r w:rsidRPr="005D50A0">
                <w:rPr>
                  <w:rFonts w:asciiTheme="majorBidi" w:hAnsiTheme="majorBidi" w:cstheme="majorBidi"/>
                  <w:sz w:val="18"/>
                  <w:szCs w:val="18"/>
                </w:rPr>
                <w:t>)</w:t>
              </w:r>
            </w:ins>
          </w:p>
        </w:tc>
        <w:tc>
          <w:tcPr>
            <w:tcW w:w="865" w:type="dxa"/>
            <w:gridSpan w:val="2"/>
            <w:tcBorders>
              <w:top w:val="nil"/>
              <w:left w:val="nil"/>
              <w:bottom w:val="single" w:sz="4" w:space="0" w:color="auto"/>
              <w:right w:val="single" w:sz="4" w:space="0" w:color="auto"/>
            </w:tcBorders>
            <w:vAlign w:val="center"/>
          </w:tcPr>
          <w:p w14:paraId="78C93A96" w14:textId="5935138B" w:rsidR="00325191" w:rsidRDefault="005222E9" w:rsidP="00496979">
            <w:pPr>
              <w:tabs>
                <w:tab w:val="left" w:pos="720"/>
              </w:tabs>
              <w:overflowPunct/>
              <w:autoSpaceDE/>
              <w:adjustRightInd/>
              <w:spacing w:before="30" w:after="30"/>
              <w:jc w:val="center"/>
              <w:rPr>
                <w:ins w:id="126" w:author="CEPT" w:date="2023-05-01T10:27:00Z"/>
                <w:rFonts w:asciiTheme="majorBidi" w:hAnsiTheme="majorBidi" w:cstheme="majorBidi"/>
                <w:b/>
                <w:bCs/>
                <w:sz w:val="18"/>
                <w:szCs w:val="18"/>
                <w:lang w:val="en-US" w:eastAsia="zh-CN"/>
              </w:rPr>
            </w:pPr>
            <w:ins w:id="127" w:author="CEPT" w:date="2023-05-01T10:45:00Z">
              <w:r>
                <w:rPr>
                  <w:rFonts w:asciiTheme="majorBidi" w:hAnsiTheme="majorBidi" w:cstheme="majorBidi"/>
                  <w:b/>
                  <w:bCs/>
                  <w:sz w:val="18"/>
                  <w:szCs w:val="18"/>
                  <w:lang w:val="en-US" w:eastAsia="zh-CN"/>
                </w:rPr>
                <w:t>X</w:t>
              </w:r>
            </w:ins>
          </w:p>
        </w:tc>
        <w:tc>
          <w:tcPr>
            <w:tcW w:w="864" w:type="dxa"/>
            <w:gridSpan w:val="2"/>
            <w:tcBorders>
              <w:top w:val="nil"/>
              <w:left w:val="nil"/>
              <w:bottom w:val="single" w:sz="4" w:space="0" w:color="auto"/>
              <w:right w:val="single" w:sz="4" w:space="0" w:color="auto"/>
            </w:tcBorders>
            <w:vAlign w:val="center"/>
          </w:tcPr>
          <w:p w14:paraId="5AD9831B" w14:textId="77777777" w:rsidR="00325191" w:rsidRDefault="00325191" w:rsidP="00496979">
            <w:pPr>
              <w:rPr>
                <w:ins w:id="128" w:author="CEPT" w:date="2023-05-01T10:27:00Z"/>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tcPr>
          <w:p w14:paraId="65877680" w14:textId="77777777" w:rsidR="00325191" w:rsidRDefault="00325191" w:rsidP="00496979">
            <w:pPr>
              <w:tabs>
                <w:tab w:val="clear" w:pos="1134"/>
                <w:tab w:val="clear" w:pos="1871"/>
                <w:tab w:val="clear" w:pos="2268"/>
              </w:tabs>
              <w:overflowPunct/>
              <w:autoSpaceDE/>
              <w:autoSpaceDN/>
              <w:adjustRightInd/>
              <w:spacing w:before="0"/>
              <w:rPr>
                <w:ins w:id="129" w:author="CEPT" w:date="2023-05-01T10:27:00Z"/>
                <w:rFonts w:ascii="Times" w:hAnsi="Times" w:cs="Times"/>
                <w:sz w:val="20"/>
                <w:lang w:eastAsia="en-GB"/>
              </w:rPr>
            </w:pPr>
          </w:p>
        </w:tc>
        <w:tc>
          <w:tcPr>
            <w:tcW w:w="991" w:type="dxa"/>
            <w:tcBorders>
              <w:top w:val="nil"/>
              <w:left w:val="nil"/>
              <w:bottom w:val="single" w:sz="4" w:space="0" w:color="auto"/>
              <w:right w:val="double" w:sz="6" w:space="0" w:color="auto"/>
            </w:tcBorders>
            <w:vAlign w:val="center"/>
          </w:tcPr>
          <w:p w14:paraId="18DA0895" w14:textId="77777777" w:rsidR="00325191" w:rsidRDefault="00325191" w:rsidP="00496979">
            <w:pPr>
              <w:tabs>
                <w:tab w:val="clear" w:pos="1134"/>
                <w:tab w:val="clear" w:pos="1871"/>
                <w:tab w:val="clear" w:pos="2268"/>
              </w:tabs>
              <w:overflowPunct/>
              <w:autoSpaceDE/>
              <w:autoSpaceDN/>
              <w:adjustRightInd/>
              <w:spacing w:before="0"/>
              <w:rPr>
                <w:ins w:id="130" w:author="CEPT" w:date="2023-05-01T10:27:00Z"/>
                <w:rFonts w:ascii="Times" w:hAnsi="Times" w:cs="Times"/>
                <w:sz w:val="20"/>
                <w:lang w:eastAsia="en-GB"/>
              </w:rPr>
            </w:pPr>
          </w:p>
        </w:tc>
        <w:tc>
          <w:tcPr>
            <w:tcW w:w="720" w:type="dxa"/>
            <w:gridSpan w:val="2"/>
            <w:tcBorders>
              <w:top w:val="nil"/>
              <w:left w:val="nil"/>
              <w:bottom w:val="single" w:sz="4" w:space="0" w:color="auto"/>
              <w:right w:val="single" w:sz="12" w:space="0" w:color="auto"/>
            </w:tcBorders>
          </w:tcPr>
          <w:p w14:paraId="7F880E2C" w14:textId="44E934DA" w:rsidR="00325191" w:rsidRDefault="005222E9" w:rsidP="00496979">
            <w:pPr>
              <w:tabs>
                <w:tab w:val="left" w:pos="720"/>
              </w:tabs>
              <w:overflowPunct/>
              <w:autoSpaceDE/>
              <w:adjustRightInd/>
              <w:spacing w:before="30" w:after="30"/>
              <w:ind w:left="-57" w:right="-57"/>
              <w:rPr>
                <w:ins w:id="131" w:author="CEPT" w:date="2023-05-01T10:27:00Z"/>
                <w:rFonts w:asciiTheme="majorBidi" w:hAnsiTheme="majorBidi" w:cstheme="majorBidi"/>
                <w:sz w:val="18"/>
                <w:szCs w:val="18"/>
                <w:lang w:val="en-US" w:eastAsia="zh-CN"/>
              </w:rPr>
            </w:pPr>
            <w:ins w:id="132" w:author="CEPT" w:date="2023-05-01T10:45:00Z">
              <w:r>
                <w:rPr>
                  <w:rFonts w:asciiTheme="majorBidi" w:hAnsiTheme="majorBidi" w:cstheme="majorBidi"/>
                  <w:sz w:val="18"/>
                  <w:szCs w:val="18"/>
                  <w:lang w:val="en-US" w:eastAsia="zh-CN"/>
                </w:rPr>
                <w:t>1.</w:t>
              </w:r>
              <w:proofErr w:type="gramStart"/>
              <w:r>
                <w:rPr>
                  <w:rFonts w:asciiTheme="majorBidi" w:hAnsiTheme="majorBidi" w:cstheme="majorBidi"/>
                  <w:sz w:val="18"/>
                  <w:szCs w:val="18"/>
                  <w:lang w:val="en-US" w:eastAsia="zh-CN"/>
                </w:rPr>
                <w:t>14.a</w:t>
              </w:r>
            </w:ins>
            <w:proofErr w:type="gramEnd"/>
          </w:p>
        </w:tc>
      </w:tr>
      <w:tr w:rsidR="005222E9" w14:paraId="0E4F68B6" w14:textId="77777777" w:rsidTr="003A72CF">
        <w:trPr>
          <w:jc w:val="center"/>
          <w:ins w:id="133" w:author="CEPT" w:date="2023-05-01T10:27:00Z"/>
        </w:trPr>
        <w:tc>
          <w:tcPr>
            <w:tcW w:w="836" w:type="dxa"/>
            <w:tcBorders>
              <w:top w:val="nil"/>
              <w:left w:val="single" w:sz="12" w:space="0" w:color="auto"/>
              <w:bottom w:val="single" w:sz="4" w:space="0" w:color="auto"/>
              <w:right w:val="double" w:sz="6" w:space="0" w:color="auto"/>
            </w:tcBorders>
          </w:tcPr>
          <w:p w14:paraId="4D25EE7D" w14:textId="77777777" w:rsidR="005222E9" w:rsidRDefault="005222E9" w:rsidP="005222E9">
            <w:pPr>
              <w:tabs>
                <w:tab w:val="left" w:pos="720"/>
              </w:tabs>
              <w:overflowPunct/>
              <w:autoSpaceDE/>
              <w:adjustRightInd/>
              <w:spacing w:before="30" w:after="30"/>
              <w:ind w:left="-57" w:right="-57"/>
              <w:rPr>
                <w:ins w:id="134" w:author="CEPT" w:date="2023-05-01T10:45:00Z"/>
                <w:rFonts w:asciiTheme="majorBidi" w:hAnsiTheme="majorBidi" w:cstheme="majorBidi"/>
                <w:sz w:val="18"/>
                <w:szCs w:val="18"/>
                <w:lang w:eastAsia="ja-JP"/>
              </w:rPr>
            </w:pPr>
            <w:ins w:id="135" w:author="CEPT" w:date="2023-05-01T10:45:00Z">
              <w:r w:rsidRPr="00904A23">
                <w:rPr>
                  <w:rFonts w:asciiTheme="majorBidi" w:hAnsiTheme="majorBidi" w:cstheme="majorBidi"/>
                  <w:sz w:val="18"/>
                  <w:szCs w:val="18"/>
                  <w:lang w:eastAsia="ja-JP"/>
                </w:rPr>
                <w:t>1.14.a</w:t>
              </w:r>
              <w:r>
                <w:rPr>
                  <w:rFonts w:asciiTheme="majorBidi" w:hAnsiTheme="majorBidi" w:cstheme="majorBidi"/>
                  <w:sz w:val="18"/>
                  <w:szCs w:val="18"/>
                  <w:lang w:eastAsia="ja-JP"/>
                </w:rPr>
                <w:t>a</w:t>
              </w:r>
            </w:ins>
          </w:p>
          <w:p w14:paraId="5944B9EE" w14:textId="77777777" w:rsidR="005222E9" w:rsidRDefault="005222E9" w:rsidP="005222E9">
            <w:pPr>
              <w:tabs>
                <w:tab w:val="left" w:pos="720"/>
              </w:tabs>
              <w:overflowPunct/>
              <w:autoSpaceDE/>
              <w:adjustRightInd/>
              <w:spacing w:before="30" w:after="30"/>
              <w:ind w:left="-57" w:right="-57"/>
              <w:rPr>
                <w:ins w:id="136" w:author="CEPT" w:date="2023-05-01T10:27:00Z"/>
                <w:rFonts w:asciiTheme="majorBidi" w:hAnsiTheme="majorBidi" w:cstheme="majorBidi"/>
                <w:sz w:val="18"/>
                <w:szCs w:val="18"/>
                <w:lang w:val="en-US" w:eastAsia="zh-CN"/>
              </w:rPr>
            </w:pPr>
          </w:p>
        </w:tc>
        <w:tc>
          <w:tcPr>
            <w:tcW w:w="4111" w:type="dxa"/>
            <w:tcBorders>
              <w:top w:val="nil"/>
              <w:left w:val="nil"/>
              <w:bottom w:val="single" w:sz="4" w:space="0" w:color="auto"/>
              <w:right w:val="double" w:sz="6" w:space="0" w:color="auto"/>
            </w:tcBorders>
          </w:tcPr>
          <w:p w14:paraId="3C9DCFB4" w14:textId="7E27CB2C" w:rsidR="005222E9" w:rsidRDefault="005222E9" w:rsidP="005222E9">
            <w:pPr>
              <w:spacing w:before="30" w:after="30"/>
              <w:ind w:left="113"/>
              <w:rPr>
                <w:ins w:id="137" w:author="CEPT" w:date="2023-05-01T10:27:00Z"/>
                <w:rFonts w:asciiTheme="majorBidi" w:hAnsiTheme="majorBidi" w:cstheme="majorBidi"/>
                <w:sz w:val="18"/>
                <w:szCs w:val="18"/>
                <w:lang w:val="en-US"/>
              </w:rPr>
            </w:pPr>
            <w:ins w:id="138" w:author="CEPT" w:date="2023-05-01T10:45:00Z">
              <w:r w:rsidRPr="005D50A0">
                <w:rPr>
                  <w:rFonts w:asciiTheme="majorBidi" w:hAnsiTheme="majorBidi" w:cstheme="majorBidi"/>
                  <w:sz w:val="18"/>
                  <w:szCs w:val="18"/>
                </w:rPr>
                <w:t xml:space="preserve">a commitment that, for the purpose of protecting IMT </w:t>
              </w:r>
              <w:r>
                <w:rPr>
                  <w:rFonts w:asciiTheme="majorBidi" w:hAnsiTheme="majorBidi" w:cstheme="majorBidi"/>
                  <w:sz w:val="18"/>
                  <w:szCs w:val="18"/>
                </w:rPr>
                <w:t>base</w:t>
              </w:r>
              <w:r w:rsidRPr="005D50A0">
                <w:rPr>
                  <w:rFonts w:asciiTheme="majorBidi" w:hAnsiTheme="majorBidi" w:cstheme="majorBidi"/>
                  <w:sz w:val="18"/>
                  <w:szCs w:val="18"/>
                </w:rPr>
                <w:t xml:space="preserve"> stations in the territory of other administrations in the frequency band 694-960 MHz, the pfd level of </w:t>
              </w:r>
              <w:r w:rsidRPr="00527400">
                <w:rPr>
                  <w:rFonts w:asciiTheme="majorBidi" w:hAnsiTheme="majorBidi" w:cstheme="majorBidi"/>
                  <w:sz w:val="18"/>
                  <w:szCs w:val="18"/>
                </w:rPr>
                <w:t>−136 + 0.21 (</w:t>
              </w:r>
              <w:r w:rsidRPr="00527400">
                <w:rPr>
                  <w:rFonts w:asciiTheme="majorBidi" w:hAnsiTheme="majorBidi" w:cstheme="majorBidi"/>
                  <w:sz w:val="18"/>
                  <w:szCs w:val="18"/>
                </w:rPr>
                <w:sym w:font="Symbol" w:char="F071"/>
              </w:r>
              <w:r w:rsidRPr="00527400">
                <w:rPr>
                  <w:rFonts w:asciiTheme="majorBidi" w:hAnsiTheme="majorBidi" w:cstheme="majorBidi"/>
                  <w:sz w:val="18"/>
                  <w:szCs w:val="18"/>
                </w:rPr>
                <w:t>)</w:t>
              </w:r>
              <w:r w:rsidRPr="00527400">
                <w:rPr>
                  <w:rFonts w:asciiTheme="majorBidi" w:hAnsiTheme="majorBidi" w:cstheme="majorBidi"/>
                  <w:sz w:val="18"/>
                  <w:szCs w:val="18"/>
                  <w:vertAlign w:val="superscript"/>
                </w:rPr>
                <w:t>2</w:t>
              </w:r>
              <w:r>
                <w:rPr>
                  <w:rFonts w:asciiTheme="majorBidi" w:hAnsiTheme="majorBidi" w:cstheme="majorBidi"/>
                  <w:sz w:val="18"/>
                  <w:szCs w:val="18"/>
                </w:rPr>
                <w:t xml:space="preserve"> </w:t>
              </w:r>
              <w:r w:rsidRPr="00527400">
                <w:rPr>
                  <w:rFonts w:asciiTheme="majorBidi" w:hAnsiTheme="majorBidi" w:cstheme="majorBidi"/>
                  <w:sz w:val="18"/>
                  <w:szCs w:val="18"/>
                </w:rPr>
                <w:t>dB(W/(m</w:t>
              </w:r>
              <w:r w:rsidRPr="00527400">
                <w:rPr>
                  <w:rFonts w:asciiTheme="majorBidi" w:hAnsiTheme="majorBidi" w:cstheme="majorBidi"/>
                  <w:sz w:val="18"/>
                  <w:szCs w:val="18"/>
                  <w:vertAlign w:val="superscript"/>
                </w:rPr>
                <w:t>2</w:t>
              </w:r>
              <w:r w:rsidRPr="00527400">
                <w:rPr>
                  <w:rFonts w:asciiTheme="majorBidi" w:hAnsiTheme="majorBidi" w:cstheme="majorBidi"/>
                  <w:sz w:val="18"/>
                  <w:szCs w:val="18"/>
                </w:rPr>
                <w:t> · MHz))</w:t>
              </w:r>
              <w:r>
                <w:rPr>
                  <w:rFonts w:asciiTheme="majorBidi" w:hAnsiTheme="majorBidi" w:cstheme="majorBidi"/>
                  <w:sz w:val="18"/>
                  <w:szCs w:val="18"/>
                </w:rPr>
                <w:t xml:space="preserve"> </w:t>
              </w:r>
              <w:r w:rsidRPr="00527400">
                <w:rPr>
                  <w:rFonts w:asciiTheme="majorBidi" w:hAnsiTheme="majorBidi" w:cstheme="majorBidi"/>
                  <w:sz w:val="18"/>
                  <w:szCs w:val="18"/>
                </w:rPr>
                <w:t>for</w:t>
              </w:r>
              <w:r>
                <w:rPr>
                  <w:rFonts w:asciiTheme="majorBidi" w:hAnsiTheme="majorBidi" w:cstheme="majorBidi"/>
                  <w:sz w:val="18"/>
                  <w:szCs w:val="18"/>
                </w:rPr>
                <w:t xml:space="preserve"> </w:t>
              </w:r>
              <w:r w:rsidRPr="005D50A0">
                <w:rPr>
                  <w:rFonts w:asciiTheme="majorBidi" w:hAnsiTheme="majorBidi" w:cstheme="majorBidi"/>
                  <w:sz w:val="18"/>
                  <w:szCs w:val="18"/>
                  <w:lang w:eastAsia="zh-CN"/>
                </w:rPr>
                <w:t>angles of arrival between</w:t>
              </w:r>
              <w:r w:rsidRPr="00B87328">
                <w:rPr>
                  <w:rFonts w:asciiTheme="majorBidi" w:hAnsiTheme="majorBidi" w:cstheme="majorBidi"/>
                  <w:sz w:val="18"/>
                  <w:szCs w:val="18"/>
                </w:rPr>
                <w:t> </w:t>
              </w:r>
              <w:r w:rsidRPr="00527400">
                <w:rPr>
                  <w:rFonts w:asciiTheme="majorBidi" w:hAnsiTheme="majorBidi" w:cstheme="majorBidi"/>
                  <w:sz w:val="18"/>
                  <w:szCs w:val="18"/>
                </w:rPr>
                <w:t> 0</w:t>
              </w:r>
              <w:r w:rsidRPr="00527400">
                <w:rPr>
                  <w:rFonts w:asciiTheme="majorBidi" w:hAnsiTheme="majorBidi" w:cstheme="majorBidi"/>
                  <w:sz w:val="18"/>
                  <w:szCs w:val="18"/>
                </w:rPr>
                <w:sym w:font="Symbol" w:char="F0B0"/>
              </w:r>
              <w:r>
                <w:rPr>
                  <w:rFonts w:asciiTheme="majorBidi" w:hAnsiTheme="majorBidi" w:cstheme="majorBidi"/>
                  <w:sz w:val="18"/>
                  <w:szCs w:val="18"/>
                </w:rPr>
                <w:t xml:space="preserve">and </w:t>
              </w:r>
              <w:r w:rsidRPr="00527400">
                <w:rPr>
                  <w:rFonts w:asciiTheme="majorBidi" w:hAnsiTheme="majorBidi" w:cstheme="majorBidi"/>
                  <w:sz w:val="18"/>
                  <w:szCs w:val="18"/>
                </w:rPr>
                <w:t>8.3</w:t>
              </w:r>
              <w:r w:rsidRPr="00527400">
                <w:rPr>
                  <w:rFonts w:asciiTheme="majorBidi" w:hAnsiTheme="majorBidi" w:cstheme="majorBidi"/>
                  <w:sz w:val="18"/>
                  <w:szCs w:val="18"/>
                </w:rPr>
                <w:sym w:font="Symbol" w:char="F0B0"/>
              </w:r>
              <w:r>
                <w:rPr>
                  <w:rFonts w:asciiTheme="majorBidi" w:hAnsiTheme="majorBidi" w:cstheme="majorBidi"/>
                  <w:sz w:val="18"/>
                  <w:szCs w:val="18"/>
                </w:rPr>
                <w:t xml:space="preserve"> and </w:t>
              </w:r>
              <w:r w:rsidRPr="00527400">
                <w:rPr>
                  <w:rFonts w:asciiTheme="majorBidi" w:hAnsiTheme="majorBidi" w:cstheme="majorBidi"/>
                  <w:sz w:val="18"/>
                  <w:szCs w:val="18"/>
                </w:rPr>
                <w:t>−121.8 + 0.08 (</w:t>
              </w:r>
              <w:r w:rsidRPr="00527400">
                <w:rPr>
                  <w:rFonts w:asciiTheme="majorBidi" w:hAnsiTheme="majorBidi" w:cstheme="majorBidi"/>
                  <w:sz w:val="18"/>
                  <w:szCs w:val="18"/>
                </w:rPr>
                <w:sym w:font="Symbol" w:char="F071"/>
              </w:r>
              <w:r w:rsidRPr="00527400">
                <w:rPr>
                  <w:rFonts w:asciiTheme="majorBidi" w:hAnsiTheme="majorBidi" w:cstheme="majorBidi"/>
                  <w:sz w:val="18"/>
                  <w:szCs w:val="18"/>
                </w:rPr>
                <w:t>)</w:t>
              </w:r>
              <w:r>
                <w:rPr>
                  <w:rFonts w:asciiTheme="majorBidi" w:hAnsiTheme="majorBidi" w:cstheme="majorBidi"/>
                  <w:sz w:val="18"/>
                  <w:szCs w:val="18"/>
                </w:rPr>
                <w:t xml:space="preserve"> </w:t>
              </w:r>
              <w:r w:rsidRPr="00527400">
                <w:rPr>
                  <w:rFonts w:asciiTheme="majorBidi" w:hAnsiTheme="majorBidi" w:cstheme="majorBidi"/>
                  <w:sz w:val="18"/>
                  <w:szCs w:val="18"/>
                </w:rPr>
                <w:lastRenderedPageBreak/>
                <w:t>dB(W/(m</w:t>
              </w:r>
              <w:r w:rsidRPr="00527400">
                <w:rPr>
                  <w:rFonts w:asciiTheme="majorBidi" w:hAnsiTheme="majorBidi" w:cstheme="majorBidi"/>
                  <w:sz w:val="18"/>
                  <w:szCs w:val="18"/>
                  <w:vertAlign w:val="superscript"/>
                </w:rPr>
                <w:t>2</w:t>
              </w:r>
              <w:r w:rsidRPr="00527400">
                <w:rPr>
                  <w:rFonts w:asciiTheme="majorBidi" w:hAnsiTheme="majorBidi" w:cstheme="majorBidi"/>
                  <w:sz w:val="18"/>
                  <w:szCs w:val="18"/>
                </w:rPr>
                <w:t> · MHz))</w:t>
              </w:r>
              <w:r>
                <w:rPr>
                  <w:rFonts w:asciiTheme="majorBidi" w:hAnsiTheme="majorBidi" w:cstheme="majorBidi"/>
                  <w:sz w:val="18"/>
                  <w:szCs w:val="18"/>
                </w:rPr>
                <w:t xml:space="preserve"> </w:t>
              </w:r>
              <w:r w:rsidRPr="00527400">
                <w:rPr>
                  <w:rFonts w:asciiTheme="majorBidi" w:hAnsiTheme="majorBidi" w:cstheme="majorBidi"/>
                  <w:sz w:val="18"/>
                  <w:szCs w:val="18"/>
                </w:rPr>
                <w:t>for</w:t>
              </w:r>
              <w:r>
                <w:rPr>
                  <w:rFonts w:asciiTheme="majorBidi" w:hAnsiTheme="majorBidi" w:cstheme="majorBidi"/>
                  <w:sz w:val="18"/>
                  <w:szCs w:val="18"/>
                </w:rPr>
                <w:t xml:space="preserve"> </w:t>
              </w:r>
              <w:r w:rsidRPr="005D50A0">
                <w:rPr>
                  <w:rFonts w:asciiTheme="majorBidi" w:hAnsiTheme="majorBidi" w:cstheme="majorBidi"/>
                  <w:sz w:val="18"/>
                  <w:szCs w:val="18"/>
                  <w:lang w:eastAsia="zh-CN"/>
                </w:rPr>
                <w:t>angles of arrival between</w:t>
              </w:r>
              <w:r>
                <w:rPr>
                  <w:rFonts w:asciiTheme="majorBidi" w:hAnsiTheme="majorBidi" w:cstheme="majorBidi"/>
                  <w:sz w:val="18"/>
                  <w:szCs w:val="18"/>
                </w:rPr>
                <w:t xml:space="preserve"> </w:t>
              </w:r>
              <w:r w:rsidRPr="00527400">
                <w:rPr>
                  <w:rFonts w:asciiTheme="majorBidi" w:hAnsiTheme="majorBidi" w:cstheme="majorBidi"/>
                  <w:sz w:val="18"/>
                  <w:szCs w:val="18"/>
                </w:rPr>
                <w:t>8.3</w:t>
              </w:r>
              <w:r w:rsidRPr="00527400">
                <w:rPr>
                  <w:rFonts w:asciiTheme="majorBidi" w:hAnsiTheme="majorBidi" w:cstheme="majorBidi"/>
                  <w:sz w:val="18"/>
                  <w:szCs w:val="18"/>
                </w:rPr>
                <w:sym w:font="Symbol" w:char="F0B0"/>
              </w:r>
              <w:r>
                <w:rPr>
                  <w:rFonts w:asciiTheme="majorBidi" w:hAnsiTheme="majorBidi" w:cstheme="majorBidi"/>
                  <w:sz w:val="18"/>
                  <w:szCs w:val="18"/>
                </w:rPr>
                <w:t xml:space="preserve"> </w:t>
              </w:r>
              <w:r w:rsidRPr="00527400">
                <w:rPr>
                  <w:rFonts w:asciiTheme="majorBidi" w:hAnsiTheme="majorBidi" w:cstheme="majorBidi"/>
                  <w:sz w:val="18"/>
                  <w:szCs w:val="18"/>
                </w:rPr>
                <w:t>&lt;</w:t>
              </w:r>
              <w:r>
                <w:rPr>
                  <w:rFonts w:asciiTheme="majorBidi" w:hAnsiTheme="majorBidi" w:cstheme="majorBidi"/>
                  <w:sz w:val="18"/>
                  <w:szCs w:val="18"/>
                </w:rPr>
                <w:t xml:space="preserve"> </w:t>
              </w:r>
              <w:r w:rsidRPr="00527400">
                <w:rPr>
                  <w:rFonts w:asciiTheme="majorBidi" w:hAnsiTheme="majorBidi" w:cstheme="majorBidi"/>
                  <w:sz w:val="18"/>
                  <w:szCs w:val="18"/>
                </w:rPr>
                <w:sym w:font="Symbol" w:char="F071"/>
              </w:r>
              <w:r>
                <w:rPr>
                  <w:rFonts w:asciiTheme="majorBidi" w:hAnsiTheme="majorBidi" w:cstheme="majorBidi"/>
                  <w:sz w:val="18"/>
                  <w:szCs w:val="18"/>
                </w:rPr>
                <w:t xml:space="preserve"> </w:t>
              </w:r>
              <w:r w:rsidRPr="00527400">
                <w:rPr>
                  <w:rFonts w:asciiTheme="majorBidi" w:hAnsiTheme="majorBidi" w:cstheme="majorBidi"/>
                  <w:sz w:val="18"/>
                  <w:szCs w:val="18"/>
                </w:rPr>
                <w:sym w:font="Symbol" w:char="F0A3"/>
              </w:r>
              <w:r>
                <w:rPr>
                  <w:rFonts w:asciiTheme="majorBidi" w:hAnsiTheme="majorBidi" w:cstheme="majorBidi"/>
                  <w:sz w:val="18"/>
                  <w:szCs w:val="18"/>
                </w:rPr>
                <w:t xml:space="preserve"> </w:t>
              </w:r>
              <w:r w:rsidRPr="00527400">
                <w:rPr>
                  <w:rFonts w:asciiTheme="majorBidi" w:hAnsiTheme="majorBidi" w:cstheme="majorBidi"/>
                  <w:sz w:val="18"/>
                  <w:szCs w:val="18"/>
                </w:rPr>
                <w:t>90</w:t>
              </w:r>
              <w:r w:rsidRPr="00527400">
                <w:rPr>
                  <w:rFonts w:asciiTheme="majorBidi" w:hAnsiTheme="majorBidi" w:cstheme="majorBidi"/>
                  <w:sz w:val="18"/>
                  <w:szCs w:val="18"/>
                </w:rPr>
                <w:sym w:font="Symbol" w:char="F0B0"/>
              </w:r>
              <w:r>
                <w:rPr>
                  <w:rFonts w:asciiTheme="majorBidi" w:hAnsiTheme="majorBidi" w:cstheme="majorBidi"/>
                  <w:sz w:val="18"/>
                  <w:szCs w:val="18"/>
                </w:rPr>
                <w:t xml:space="preserve"> from</w:t>
              </w:r>
              <w:r w:rsidRPr="005D50A0">
                <w:rPr>
                  <w:rFonts w:asciiTheme="majorBidi" w:hAnsiTheme="majorBidi" w:cstheme="majorBidi"/>
                  <w:sz w:val="18"/>
                  <w:szCs w:val="18"/>
                </w:rPr>
                <w:t xml:space="preserve"> HAPS as IMT base stations (HIBS) produced at the surface of the Earth in the territory of other administrations </w:t>
              </w:r>
              <w:r>
                <w:rPr>
                  <w:rFonts w:asciiTheme="majorBidi" w:hAnsiTheme="majorBidi" w:cstheme="majorBidi"/>
                  <w:sz w:val="18"/>
                  <w:szCs w:val="18"/>
                </w:rPr>
                <w:t>is</w:t>
              </w:r>
              <w:r w:rsidRPr="005D50A0">
                <w:rPr>
                  <w:rFonts w:asciiTheme="majorBidi" w:hAnsiTheme="majorBidi" w:cstheme="majorBidi"/>
                  <w:sz w:val="18"/>
                  <w:szCs w:val="18"/>
                </w:rPr>
                <w:t xml:space="preserve"> not exceed</w:t>
              </w:r>
              <w:r>
                <w:rPr>
                  <w:rFonts w:asciiTheme="majorBidi" w:hAnsiTheme="majorBidi" w:cstheme="majorBidi"/>
                  <w:sz w:val="18"/>
                  <w:szCs w:val="18"/>
                </w:rPr>
                <w:t>ed</w:t>
              </w:r>
              <w:r w:rsidRPr="005D50A0">
                <w:rPr>
                  <w:rFonts w:asciiTheme="majorBidi" w:hAnsiTheme="majorBidi" w:cstheme="majorBidi"/>
                  <w:sz w:val="18"/>
                  <w:szCs w:val="18"/>
                </w:rPr>
                <w:t xml:space="preserve">, unless explicit agreement of the affected administration is provided (see Resolution </w:t>
              </w:r>
              <w:r w:rsidRPr="005D50A0">
                <w:rPr>
                  <w:rFonts w:asciiTheme="majorBidi" w:hAnsiTheme="majorBidi" w:cstheme="majorBidi"/>
                  <w:b/>
                  <w:bCs/>
                  <w:sz w:val="18"/>
                  <w:szCs w:val="18"/>
                </w:rPr>
                <w:t>[</w:t>
              </w:r>
            </w:ins>
            <w:ins w:id="139" w:author="CEPT" w:date="2023-05-01T10:50:00Z">
              <w:r>
                <w:rPr>
                  <w:rFonts w:asciiTheme="majorBidi" w:hAnsiTheme="majorBidi" w:cstheme="majorBidi"/>
                  <w:b/>
                  <w:bCs/>
                  <w:sz w:val="18"/>
                  <w:szCs w:val="18"/>
                </w:rPr>
                <w:t>EUR-</w:t>
              </w:r>
              <w:r w:rsidRPr="005D50A0">
                <w:rPr>
                  <w:rFonts w:asciiTheme="majorBidi" w:hAnsiTheme="majorBidi" w:cstheme="majorBidi"/>
                  <w:b/>
                  <w:bCs/>
                  <w:sz w:val="18"/>
                  <w:szCs w:val="18"/>
                </w:rPr>
                <w:t>A14-HIBS</w:t>
              </w:r>
              <w:r>
                <w:rPr>
                  <w:rFonts w:asciiTheme="majorBidi" w:hAnsiTheme="majorBidi" w:cstheme="majorBidi"/>
                  <w:b/>
                  <w:bCs/>
                  <w:sz w:val="18"/>
                  <w:szCs w:val="18"/>
                </w:rPr>
                <w:t>-</w:t>
              </w:r>
              <w:r w:rsidRPr="005D50A0">
                <w:rPr>
                  <w:rFonts w:asciiTheme="majorBidi" w:hAnsiTheme="majorBidi" w:cstheme="majorBidi"/>
                  <w:b/>
                  <w:bCs/>
                  <w:sz w:val="18"/>
                  <w:szCs w:val="18"/>
                </w:rPr>
                <w:t>694-960</w:t>
              </w:r>
              <w:r>
                <w:rPr>
                  <w:rFonts w:asciiTheme="majorBidi" w:hAnsiTheme="majorBidi" w:cstheme="majorBidi"/>
                  <w:b/>
                  <w:bCs/>
                  <w:sz w:val="18"/>
                  <w:szCs w:val="18"/>
                </w:rPr>
                <w:t>-</w:t>
              </w:r>
              <w:r w:rsidRPr="005D50A0">
                <w:rPr>
                  <w:rFonts w:asciiTheme="majorBidi" w:hAnsiTheme="majorBidi" w:cstheme="majorBidi"/>
                  <w:b/>
                  <w:bCs/>
                  <w:sz w:val="18"/>
                  <w:szCs w:val="18"/>
                </w:rPr>
                <w:t>MHz</w:t>
              </w:r>
            </w:ins>
            <w:ins w:id="140" w:author="CEPT" w:date="2023-05-01T10:45:00Z">
              <w:r w:rsidRPr="005D50A0">
                <w:rPr>
                  <w:rFonts w:asciiTheme="majorBidi" w:hAnsiTheme="majorBidi" w:cstheme="majorBidi"/>
                  <w:b/>
                  <w:bCs/>
                  <w:sz w:val="18"/>
                  <w:szCs w:val="18"/>
                </w:rPr>
                <w:t>] (WRC</w:t>
              </w:r>
              <w:r w:rsidRPr="005D50A0">
                <w:rPr>
                  <w:rFonts w:asciiTheme="majorBidi" w:hAnsiTheme="majorBidi" w:cstheme="majorBidi"/>
                  <w:b/>
                  <w:bCs/>
                  <w:sz w:val="18"/>
                  <w:szCs w:val="18"/>
                </w:rPr>
                <w:noBreakHyphen/>
                <w:t>23)</w:t>
              </w:r>
              <w:r w:rsidRPr="005D50A0">
                <w:rPr>
                  <w:rFonts w:asciiTheme="majorBidi" w:hAnsiTheme="majorBidi" w:cstheme="majorBidi"/>
                  <w:sz w:val="18"/>
                  <w:szCs w:val="18"/>
                </w:rPr>
                <w:t xml:space="preserve">) </w:t>
              </w:r>
            </w:ins>
          </w:p>
        </w:tc>
        <w:tc>
          <w:tcPr>
            <w:tcW w:w="865" w:type="dxa"/>
            <w:gridSpan w:val="2"/>
            <w:tcBorders>
              <w:top w:val="nil"/>
              <w:left w:val="nil"/>
              <w:bottom w:val="single" w:sz="4" w:space="0" w:color="auto"/>
              <w:right w:val="single" w:sz="4" w:space="0" w:color="auto"/>
            </w:tcBorders>
            <w:vAlign w:val="center"/>
          </w:tcPr>
          <w:p w14:paraId="0D3609FB" w14:textId="49CF9792" w:rsidR="005222E9" w:rsidRDefault="005222E9" w:rsidP="005222E9">
            <w:pPr>
              <w:tabs>
                <w:tab w:val="left" w:pos="720"/>
              </w:tabs>
              <w:overflowPunct/>
              <w:autoSpaceDE/>
              <w:adjustRightInd/>
              <w:spacing w:before="30" w:after="30"/>
              <w:jc w:val="center"/>
              <w:rPr>
                <w:ins w:id="141" w:author="CEPT" w:date="2023-05-01T10:27:00Z"/>
                <w:rFonts w:asciiTheme="majorBidi" w:hAnsiTheme="majorBidi" w:cstheme="majorBidi"/>
                <w:b/>
                <w:bCs/>
                <w:sz w:val="18"/>
                <w:szCs w:val="18"/>
                <w:lang w:val="en-US" w:eastAsia="zh-CN"/>
              </w:rPr>
            </w:pPr>
            <w:ins w:id="142" w:author="CEPT" w:date="2023-05-01T10:45:00Z">
              <w:r w:rsidRPr="005D50A0">
                <w:rPr>
                  <w:rFonts w:asciiTheme="majorBidi" w:hAnsiTheme="majorBidi" w:cstheme="majorBidi"/>
                  <w:b/>
                  <w:bCs/>
                  <w:sz w:val="18"/>
                  <w:szCs w:val="18"/>
                  <w:lang w:eastAsia="zh-CN"/>
                </w:rPr>
                <w:lastRenderedPageBreak/>
                <w:t>X</w:t>
              </w:r>
            </w:ins>
          </w:p>
        </w:tc>
        <w:tc>
          <w:tcPr>
            <w:tcW w:w="864" w:type="dxa"/>
            <w:gridSpan w:val="2"/>
            <w:tcBorders>
              <w:top w:val="nil"/>
              <w:left w:val="nil"/>
              <w:bottom w:val="single" w:sz="4" w:space="0" w:color="auto"/>
              <w:right w:val="single" w:sz="4" w:space="0" w:color="auto"/>
            </w:tcBorders>
            <w:vAlign w:val="center"/>
          </w:tcPr>
          <w:p w14:paraId="6D2990A3" w14:textId="77777777" w:rsidR="005222E9" w:rsidRDefault="005222E9" w:rsidP="005222E9">
            <w:pPr>
              <w:rPr>
                <w:ins w:id="143" w:author="CEPT" w:date="2023-05-01T10:27:00Z"/>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tcPr>
          <w:p w14:paraId="6E9EAEBB" w14:textId="77777777" w:rsidR="005222E9" w:rsidRDefault="005222E9" w:rsidP="005222E9">
            <w:pPr>
              <w:tabs>
                <w:tab w:val="clear" w:pos="1134"/>
                <w:tab w:val="clear" w:pos="1871"/>
                <w:tab w:val="clear" w:pos="2268"/>
              </w:tabs>
              <w:overflowPunct/>
              <w:autoSpaceDE/>
              <w:autoSpaceDN/>
              <w:adjustRightInd/>
              <w:spacing w:before="0"/>
              <w:rPr>
                <w:ins w:id="144" w:author="CEPT" w:date="2023-05-01T10:27:00Z"/>
                <w:rFonts w:ascii="Times" w:hAnsi="Times" w:cs="Times"/>
                <w:sz w:val="20"/>
                <w:lang w:eastAsia="en-GB"/>
              </w:rPr>
            </w:pPr>
          </w:p>
        </w:tc>
        <w:tc>
          <w:tcPr>
            <w:tcW w:w="991" w:type="dxa"/>
            <w:tcBorders>
              <w:top w:val="nil"/>
              <w:left w:val="nil"/>
              <w:bottom w:val="single" w:sz="4" w:space="0" w:color="auto"/>
              <w:right w:val="double" w:sz="6" w:space="0" w:color="auto"/>
            </w:tcBorders>
            <w:vAlign w:val="center"/>
          </w:tcPr>
          <w:p w14:paraId="58A21CF7" w14:textId="77777777" w:rsidR="005222E9" w:rsidRDefault="005222E9" w:rsidP="005222E9">
            <w:pPr>
              <w:tabs>
                <w:tab w:val="clear" w:pos="1134"/>
                <w:tab w:val="clear" w:pos="1871"/>
                <w:tab w:val="clear" w:pos="2268"/>
              </w:tabs>
              <w:overflowPunct/>
              <w:autoSpaceDE/>
              <w:autoSpaceDN/>
              <w:adjustRightInd/>
              <w:spacing w:before="0"/>
              <w:rPr>
                <w:ins w:id="145" w:author="CEPT" w:date="2023-05-01T10:27:00Z"/>
                <w:rFonts w:ascii="Times" w:hAnsi="Times" w:cs="Times"/>
                <w:sz w:val="20"/>
                <w:lang w:eastAsia="en-GB"/>
              </w:rPr>
            </w:pPr>
          </w:p>
        </w:tc>
        <w:tc>
          <w:tcPr>
            <w:tcW w:w="720" w:type="dxa"/>
            <w:gridSpan w:val="2"/>
            <w:tcBorders>
              <w:top w:val="nil"/>
              <w:left w:val="nil"/>
              <w:bottom w:val="single" w:sz="4" w:space="0" w:color="auto"/>
              <w:right w:val="single" w:sz="12" w:space="0" w:color="auto"/>
            </w:tcBorders>
          </w:tcPr>
          <w:p w14:paraId="5E3E1242" w14:textId="3BF6955B" w:rsidR="005222E9" w:rsidRDefault="005222E9" w:rsidP="005222E9">
            <w:pPr>
              <w:tabs>
                <w:tab w:val="left" w:pos="720"/>
              </w:tabs>
              <w:overflowPunct/>
              <w:autoSpaceDE/>
              <w:adjustRightInd/>
              <w:spacing w:before="30" w:after="30"/>
              <w:ind w:left="-57" w:right="-57"/>
              <w:rPr>
                <w:ins w:id="146" w:author="CEPT" w:date="2023-05-01T10:27:00Z"/>
                <w:rFonts w:asciiTheme="majorBidi" w:hAnsiTheme="majorBidi" w:cstheme="majorBidi"/>
                <w:sz w:val="18"/>
                <w:szCs w:val="18"/>
                <w:lang w:val="en-US" w:eastAsia="zh-CN"/>
              </w:rPr>
            </w:pPr>
            <w:ins w:id="147" w:author="CEPT" w:date="2023-05-01T10:45:00Z">
              <w:r w:rsidRPr="00904A23">
                <w:rPr>
                  <w:rFonts w:asciiTheme="majorBidi" w:hAnsiTheme="majorBidi" w:cstheme="majorBidi"/>
                  <w:sz w:val="18"/>
                  <w:szCs w:val="18"/>
                  <w:lang w:eastAsia="ja-JP"/>
                </w:rPr>
                <w:t>1.14.a</w:t>
              </w:r>
              <w:r>
                <w:rPr>
                  <w:rFonts w:asciiTheme="majorBidi" w:hAnsiTheme="majorBidi" w:cstheme="majorBidi"/>
                  <w:sz w:val="18"/>
                  <w:szCs w:val="18"/>
                  <w:lang w:eastAsia="ja-JP"/>
                </w:rPr>
                <w:t>a</w:t>
              </w:r>
            </w:ins>
          </w:p>
        </w:tc>
      </w:tr>
      <w:tr w:rsidR="005222E9" w14:paraId="249E4AB5" w14:textId="77777777" w:rsidTr="003A72CF">
        <w:trPr>
          <w:jc w:val="center"/>
          <w:ins w:id="148" w:author="CEPT" w:date="2023-05-01T10:27:00Z"/>
        </w:trPr>
        <w:tc>
          <w:tcPr>
            <w:tcW w:w="836" w:type="dxa"/>
            <w:tcBorders>
              <w:top w:val="nil"/>
              <w:left w:val="single" w:sz="12" w:space="0" w:color="auto"/>
              <w:bottom w:val="single" w:sz="4" w:space="0" w:color="auto"/>
              <w:right w:val="double" w:sz="6" w:space="0" w:color="auto"/>
            </w:tcBorders>
          </w:tcPr>
          <w:p w14:paraId="0365FF1D" w14:textId="77777777" w:rsidR="005222E9" w:rsidRDefault="005222E9" w:rsidP="005222E9">
            <w:pPr>
              <w:tabs>
                <w:tab w:val="left" w:pos="720"/>
              </w:tabs>
              <w:overflowPunct/>
              <w:autoSpaceDE/>
              <w:adjustRightInd/>
              <w:spacing w:before="30" w:after="30"/>
              <w:ind w:left="-57" w:right="-57"/>
              <w:rPr>
                <w:ins w:id="149" w:author="CEPT" w:date="2023-05-01T10:46:00Z"/>
                <w:rFonts w:asciiTheme="majorBidi" w:hAnsiTheme="majorBidi" w:cstheme="majorBidi"/>
                <w:sz w:val="18"/>
                <w:szCs w:val="18"/>
                <w:lang w:eastAsia="ja-JP"/>
              </w:rPr>
            </w:pPr>
            <w:ins w:id="150" w:author="CEPT" w:date="2023-05-01T10:46:00Z">
              <w:r w:rsidRPr="00904A23">
                <w:rPr>
                  <w:rFonts w:asciiTheme="majorBidi" w:hAnsiTheme="majorBidi" w:cstheme="majorBidi"/>
                  <w:sz w:val="18"/>
                  <w:szCs w:val="18"/>
                  <w:lang w:eastAsia="ja-JP"/>
                </w:rPr>
                <w:t>1.14.a</w:t>
              </w:r>
              <w:r>
                <w:rPr>
                  <w:rFonts w:asciiTheme="majorBidi" w:hAnsiTheme="majorBidi" w:cstheme="majorBidi"/>
                  <w:sz w:val="18"/>
                  <w:szCs w:val="18"/>
                  <w:lang w:eastAsia="ja-JP"/>
                </w:rPr>
                <w:t>b</w:t>
              </w:r>
            </w:ins>
          </w:p>
          <w:p w14:paraId="14571239" w14:textId="77777777" w:rsidR="005222E9" w:rsidRDefault="005222E9" w:rsidP="005222E9">
            <w:pPr>
              <w:tabs>
                <w:tab w:val="left" w:pos="720"/>
              </w:tabs>
              <w:overflowPunct/>
              <w:autoSpaceDE/>
              <w:adjustRightInd/>
              <w:spacing w:before="30" w:after="30"/>
              <w:ind w:left="-57" w:right="-57"/>
              <w:rPr>
                <w:ins w:id="151" w:author="CEPT" w:date="2023-05-01T10:27:00Z"/>
                <w:rFonts w:asciiTheme="majorBidi" w:hAnsiTheme="majorBidi" w:cstheme="majorBidi"/>
                <w:sz w:val="18"/>
                <w:szCs w:val="18"/>
                <w:lang w:val="en-US" w:eastAsia="zh-CN"/>
              </w:rPr>
            </w:pPr>
          </w:p>
        </w:tc>
        <w:tc>
          <w:tcPr>
            <w:tcW w:w="4111" w:type="dxa"/>
            <w:tcBorders>
              <w:top w:val="nil"/>
              <w:left w:val="nil"/>
              <w:bottom w:val="single" w:sz="4" w:space="0" w:color="auto"/>
              <w:right w:val="double" w:sz="6" w:space="0" w:color="auto"/>
            </w:tcBorders>
          </w:tcPr>
          <w:p w14:paraId="6B62CB07" w14:textId="152A3D86" w:rsidR="005222E9" w:rsidRDefault="005222E9" w:rsidP="005222E9">
            <w:pPr>
              <w:spacing w:before="30" w:after="30"/>
              <w:ind w:left="113"/>
              <w:rPr>
                <w:ins w:id="152" w:author="CEPT" w:date="2023-05-01T10:27:00Z"/>
                <w:rFonts w:asciiTheme="majorBidi" w:hAnsiTheme="majorBidi" w:cstheme="majorBidi"/>
                <w:sz w:val="18"/>
                <w:szCs w:val="18"/>
                <w:lang w:val="en-US"/>
              </w:rPr>
            </w:pPr>
            <w:ins w:id="153" w:author="CEPT" w:date="2023-05-01T10:46:00Z">
              <w:r w:rsidRPr="005D50A0">
                <w:rPr>
                  <w:rFonts w:asciiTheme="majorBidi" w:hAnsiTheme="majorBidi" w:cstheme="majorBidi"/>
                  <w:sz w:val="18"/>
                  <w:szCs w:val="18"/>
                </w:rPr>
                <w:t xml:space="preserve">a commitment that, for the purpose of protecting </w:t>
              </w:r>
              <w:r w:rsidRPr="0019372C">
                <w:rPr>
                  <w:rFonts w:asciiTheme="majorBidi" w:hAnsiTheme="majorBidi" w:cstheme="majorBidi"/>
                  <w:sz w:val="18"/>
                  <w:szCs w:val="18"/>
                </w:rPr>
                <w:t>radio astronomy stations in the frequency band 1</w:t>
              </w:r>
              <w:r>
                <w:rPr>
                  <w:rFonts w:asciiTheme="majorBidi" w:hAnsiTheme="majorBidi" w:cstheme="majorBidi"/>
                  <w:sz w:val="18"/>
                  <w:szCs w:val="18"/>
                </w:rPr>
                <w:t> </w:t>
              </w:r>
              <w:r w:rsidRPr="0019372C">
                <w:rPr>
                  <w:rFonts w:asciiTheme="majorBidi" w:hAnsiTheme="majorBidi" w:cstheme="majorBidi"/>
                  <w:sz w:val="18"/>
                  <w:szCs w:val="18"/>
                </w:rPr>
                <w:t>610.6</w:t>
              </w:r>
              <w:r>
                <w:rPr>
                  <w:rFonts w:asciiTheme="majorBidi" w:hAnsiTheme="majorBidi" w:cstheme="majorBidi"/>
                  <w:sz w:val="18"/>
                  <w:szCs w:val="18"/>
                </w:rPr>
                <w:noBreakHyphen/>
              </w:r>
              <w:r w:rsidRPr="0019372C">
                <w:rPr>
                  <w:rFonts w:asciiTheme="majorBidi" w:hAnsiTheme="majorBidi" w:cstheme="majorBidi"/>
                  <w:sz w:val="18"/>
                  <w:szCs w:val="18"/>
                </w:rPr>
                <w:t>1</w:t>
              </w:r>
              <w:r>
                <w:rPr>
                  <w:rFonts w:asciiTheme="majorBidi" w:hAnsiTheme="majorBidi" w:cstheme="majorBidi"/>
                  <w:sz w:val="18"/>
                  <w:szCs w:val="18"/>
                </w:rPr>
                <w:t> </w:t>
              </w:r>
              <w:r w:rsidRPr="0019372C">
                <w:rPr>
                  <w:rFonts w:asciiTheme="majorBidi" w:hAnsiTheme="majorBidi" w:cstheme="majorBidi"/>
                  <w:sz w:val="18"/>
                  <w:szCs w:val="18"/>
                </w:rPr>
                <w:t>613.8 MHz</w:t>
              </w:r>
              <w:r>
                <w:rPr>
                  <w:rFonts w:asciiTheme="majorBidi" w:hAnsiTheme="majorBidi" w:cstheme="majorBidi"/>
                  <w:sz w:val="18"/>
                  <w:szCs w:val="18"/>
                </w:rPr>
                <w:t xml:space="preserve"> </w:t>
              </w:r>
              <w:r w:rsidRPr="005D50A0">
                <w:rPr>
                  <w:rFonts w:asciiTheme="majorBidi" w:hAnsiTheme="majorBidi" w:cstheme="majorBidi"/>
                  <w:sz w:val="18"/>
                  <w:szCs w:val="18"/>
                </w:rPr>
                <w:t xml:space="preserve">in the territory of other administrations in the frequency band </w:t>
              </w:r>
              <w:r w:rsidRPr="0019372C">
                <w:rPr>
                  <w:rFonts w:asciiTheme="majorBidi" w:hAnsiTheme="majorBidi" w:cstheme="majorBidi"/>
                  <w:sz w:val="18"/>
                  <w:szCs w:val="18"/>
                </w:rPr>
                <w:t>805.3-806.9 MHz</w:t>
              </w:r>
              <w:r w:rsidRPr="005D50A0">
                <w:rPr>
                  <w:rFonts w:asciiTheme="majorBidi" w:hAnsiTheme="majorBidi" w:cstheme="majorBidi"/>
                  <w:sz w:val="18"/>
                  <w:szCs w:val="18"/>
                </w:rPr>
                <w:t xml:space="preserve">, the pfd level of </w:t>
              </w:r>
              <w:r w:rsidRPr="0019372C">
                <w:rPr>
                  <w:rFonts w:asciiTheme="majorBidi" w:hAnsiTheme="majorBidi" w:cstheme="majorBidi"/>
                  <w:sz w:val="18"/>
                  <w:szCs w:val="18"/>
                </w:rPr>
                <w:t>−194 dB(W/(m</w:t>
              </w:r>
              <w:r w:rsidRPr="00527400">
                <w:rPr>
                  <w:rFonts w:asciiTheme="majorBidi" w:hAnsiTheme="majorBidi" w:cstheme="majorBidi"/>
                  <w:sz w:val="18"/>
                  <w:szCs w:val="18"/>
                  <w:vertAlign w:val="superscript"/>
                </w:rPr>
                <w:t>2</w:t>
              </w:r>
              <w:r w:rsidRPr="0019372C">
                <w:rPr>
                  <w:rFonts w:asciiTheme="majorBidi" w:hAnsiTheme="majorBidi" w:cstheme="majorBidi"/>
                  <w:sz w:val="18"/>
                  <w:szCs w:val="18"/>
                </w:rPr>
                <w:t xml:space="preserve"> · 20 kHz))</w:t>
              </w:r>
              <w:r>
                <w:rPr>
                  <w:rFonts w:asciiTheme="majorBidi" w:hAnsiTheme="majorBidi" w:cstheme="majorBidi"/>
                  <w:sz w:val="18"/>
                  <w:szCs w:val="18"/>
                </w:rPr>
                <w:t xml:space="preserve"> from</w:t>
              </w:r>
              <w:r w:rsidRPr="005D50A0">
                <w:rPr>
                  <w:rFonts w:asciiTheme="majorBidi" w:hAnsiTheme="majorBidi" w:cstheme="majorBidi"/>
                  <w:sz w:val="18"/>
                  <w:szCs w:val="18"/>
                </w:rPr>
                <w:t xml:space="preserve"> HAPS as IMT base stations (HIBS) produced at the surface of the Earth in the territory of other administrations </w:t>
              </w:r>
              <w:r>
                <w:rPr>
                  <w:rFonts w:asciiTheme="majorBidi" w:hAnsiTheme="majorBidi" w:cstheme="majorBidi"/>
                  <w:sz w:val="18"/>
                  <w:szCs w:val="18"/>
                </w:rPr>
                <w:t>is</w:t>
              </w:r>
              <w:r w:rsidRPr="005D50A0">
                <w:rPr>
                  <w:rFonts w:asciiTheme="majorBidi" w:hAnsiTheme="majorBidi" w:cstheme="majorBidi"/>
                  <w:sz w:val="18"/>
                  <w:szCs w:val="18"/>
                </w:rPr>
                <w:t xml:space="preserve"> not exceed</w:t>
              </w:r>
              <w:r>
                <w:rPr>
                  <w:rFonts w:asciiTheme="majorBidi" w:hAnsiTheme="majorBidi" w:cstheme="majorBidi"/>
                  <w:sz w:val="18"/>
                  <w:szCs w:val="18"/>
                </w:rPr>
                <w:t>ed</w:t>
              </w:r>
              <w:r w:rsidRPr="005D50A0">
                <w:rPr>
                  <w:rFonts w:asciiTheme="majorBidi" w:hAnsiTheme="majorBidi" w:cstheme="majorBidi"/>
                  <w:sz w:val="18"/>
                  <w:szCs w:val="18"/>
                </w:rPr>
                <w:t xml:space="preserve">, unless explicit agreement of the affected administration is provided (see Resolution </w:t>
              </w:r>
              <w:r w:rsidRPr="005D50A0">
                <w:rPr>
                  <w:rFonts w:asciiTheme="majorBidi" w:hAnsiTheme="majorBidi" w:cstheme="majorBidi"/>
                  <w:b/>
                  <w:bCs/>
                  <w:sz w:val="18"/>
                  <w:szCs w:val="18"/>
                </w:rPr>
                <w:t>[</w:t>
              </w:r>
            </w:ins>
            <w:ins w:id="154" w:author="CEPT" w:date="2023-05-01T10:51:00Z">
              <w:r>
                <w:rPr>
                  <w:rFonts w:asciiTheme="majorBidi" w:hAnsiTheme="majorBidi" w:cstheme="majorBidi"/>
                  <w:b/>
                  <w:bCs/>
                  <w:sz w:val="18"/>
                  <w:szCs w:val="18"/>
                </w:rPr>
                <w:t>EUR-</w:t>
              </w:r>
              <w:r w:rsidRPr="005D50A0">
                <w:rPr>
                  <w:rFonts w:asciiTheme="majorBidi" w:hAnsiTheme="majorBidi" w:cstheme="majorBidi"/>
                  <w:b/>
                  <w:bCs/>
                  <w:sz w:val="18"/>
                  <w:szCs w:val="18"/>
                </w:rPr>
                <w:t>A14-HIBS</w:t>
              </w:r>
              <w:r>
                <w:rPr>
                  <w:rFonts w:asciiTheme="majorBidi" w:hAnsiTheme="majorBidi" w:cstheme="majorBidi"/>
                  <w:b/>
                  <w:bCs/>
                  <w:sz w:val="18"/>
                  <w:szCs w:val="18"/>
                </w:rPr>
                <w:t>-</w:t>
              </w:r>
              <w:r w:rsidRPr="005D50A0">
                <w:rPr>
                  <w:rFonts w:asciiTheme="majorBidi" w:hAnsiTheme="majorBidi" w:cstheme="majorBidi"/>
                  <w:b/>
                  <w:bCs/>
                  <w:sz w:val="18"/>
                  <w:szCs w:val="18"/>
                </w:rPr>
                <w:t>694-960</w:t>
              </w:r>
              <w:r>
                <w:rPr>
                  <w:rFonts w:asciiTheme="majorBidi" w:hAnsiTheme="majorBidi" w:cstheme="majorBidi"/>
                  <w:b/>
                  <w:bCs/>
                  <w:sz w:val="18"/>
                  <w:szCs w:val="18"/>
                </w:rPr>
                <w:t>-</w:t>
              </w:r>
              <w:r w:rsidRPr="005D50A0">
                <w:rPr>
                  <w:rFonts w:asciiTheme="majorBidi" w:hAnsiTheme="majorBidi" w:cstheme="majorBidi"/>
                  <w:b/>
                  <w:bCs/>
                  <w:sz w:val="18"/>
                  <w:szCs w:val="18"/>
                </w:rPr>
                <w:t>MHz</w:t>
              </w:r>
            </w:ins>
            <w:ins w:id="155" w:author="CEPT" w:date="2023-05-01T10:46:00Z">
              <w:r w:rsidRPr="005D50A0">
                <w:rPr>
                  <w:rFonts w:asciiTheme="majorBidi" w:hAnsiTheme="majorBidi" w:cstheme="majorBidi"/>
                  <w:b/>
                  <w:bCs/>
                  <w:sz w:val="18"/>
                  <w:szCs w:val="18"/>
                </w:rPr>
                <w:t>] (WRC</w:t>
              </w:r>
              <w:r w:rsidRPr="005D50A0">
                <w:rPr>
                  <w:rFonts w:asciiTheme="majorBidi" w:hAnsiTheme="majorBidi" w:cstheme="majorBidi"/>
                  <w:b/>
                  <w:bCs/>
                  <w:sz w:val="18"/>
                  <w:szCs w:val="18"/>
                </w:rPr>
                <w:noBreakHyphen/>
                <w:t>23)</w:t>
              </w:r>
              <w:r w:rsidRPr="005D50A0">
                <w:rPr>
                  <w:rFonts w:asciiTheme="majorBidi" w:hAnsiTheme="majorBidi" w:cstheme="majorBidi"/>
                  <w:sz w:val="18"/>
                  <w:szCs w:val="18"/>
                </w:rPr>
                <w:t xml:space="preserve">) </w:t>
              </w:r>
            </w:ins>
          </w:p>
        </w:tc>
        <w:tc>
          <w:tcPr>
            <w:tcW w:w="865" w:type="dxa"/>
            <w:gridSpan w:val="2"/>
            <w:tcBorders>
              <w:top w:val="nil"/>
              <w:left w:val="nil"/>
              <w:bottom w:val="single" w:sz="4" w:space="0" w:color="auto"/>
              <w:right w:val="single" w:sz="4" w:space="0" w:color="auto"/>
            </w:tcBorders>
            <w:vAlign w:val="center"/>
          </w:tcPr>
          <w:p w14:paraId="4813BFD5" w14:textId="30A6E00A" w:rsidR="005222E9" w:rsidRDefault="005222E9" w:rsidP="005222E9">
            <w:pPr>
              <w:tabs>
                <w:tab w:val="left" w:pos="720"/>
              </w:tabs>
              <w:overflowPunct/>
              <w:autoSpaceDE/>
              <w:adjustRightInd/>
              <w:spacing w:before="30" w:after="30"/>
              <w:jc w:val="center"/>
              <w:rPr>
                <w:ins w:id="156" w:author="CEPT" w:date="2023-05-01T10:27:00Z"/>
                <w:rFonts w:asciiTheme="majorBidi" w:hAnsiTheme="majorBidi" w:cstheme="majorBidi"/>
                <w:b/>
                <w:bCs/>
                <w:sz w:val="18"/>
                <w:szCs w:val="18"/>
                <w:lang w:val="en-US" w:eastAsia="zh-CN"/>
              </w:rPr>
            </w:pPr>
            <w:ins w:id="157" w:author="CEPT" w:date="2023-05-01T10:46:00Z">
              <w:r w:rsidRPr="005D50A0">
                <w:rPr>
                  <w:rFonts w:asciiTheme="majorBidi" w:hAnsiTheme="majorBidi" w:cstheme="majorBidi"/>
                  <w:b/>
                  <w:bCs/>
                  <w:sz w:val="18"/>
                  <w:szCs w:val="18"/>
                  <w:lang w:eastAsia="zh-CN"/>
                </w:rPr>
                <w:t>X</w:t>
              </w:r>
            </w:ins>
          </w:p>
        </w:tc>
        <w:tc>
          <w:tcPr>
            <w:tcW w:w="864" w:type="dxa"/>
            <w:gridSpan w:val="2"/>
            <w:tcBorders>
              <w:top w:val="nil"/>
              <w:left w:val="nil"/>
              <w:bottom w:val="single" w:sz="4" w:space="0" w:color="auto"/>
              <w:right w:val="single" w:sz="4" w:space="0" w:color="auto"/>
            </w:tcBorders>
            <w:vAlign w:val="center"/>
          </w:tcPr>
          <w:p w14:paraId="38B3249F" w14:textId="77777777" w:rsidR="005222E9" w:rsidRDefault="005222E9" w:rsidP="005222E9">
            <w:pPr>
              <w:rPr>
                <w:ins w:id="158" w:author="CEPT" w:date="2023-05-01T10:27:00Z"/>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tcPr>
          <w:p w14:paraId="4B90C439" w14:textId="77777777" w:rsidR="005222E9" w:rsidRDefault="005222E9" w:rsidP="005222E9">
            <w:pPr>
              <w:tabs>
                <w:tab w:val="clear" w:pos="1134"/>
                <w:tab w:val="clear" w:pos="1871"/>
                <w:tab w:val="clear" w:pos="2268"/>
              </w:tabs>
              <w:overflowPunct/>
              <w:autoSpaceDE/>
              <w:autoSpaceDN/>
              <w:adjustRightInd/>
              <w:spacing w:before="0"/>
              <w:rPr>
                <w:ins w:id="159" w:author="CEPT" w:date="2023-05-01T10:27:00Z"/>
                <w:rFonts w:ascii="Times" w:hAnsi="Times" w:cs="Times"/>
                <w:sz w:val="20"/>
                <w:lang w:eastAsia="en-GB"/>
              </w:rPr>
            </w:pPr>
          </w:p>
        </w:tc>
        <w:tc>
          <w:tcPr>
            <w:tcW w:w="991" w:type="dxa"/>
            <w:tcBorders>
              <w:top w:val="nil"/>
              <w:left w:val="nil"/>
              <w:bottom w:val="single" w:sz="4" w:space="0" w:color="auto"/>
              <w:right w:val="double" w:sz="6" w:space="0" w:color="auto"/>
            </w:tcBorders>
            <w:vAlign w:val="center"/>
          </w:tcPr>
          <w:p w14:paraId="0BC49E18" w14:textId="77777777" w:rsidR="005222E9" w:rsidRDefault="005222E9" w:rsidP="005222E9">
            <w:pPr>
              <w:tabs>
                <w:tab w:val="clear" w:pos="1134"/>
                <w:tab w:val="clear" w:pos="1871"/>
                <w:tab w:val="clear" w:pos="2268"/>
              </w:tabs>
              <w:overflowPunct/>
              <w:autoSpaceDE/>
              <w:autoSpaceDN/>
              <w:adjustRightInd/>
              <w:spacing w:before="0"/>
              <w:rPr>
                <w:ins w:id="160" w:author="CEPT" w:date="2023-05-01T10:27:00Z"/>
                <w:rFonts w:ascii="Times" w:hAnsi="Times" w:cs="Times"/>
                <w:sz w:val="20"/>
                <w:lang w:eastAsia="en-GB"/>
              </w:rPr>
            </w:pPr>
          </w:p>
        </w:tc>
        <w:tc>
          <w:tcPr>
            <w:tcW w:w="720" w:type="dxa"/>
            <w:gridSpan w:val="2"/>
            <w:tcBorders>
              <w:top w:val="nil"/>
              <w:left w:val="nil"/>
              <w:bottom w:val="single" w:sz="4" w:space="0" w:color="auto"/>
              <w:right w:val="single" w:sz="12" w:space="0" w:color="auto"/>
            </w:tcBorders>
          </w:tcPr>
          <w:p w14:paraId="10F1BAF7" w14:textId="0CEDB461" w:rsidR="005222E9" w:rsidRDefault="005222E9" w:rsidP="005222E9">
            <w:pPr>
              <w:tabs>
                <w:tab w:val="left" w:pos="720"/>
              </w:tabs>
              <w:overflowPunct/>
              <w:autoSpaceDE/>
              <w:adjustRightInd/>
              <w:spacing w:before="30" w:after="30"/>
              <w:ind w:left="-57" w:right="-57"/>
              <w:rPr>
                <w:ins w:id="161" w:author="CEPT" w:date="2023-05-01T10:27:00Z"/>
                <w:rFonts w:asciiTheme="majorBidi" w:hAnsiTheme="majorBidi" w:cstheme="majorBidi"/>
                <w:sz w:val="18"/>
                <w:szCs w:val="18"/>
                <w:lang w:val="en-US" w:eastAsia="zh-CN"/>
              </w:rPr>
            </w:pPr>
            <w:ins w:id="162" w:author="CEPT" w:date="2023-05-01T10:46:00Z">
              <w:r w:rsidRPr="00904A23">
                <w:rPr>
                  <w:rFonts w:asciiTheme="majorBidi" w:hAnsiTheme="majorBidi" w:cstheme="majorBidi"/>
                  <w:sz w:val="18"/>
                  <w:szCs w:val="18"/>
                  <w:lang w:eastAsia="ja-JP"/>
                </w:rPr>
                <w:t>1.14.a</w:t>
              </w:r>
              <w:r>
                <w:rPr>
                  <w:rFonts w:asciiTheme="majorBidi" w:hAnsiTheme="majorBidi" w:cstheme="majorBidi"/>
                  <w:sz w:val="18"/>
                  <w:szCs w:val="18"/>
                  <w:lang w:eastAsia="ja-JP"/>
                </w:rPr>
                <w:t>b</w:t>
              </w:r>
            </w:ins>
          </w:p>
        </w:tc>
      </w:tr>
      <w:tr w:rsidR="005222E9" w14:paraId="438F36BD" w14:textId="77777777" w:rsidTr="003A72CF">
        <w:trPr>
          <w:jc w:val="center"/>
        </w:trPr>
        <w:tc>
          <w:tcPr>
            <w:tcW w:w="836" w:type="dxa"/>
            <w:tcBorders>
              <w:top w:val="nil"/>
              <w:left w:val="single" w:sz="12" w:space="0" w:color="auto"/>
              <w:bottom w:val="single" w:sz="4" w:space="0" w:color="auto"/>
              <w:right w:val="double" w:sz="6" w:space="0" w:color="auto"/>
            </w:tcBorders>
            <w:hideMark/>
          </w:tcPr>
          <w:p w14:paraId="5E99119D" w14:textId="77777777" w:rsidR="005222E9" w:rsidRDefault="005222E9" w:rsidP="005222E9">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1.</w:t>
            </w:r>
            <w:proofErr w:type="gramStart"/>
            <w:r>
              <w:rPr>
                <w:rFonts w:asciiTheme="majorBidi" w:hAnsiTheme="majorBidi" w:cstheme="majorBidi"/>
                <w:sz w:val="18"/>
                <w:szCs w:val="18"/>
                <w:lang w:val="en-US" w:eastAsia="zh-CN"/>
              </w:rPr>
              <w:t>14.b</w:t>
            </w:r>
            <w:proofErr w:type="gramEnd"/>
          </w:p>
        </w:tc>
        <w:tc>
          <w:tcPr>
            <w:tcW w:w="4111" w:type="dxa"/>
            <w:tcBorders>
              <w:top w:val="nil"/>
              <w:left w:val="nil"/>
              <w:bottom w:val="single" w:sz="4" w:space="0" w:color="auto"/>
              <w:right w:val="double" w:sz="6" w:space="0" w:color="auto"/>
            </w:tcBorders>
            <w:hideMark/>
          </w:tcPr>
          <w:p w14:paraId="31459764" w14:textId="589EE90C" w:rsidR="005222E9" w:rsidRDefault="005222E9" w:rsidP="005222E9">
            <w:pPr>
              <w:spacing w:before="30" w:after="30"/>
              <w:ind w:left="113"/>
              <w:rPr>
                <w:rFonts w:asciiTheme="majorBidi" w:hAnsiTheme="majorBidi" w:cstheme="majorBidi"/>
                <w:sz w:val="18"/>
                <w:szCs w:val="18"/>
                <w:lang w:val="en-US"/>
              </w:rPr>
            </w:pPr>
            <w:r>
              <w:rPr>
                <w:rFonts w:asciiTheme="majorBidi" w:hAnsiTheme="majorBidi" w:cstheme="majorBidi"/>
                <w:sz w:val="18"/>
                <w:szCs w:val="18"/>
                <w:lang w:val="en-US"/>
              </w:rPr>
              <w:t>a commitment that the HAPS does not exceed an out-of-band pfd of −165 </w:t>
            </w:r>
            <w:proofErr w:type="gramStart"/>
            <w:r>
              <w:rPr>
                <w:rFonts w:asciiTheme="majorBidi" w:hAnsiTheme="majorBidi" w:cstheme="majorBidi"/>
                <w:sz w:val="18"/>
                <w:szCs w:val="18"/>
                <w:lang w:val="en-US"/>
              </w:rPr>
              <w:t>dB(</w:t>
            </w:r>
            <w:proofErr w:type="gramEnd"/>
            <w:r>
              <w:rPr>
                <w:rFonts w:asciiTheme="majorBidi" w:hAnsiTheme="majorBidi" w:cstheme="majorBidi"/>
                <w:sz w:val="18"/>
                <w:szCs w:val="18"/>
                <w:lang w:val="en-US"/>
              </w:rPr>
              <w:t>W/(m</w:t>
            </w:r>
            <w:r>
              <w:rPr>
                <w:rFonts w:asciiTheme="majorBidi" w:hAnsiTheme="majorBidi" w:cstheme="majorBidi"/>
                <w:sz w:val="18"/>
                <w:szCs w:val="18"/>
                <w:vertAlign w:val="superscript"/>
                <w:lang w:val="en-US"/>
              </w:rPr>
              <w:t>2</w:t>
            </w:r>
            <w:r>
              <w:rPr>
                <w:rFonts w:asciiTheme="majorBidi" w:hAnsiTheme="majorBidi" w:cstheme="majorBidi"/>
                <w:sz w:val="18"/>
                <w:szCs w:val="18"/>
                <w:lang w:val="en-US"/>
              </w:rPr>
              <w:t> · 4 kHz)) at the Earth’s surface</w:t>
            </w:r>
            <w:ins w:id="163" w:author="CEPT" w:date="2023-05-01T10:47:00Z">
              <w:r>
                <w:rPr>
                  <w:rFonts w:asciiTheme="majorBidi" w:hAnsiTheme="majorBidi" w:cstheme="majorBidi"/>
                  <w:sz w:val="18"/>
                  <w:szCs w:val="18"/>
                  <w:lang w:val="en-US"/>
                </w:rPr>
                <w:t xml:space="preserve"> in the territory of other administrations</w:t>
              </w:r>
            </w:ins>
            <w:r>
              <w:rPr>
                <w:rFonts w:asciiTheme="majorBidi" w:hAnsiTheme="majorBidi" w:cstheme="majorBidi"/>
                <w:sz w:val="18"/>
                <w:szCs w:val="18"/>
                <w:lang w:val="en-US"/>
              </w:rPr>
              <w:t xml:space="preserve"> in the bands 2 160-2 200 MHz in Region 2 and 2 170</w:t>
            </w:r>
            <w:r>
              <w:rPr>
                <w:rFonts w:asciiTheme="majorBidi" w:hAnsiTheme="majorBidi" w:cstheme="majorBidi"/>
                <w:sz w:val="18"/>
                <w:szCs w:val="18"/>
                <w:lang w:val="en-US"/>
              </w:rPr>
              <w:noBreakHyphen/>
              <w:t xml:space="preserve">2 200 MHz in Regions 1 and 3 (see Resolution </w:t>
            </w:r>
            <w:r>
              <w:rPr>
                <w:rFonts w:asciiTheme="majorBidi" w:hAnsiTheme="majorBidi" w:cstheme="majorBidi"/>
                <w:b/>
                <w:bCs/>
                <w:sz w:val="18"/>
                <w:szCs w:val="18"/>
                <w:lang w:val="en-US"/>
              </w:rPr>
              <w:t>221</w:t>
            </w:r>
            <w:r>
              <w:rPr>
                <w:rFonts w:asciiTheme="majorBidi" w:hAnsiTheme="majorBidi" w:cstheme="majorBidi"/>
                <w:sz w:val="18"/>
                <w:szCs w:val="18"/>
                <w:lang w:val="en-US"/>
              </w:rPr>
              <w:t xml:space="preserve"> </w:t>
            </w:r>
            <w:r>
              <w:rPr>
                <w:rFonts w:asciiTheme="majorBidi" w:hAnsiTheme="majorBidi" w:cstheme="majorBidi"/>
                <w:b/>
                <w:bCs/>
                <w:sz w:val="18"/>
                <w:szCs w:val="18"/>
                <w:lang w:val="en-US"/>
              </w:rPr>
              <w:t>(Rev.WRC</w:t>
            </w:r>
            <w:r>
              <w:rPr>
                <w:rFonts w:asciiTheme="majorBidi" w:hAnsiTheme="majorBidi" w:cstheme="majorBidi"/>
                <w:b/>
                <w:bCs/>
                <w:sz w:val="18"/>
                <w:szCs w:val="18"/>
                <w:lang w:val="en-US"/>
              </w:rPr>
              <w:noBreakHyphen/>
            </w:r>
            <w:del w:id="164" w:author="CEPT" w:date="2023-05-01T10:47:00Z">
              <w:r w:rsidDel="005222E9">
                <w:rPr>
                  <w:rFonts w:asciiTheme="majorBidi" w:hAnsiTheme="majorBidi" w:cstheme="majorBidi"/>
                  <w:b/>
                  <w:bCs/>
                  <w:sz w:val="18"/>
                  <w:szCs w:val="18"/>
                  <w:lang w:val="en-US"/>
                </w:rPr>
                <w:delText>07</w:delText>
              </w:r>
            </w:del>
            <w:ins w:id="165" w:author="CEPT" w:date="2023-05-01T10:47:00Z">
              <w:r>
                <w:rPr>
                  <w:rFonts w:asciiTheme="majorBidi" w:hAnsiTheme="majorBidi" w:cstheme="majorBidi"/>
                  <w:b/>
                  <w:bCs/>
                  <w:sz w:val="18"/>
                  <w:szCs w:val="18"/>
                  <w:lang w:val="en-US"/>
                </w:rPr>
                <w:t>23</w:t>
              </w:r>
            </w:ins>
            <w:r>
              <w:rPr>
                <w:rFonts w:asciiTheme="majorBidi" w:hAnsiTheme="majorBidi" w:cstheme="majorBidi"/>
                <w:b/>
                <w:bCs/>
                <w:sz w:val="18"/>
                <w:szCs w:val="18"/>
                <w:lang w:val="en-US"/>
              </w:rPr>
              <w:t>)</w:t>
            </w:r>
            <w:r>
              <w:rPr>
                <w:rFonts w:asciiTheme="majorBidi" w:hAnsiTheme="majorBidi" w:cstheme="majorBidi"/>
                <w:sz w:val="18"/>
                <w:szCs w:val="18"/>
                <w:lang w:val="en-US"/>
              </w:rPr>
              <w:t>)</w:t>
            </w:r>
          </w:p>
        </w:tc>
        <w:tc>
          <w:tcPr>
            <w:tcW w:w="865" w:type="dxa"/>
            <w:gridSpan w:val="2"/>
            <w:tcBorders>
              <w:top w:val="nil"/>
              <w:left w:val="nil"/>
              <w:bottom w:val="single" w:sz="4" w:space="0" w:color="auto"/>
              <w:right w:val="single" w:sz="4" w:space="0" w:color="auto"/>
            </w:tcBorders>
            <w:vAlign w:val="center"/>
            <w:hideMark/>
          </w:tcPr>
          <w:p w14:paraId="55CDAB9F" w14:textId="77777777" w:rsidR="005222E9" w:rsidRDefault="005222E9" w:rsidP="005222E9">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864" w:type="dxa"/>
            <w:gridSpan w:val="2"/>
            <w:tcBorders>
              <w:top w:val="nil"/>
              <w:left w:val="nil"/>
              <w:bottom w:val="single" w:sz="4" w:space="0" w:color="auto"/>
              <w:right w:val="single" w:sz="4" w:space="0" w:color="auto"/>
            </w:tcBorders>
            <w:vAlign w:val="center"/>
            <w:hideMark/>
          </w:tcPr>
          <w:p w14:paraId="4E3DD9DD" w14:textId="77777777" w:rsidR="005222E9" w:rsidRDefault="005222E9" w:rsidP="005222E9">
            <w:pPr>
              <w:rPr>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hideMark/>
          </w:tcPr>
          <w:p w14:paraId="35DBCABA" w14:textId="77777777" w:rsidR="005222E9" w:rsidRDefault="005222E9" w:rsidP="005222E9">
            <w:pPr>
              <w:tabs>
                <w:tab w:val="clear" w:pos="1134"/>
                <w:tab w:val="clear" w:pos="1871"/>
                <w:tab w:val="clear" w:pos="2268"/>
              </w:tabs>
              <w:overflowPunct/>
              <w:autoSpaceDE/>
              <w:autoSpaceDN/>
              <w:adjustRightInd/>
              <w:spacing w:before="0"/>
              <w:rPr>
                <w:rFonts w:ascii="Times" w:hAnsi="Times" w:cs="Times"/>
                <w:sz w:val="20"/>
                <w:lang w:eastAsia="en-GB"/>
              </w:rPr>
            </w:pPr>
          </w:p>
        </w:tc>
        <w:tc>
          <w:tcPr>
            <w:tcW w:w="991" w:type="dxa"/>
            <w:tcBorders>
              <w:top w:val="nil"/>
              <w:left w:val="nil"/>
              <w:bottom w:val="single" w:sz="4" w:space="0" w:color="auto"/>
              <w:right w:val="double" w:sz="6" w:space="0" w:color="auto"/>
            </w:tcBorders>
            <w:vAlign w:val="center"/>
            <w:hideMark/>
          </w:tcPr>
          <w:p w14:paraId="4BFD1A6F" w14:textId="77777777" w:rsidR="005222E9" w:rsidRDefault="005222E9" w:rsidP="005222E9">
            <w:pPr>
              <w:tabs>
                <w:tab w:val="clear" w:pos="1134"/>
                <w:tab w:val="clear" w:pos="1871"/>
                <w:tab w:val="clear" w:pos="2268"/>
              </w:tabs>
              <w:overflowPunct/>
              <w:autoSpaceDE/>
              <w:autoSpaceDN/>
              <w:adjustRightInd/>
              <w:spacing w:before="0"/>
              <w:rPr>
                <w:rFonts w:ascii="Times" w:hAnsi="Times" w:cs="Times"/>
                <w:sz w:val="20"/>
                <w:lang w:eastAsia="en-GB"/>
              </w:rPr>
            </w:pPr>
          </w:p>
        </w:tc>
        <w:tc>
          <w:tcPr>
            <w:tcW w:w="720" w:type="dxa"/>
            <w:gridSpan w:val="2"/>
            <w:tcBorders>
              <w:top w:val="nil"/>
              <w:left w:val="nil"/>
              <w:bottom w:val="single" w:sz="4" w:space="0" w:color="auto"/>
              <w:right w:val="single" w:sz="12" w:space="0" w:color="auto"/>
            </w:tcBorders>
            <w:hideMark/>
          </w:tcPr>
          <w:p w14:paraId="47EBFE7F" w14:textId="77777777" w:rsidR="005222E9" w:rsidRDefault="005222E9" w:rsidP="005222E9">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1.14.b</w:t>
            </w:r>
          </w:p>
        </w:tc>
      </w:tr>
      <w:tr w:rsidR="005222E9" w14:paraId="3BBBE84F" w14:textId="77777777" w:rsidTr="003A72CF">
        <w:trPr>
          <w:jc w:val="center"/>
          <w:ins w:id="166" w:author="CEPT" w:date="2023-05-01T10:29:00Z"/>
        </w:trPr>
        <w:tc>
          <w:tcPr>
            <w:tcW w:w="836" w:type="dxa"/>
            <w:tcBorders>
              <w:top w:val="nil"/>
              <w:left w:val="single" w:sz="12" w:space="0" w:color="auto"/>
              <w:bottom w:val="single" w:sz="4" w:space="0" w:color="auto"/>
              <w:right w:val="double" w:sz="6" w:space="0" w:color="auto"/>
            </w:tcBorders>
          </w:tcPr>
          <w:p w14:paraId="3953A6F4" w14:textId="77777777" w:rsidR="005222E9" w:rsidRDefault="005222E9" w:rsidP="005222E9">
            <w:pPr>
              <w:tabs>
                <w:tab w:val="left" w:pos="720"/>
              </w:tabs>
              <w:overflowPunct/>
              <w:autoSpaceDE/>
              <w:adjustRightInd/>
              <w:spacing w:before="30" w:after="30"/>
              <w:ind w:left="-57" w:right="-57"/>
              <w:rPr>
                <w:ins w:id="167" w:author="CEPT" w:date="2023-05-01T10:47:00Z"/>
                <w:rFonts w:asciiTheme="majorBidi" w:hAnsiTheme="majorBidi" w:cstheme="majorBidi"/>
                <w:sz w:val="18"/>
                <w:szCs w:val="18"/>
                <w:lang w:eastAsia="ja-JP"/>
              </w:rPr>
            </w:pPr>
            <w:ins w:id="168" w:author="CEPT" w:date="2023-05-01T10:47:00Z">
              <w:r w:rsidRPr="005D50A0">
                <w:rPr>
                  <w:rFonts w:asciiTheme="majorBidi" w:hAnsiTheme="majorBidi" w:cstheme="majorBidi"/>
                  <w:sz w:val="18"/>
                  <w:szCs w:val="18"/>
                  <w:lang w:eastAsia="ja-JP"/>
                </w:rPr>
                <w:t>1.14.ba</w:t>
              </w:r>
            </w:ins>
          </w:p>
          <w:p w14:paraId="58C9C288" w14:textId="77777777" w:rsidR="005222E9" w:rsidRDefault="005222E9" w:rsidP="005222E9">
            <w:pPr>
              <w:tabs>
                <w:tab w:val="left" w:pos="720"/>
              </w:tabs>
              <w:overflowPunct/>
              <w:autoSpaceDE/>
              <w:adjustRightInd/>
              <w:spacing w:before="30" w:after="30"/>
              <w:ind w:left="-57" w:right="-57"/>
              <w:rPr>
                <w:ins w:id="169" w:author="CEPT" w:date="2023-05-01T10:29:00Z"/>
                <w:rFonts w:asciiTheme="majorBidi" w:hAnsiTheme="majorBidi" w:cstheme="majorBidi"/>
                <w:sz w:val="18"/>
                <w:szCs w:val="18"/>
                <w:lang w:val="en-US" w:eastAsia="zh-CN"/>
              </w:rPr>
            </w:pPr>
          </w:p>
        </w:tc>
        <w:tc>
          <w:tcPr>
            <w:tcW w:w="4111" w:type="dxa"/>
            <w:tcBorders>
              <w:top w:val="nil"/>
              <w:left w:val="nil"/>
              <w:bottom w:val="single" w:sz="4" w:space="0" w:color="auto"/>
              <w:right w:val="double" w:sz="6" w:space="0" w:color="auto"/>
            </w:tcBorders>
          </w:tcPr>
          <w:p w14:paraId="4F38B3BF" w14:textId="2CF180D7" w:rsidR="005222E9" w:rsidRDefault="005222E9" w:rsidP="005222E9">
            <w:pPr>
              <w:spacing w:before="30" w:after="30"/>
              <w:ind w:left="113"/>
              <w:rPr>
                <w:ins w:id="170" w:author="CEPT" w:date="2023-05-01T10:29:00Z"/>
                <w:rFonts w:asciiTheme="majorBidi" w:hAnsiTheme="majorBidi" w:cstheme="majorBidi"/>
                <w:sz w:val="18"/>
                <w:szCs w:val="18"/>
                <w:lang w:val="en-US" w:eastAsia="zh-CN"/>
              </w:rPr>
            </w:pPr>
            <w:ins w:id="171" w:author="CEPT" w:date="2023-05-01T10:47:00Z">
              <w:r w:rsidRPr="005D50A0">
                <w:rPr>
                  <w:rFonts w:asciiTheme="majorBidi" w:hAnsiTheme="majorBidi" w:cstheme="majorBidi"/>
                  <w:sz w:val="18"/>
                  <w:szCs w:val="18"/>
                </w:rPr>
                <w:t xml:space="preserve">a commitment that, for the purpose of protecting IMT mobile stations in the territory of other administrations in the frequency bands 1 710-1 980 MHz, 2 010-2 025 MHz and 2 110-2 170 MHz, the pfd level of </w:t>
              </w:r>
              <w:r w:rsidRPr="008565FE">
                <w:rPr>
                  <w:rFonts w:asciiTheme="majorBidi" w:hAnsiTheme="majorBidi" w:cstheme="majorBidi"/>
                  <w:sz w:val="18"/>
                  <w:szCs w:val="18"/>
                </w:rPr>
                <w:t>−111</w:t>
              </w:r>
              <w:r>
                <w:rPr>
                  <w:rFonts w:asciiTheme="majorBidi" w:hAnsiTheme="majorBidi" w:cstheme="majorBidi"/>
                  <w:sz w:val="18"/>
                  <w:szCs w:val="18"/>
                </w:rPr>
                <w:t xml:space="preserve"> </w:t>
              </w:r>
              <w:r w:rsidRPr="008565FE">
                <w:rPr>
                  <w:rFonts w:asciiTheme="majorBidi" w:hAnsiTheme="majorBidi" w:cstheme="majorBidi"/>
                  <w:sz w:val="18"/>
                  <w:szCs w:val="18"/>
                </w:rPr>
                <w:t>dB(W/(m</w:t>
              </w:r>
              <w:r>
                <w:rPr>
                  <w:rFonts w:asciiTheme="majorBidi" w:hAnsiTheme="majorBidi" w:cstheme="majorBidi"/>
                  <w:sz w:val="18"/>
                  <w:szCs w:val="18"/>
                  <w:vertAlign w:val="superscript"/>
                  <w:lang w:val="en-US"/>
                </w:rPr>
                <w:t>2</w:t>
              </w:r>
              <w:r w:rsidRPr="008565FE">
                <w:rPr>
                  <w:rFonts w:asciiTheme="majorBidi" w:hAnsiTheme="majorBidi" w:cstheme="majorBidi"/>
                  <w:sz w:val="18"/>
                  <w:szCs w:val="18"/>
                </w:rPr>
                <w:t xml:space="preserve"> · MHz))</w:t>
              </w:r>
              <w:r w:rsidRPr="005D50A0">
                <w:rPr>
                  <w:rFonts w:asciiTheme="majorBidi" w:hAnsiTheme="majorBidi" w:cstheme="majorBidi"/>
                  <w:sz w:val="18"/>
                  <w:szCs w:val="18"/>
                </w:rPr>
                <w:t xml:space="preserve"> from HIBS produced at the surface of the Earth in the territory of other administrations </w:t>
              </w:r>
              <w:r>
                <w:rPr>
                  <w:rFonts w:asciiTheme="majorBidi" w:hAnsiTheme="majorBidi" w:cstheme="majorBidi"/>
                  <w:sz w:val="18"/>
                  <w:szCs w:val="18"/>
                </w:rPr>
                <w:t>is</w:t>
              </w:r>
              <w:r w:rsidRPr="005D50A0">
                <w:rPr>
                  <w:rFonts w:asciiTheme="majorBidi" w:hAnsiTheme="majorBidi" w:cstheme="majorBidi"/>
                  <w:sz w:val="18"/>
                  <w:szCs w:val="18"/>
                </w:rPr>
                <w:t xml:space="preserve"> not exceed</w:t>
              </w:r>
              <w:r>
                <w:rPr>
                  <w:rFonts w:asciiTheme="majorBidi" w:hAnsiTheme="majorBidi" w:cstheme="majorBidi"/>
                  <w:sz w:val="18"/>
                  <w:szCs w:val="18"/>
                </w:rPr>
                <w:t>ed</w:t>
              </w:r>
              <w:r w:rsidRPr="005D50A0">
                <w:rPr>
                  <w:rFonts w:asciiTheme="majorBidi" w:hAnsiTheme="majorBidi" w:cstheme="majorBidi"/>
                  <w:sz w:val="18"/>
                  <w:szCs w:val="18"/>
                </w:rPr>
                <w:t xml:space="preserve">, unless explicit agreement of the affected administration is provided (see Resolution </w:t>
              </w:r>
              <w:r w:rsidRPr="005D50A0">
                <w:rPr>
                  <w:rFonts w:asciiTheme="majorBidi" w:hAnsiTheme="majorBidi" w:cstheme="majorBidi"/>
                  <w:b/>
                  <w:bCs/>
                  <w:sz w:val="18"/>
                  <w:szCs w:val="18"/>
                </w:rPr>
                <w:t>221</w:t>
              </w:r>
              <w:r w:rsidRPr="005D50A0">
                <w:rPr>
                  <w:rFonts w:asciiTheme="majorBidi" w:hAnsiTheme="majorBidi" w:cstheme="majorBidi"/>
                  <w:sz w:val="18"/>
                  <w:szCs w:val="18"/>
                </w:rPr>
                <w:t xml:space="preserve"> </w:t>
              </w:r>
              <w:r w:rsidRPr="005D50A0">
                <w:rPr>
                  <w:rFonts w:asciiTheme="majorBidi" w:hAnsiTheme="majorBidi" w:cstheme="majorBidi"/>
                  <w:b/>
                  <w:bCs/>
                  <w:sz w:val="18"/>
                  <w:szCs w:val="18"/>
                </w:rPr>
                <w:t>(Rev.WRC</w:t>
              </w:r>
              <w:r w:rsidRPr="005D50A0">
                <w:rPr>
                  <w:rFonts w:asciiTheme="majorBidi" w:hAnsiTheme="majorBidi" w:cstheme="majorBidi"/>
                  <w:b/>
                  <w:bCs/>
                  <w:sz w:val="18"/>
                  <w:szCs w:val="18"/>
                </w:rPr>
                <w:noBreakHyphen/>
                <w:t>23)</w:t>
              </w:r>
              <w:r w:rsidRPr="005D50A0">
                <w:rPr>
                  <w:rFonts w:asciiTheme="majorBidi" w:hAnsiTheme="majorBidi" w:cstheme="majorBidi"/>
                  <w:sz w:val="18"/>
                  <w:szCs w:val="18"/>
                </w:rPr>
                <w:t>)</w:t>
              </w:r>
            </w:ins>
          </w:p>
        </w:tc>
        <w:tc>
          <w:tcPr>
            <w:tcW w:w="865" w:type="dxa"/>
            <w:gridSpan w:val="2"/>
            <w:tcBorders>
              <w:top w:val="nil"/>
              <w:left w:val="nil"/>
              <w:bottom w:val="single" w:sz="4" w:space="0" w:color="auto"/>
              <w:right w:val="single" w:sz="4" w:space="0" w:color="auto"/>
            </w:tcBorders>
            <w:vAlign w:val="center"/>
          </w:tcPr>
          <w:p w14:paraId="4D548625" w14:textId="6E32AD90" w:rsidR="005222E9" w:rsidRDefault="005222E9" w:rsidP="005222E9">
            <w:pPr>
              <w:tabs>
                <w:tab w:val="left" w:pos="720"/>
              </w:tabs>
              <w:overflowPunct/>
              <w:autoSpaceDE/>
              <w:adjustRightInd/>
              <w:spacing w:before="30" w:after="30"/>
              <w:jc w:val="center"/>
              <w:rPr>
                <w:ins w:id="172" w:author="CEPT" w:date="2023-05-01T10:29:00Z"/>
                <w:rFonts w:asciiTheme="majorBidi" w:hAnsiTheme="majorBidi" w:cstheme="majorBidi"/>
                <w:b/>
                <w:bCs/>
                <w:sz w:val="18"/>
                <w:szCs w:val="18"/>
                <w:lang w:val="en-US" w:eastAsia="zh-CN"/>
              </w:rPr>
            </w:pPr>
            <w:ins w:id="173" w:author="CEPT" w:date="2023-05-01T10:47:00Z">
              <w:r w:rsidRPr="005D50A0">
                <w:rPr>
                  <w:rFonts w:asciiTheme="majorBidi" w:hAnsiTheme="majorBidi" w:cstheme="majorBidi"/>
                  <w:b/>
                  <w:bCs/>
                  <w:sz w:val="18"/>
                  <w:szCs w:val="18"/>
                  <w:lang w:eastAsia="zh-CN"/>
                </w:rPr>
                <w:t>X</w:t>
              </w:r>
            </w:ins>
          </w:p>
        </w:tc>
        <w:tc>
          <w:tcPr>
            <w:tcW w:w="864" w:type="dxa"/>
            <w:gridSpan w:val="2"/>
            <w:tcBorders>
              <w:top w:val="nil"/>
              <w:left w:val="nil"/>
              <w:bottom w:val="single" w:sz="4" w:space="0" w:color="auto"/>
              <w:right w:val="single" w:sz="4" w:space="0" w:color="auto"/>
            </w:tcBorders>
            <w:vAlign w:val="center"/>
          </w:tcPr>
          <w:p w14:paraId="3EAB1887" w14:textId="77777777" w:rsidR="005222E9" w:rsidRDefault="005222E9" w:rsidP="005222E9">
            <w:pPr>
              <w:rPr>
                <w:ins w:id="174" w:author="CEPT" w:date="2023-05-01T10:29:00Z"/>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tcPr>
          <w:p w14:paraId="44D8B9C6" w14:textId="77777777" w:rsidR="005222E9" w:rsidRDefault="005222E9" w:rsidP="005222E9">
            <w:pPr>
              <w:tabs>
                <w:tab w:val="clear" w:pos="1134"/>
                <w:tab w:val="clear" w:pos="1871"/>
                <w:tab w:val="clear" w:pos="2268"/>
              </w:tabs>
              <w:overflowPunct/>
              <w:autoSpaceDE/>
              <w:autoSpaceDN/>
              <w:adjustRightInd/>
              <w:spacing w:before="0"/>
              <w:rPr>
                <w:ins w:id="175" w:author="CEPT" w:date="2023-05-01T10:29:00Z"/>
                <w:rFonts w:ascii="Times" w:hAnsi="Times" w:cs="Times"/>
                <w:sz w:val="20"/>
                <w:lang w:eastAsia="en-GB"/>
              </w:rPr>
            </w:pPr>
          </w:p>
        </w:tc>
        <w:tc>
          <w:tcPr>
            <w:tcW w:w="991" w:type="dxa"/>
            <w:tcBorders>
              <w:top w:val="nil"/>
              <w:left w:val="nil"/>
              <w:bottom w:val="single" w:sz="4" w:space="0" w:color="auto"/>
              <w:right w:val="double" w:sz="6" w:space="0" w:color="auto"/>
            </w:tcBorders>
            <w:vAlign w:val="center"/>
          </w:tcPr>
          <w:p w14:paraId="495BCCC0" w14:textId="77777777" w:rsidR="005222E9" w:rsidRDefault="005222E9" w:rsidP="005222E9">
            <w:pPr>
              <w:tabs>
                <w:tab w:val="clear" w:pos="1134"/>
                <w:tab w:val="clear" w:pos="1871"/>
                <w:tab w:val="clear" w:pos="2268"/>
              </w:tabs>
              <w:overflowPunct/>
              <w:autoSpaceDE/>
              <w:autoSpaceDN/>
              <w:adjustRightInd/>
              <w:spacing w:before="0"/>
              <w:rPr>
                <w:ins w:id="176" w:author="CEPT" w:date="2023-05-01T10:29:00Z"/>
                <w:rFonts w:ascii="Times" w:hAnsi="Times" w:cs="Times"/>
                <w:sz w:val="20"/>
                <w:lang w:eastAsia="en-GB"/>
              </w:rPr>
            </w:pPr>
          </w:p>
        </w:tc>
        <w:tc>
          <w:tcPr>
            <w:tcW w:w="720" w:type="dxa"/>
            <w:gridSpan w:val="2"/>
            <w:tcBorders>
              <w:top w:val="nil"/>
              <w:left w:val="nil"/>
              <w:bottom w:val="single" w:sz="4" w:space="0" w:color="auto"/>
              <w:right w:val="single" w:sz="12" w:space="0" w:color="auto"/>
            </w:tcBorders>
          </w:tcPr>
          <w:p w14:paraId="61CACA33" w14:textId="29395E62" w:rsidR="005222E9" w:rsidRDefault="005222E9" w:rsidP="005222E9">
            <w:pPr>
              <w:tabs>
                <w:tab w:val="left" w:pos="720"/>
              </w:tabs>
              <w:overflowPunct/>
              <w:autoSpaceDE/>
              <w:adjustRightInd/>
              <w:spacing w:before="30" w:after="30"/>
              <w:ind w:left="-57" w:right="-57"/>
              <w:rPr>
                <w:ins w:id="177" w:author="CEPT" w:date="2023-05-01T10:29:00Z"/>
                <w:rFonts w:asciiTheme="majorBidi" w:hAnsiTheme="majorBidi" w:cstheme="majorBidi"/>
                <w:sz w:val="18"/>
                <w:szCs w:val="18"/>
                <w:lang w:val="en-US" w:eastAsia="zh-CN"/>
              </w:rPr>
            </w:pPr>
            <w:ins w:id="178" w:author="CEPT" w:date="2023-05-01T10:47:00Z">
              <w:r w:rsidRPr="005D50A0">
                <w:rPr>
                  <w:rFonts w:asciiTheme="majorBidi" w:hAnsiTheme="majorBidi" w:cstheme="majorBidi"/>
                  <w:sz w:val="18"/>
                  <w:szCs w:val="18"/>
                  <w:lang w:eastAsia="ja-JP"/>
                </w:rPr>
                <w:t>1.14.ba</w:t>
              </w:r>
            </w:ins>
          </w:p>
        </w:tc>
      </w:tr>
      <w:tr w:rsidR="005222E9" w14:paraId="5FDE112E" w14:textId="77777777" w:rsidTr="003A72CF">
        <w:trPr>
          <w:jc w:val="center"/>
          <w:ins w:id="179" w:author="CEPT" w:date="2023-05-01T10:29:00Z"/>
        </w:trPr>
        <w:tc>
          <w:tcPr>
            <w:tcW w:w="836" w:type="dxa"/>
            <w:tcBorders>
              <w:top w:val="nil"/>
              <w:left w:val="single" w:sz="12" w:space="0" w:color="auto"/>
              <w:bottom w:val="single" w:sz="4" w:space="0" w:color="auto"/>
              <w:right w:val="double" w:sz="6" w:space="0" w:color="auto"/>
            </w:tcBorders>
          </w:tcPr>
          <w:p w14:paraId="613FC348" w14:textId="77777777" w:rsidR="005222E9" w:rsidRDefault="005222E9" w:rsidP="005222E9">
            <w:pPr>
              <w:tabs>
                <w:tab w:val="left" w:pos="720"/>
              </w:tabs>
              <w:overflowPunct/>
              <w:autoSpaceDE/>
              <w:adjustRightInd/>
              <w:spacing w:before="30" w:after="30"/>
              <w:ind w:left="-57" w:right="-57"/>
              <w:rPr>
                <w:ins w:id="180" w:author="CEPT" w:date="2023-05-01T10:48:00Z"/>
                <w:rFonts w:asciiTheme="majorBidi" w:hAnsiTheme="majorBidi" w:cstheme="majorBidi"/>
                <w:sz w:val="18"/>
                <w:szCs w:val="18"/>
                <w:lang w:eastAsia="ja-JP"/>
              </w:rPr>
            </w:pPr>
            <w:ins w:id="181" w:author="CEPT" w:date="2023-05-01T10:48:00Z">
              <w:r w:rsidRPr="005D50A0">
                <w:rPr>
                  <w:rFonts w:asciiTheme="majorBidi" w:hAnsiTheme="majorBidi" w:cstheme="majorBidi"/>
                  <w:sz w:val="18"/>
                  <w:szCs w:val="18"/>
                  <w:lang w:eastAsia="ja-JP"/>
                </w:rPr>
                <w:t>1.14.bb</w:t>
              </w:r>
            </w:ins>
          </w:p>
          <w:p w14:paraId="5D4F87F0" w14:textId="77777777" w:rsidR="005222E9" w:rsidRDefault="005222E9" w:rsidP="005222E9">
            <w:pPr>
              <w:tabs>
                <w:tab w:val="left" w:pos="720"/>
              </w:tabs>
              <w:overflowPunct/>
              <w:autoSpaceDE/>
              <w:adjustRightInd/>
              <w:spacing w:before="30" w:after="30"/>
              <w:ind w:left="-57" w:right="-57"/>
              <w:rPr>
                <w:ins w:id="182" w:author="CEPT" w:date="2023-05-01T10:29:00Z"/>
                <w:rFonts w:asciiTheme="majorBidi" w:hAnsiTheme="majorBidi" w:cstheme="majorBidi"/>
                <w:sz w:val="18"/>
                <w:szCs w:val="18"/>
                <w:lang w:val="en-US" w:eastAsia="zh-CN"/>
              </w:rPr>
            </w:pPr>
          </w:p>
        </w:tc>
        <w:tc>
          <w:tcPr>
            <w:tcW w:w="4111" w:type="dxa"/>
            <w:tcBorders>
              <w:top w:val="nil"/>
              <w:left w:val="nil"/>
              <w:bottom w:val="single" w:sz="4" w:space="0" w:color="auto"/>
              <w:right w:val="double" w:sz="6" w:space="0" w:color="auto"/>
            </w:tcBorders>
          </w:tcPr>
          <w:p w14:paraId="4F1EE1DF" w14:textId="6D53BB9F" w:rsidR="005222E9" w:rsidRDefault="005222E9" w:rsidP="005222E9">
            <w:pPr>
              <w:spacing w:before="30" w:after="30"/>
              <w:ind w:left="113"/>
              <w:rPr>
                <w:ins w:id="183" w:author="CEPT" w:date="2023-05-01T10:29:00Z"/>
                <w:rFonts w:asciiTheme="majorBidi" w:hAnsiTheme="majorBidi" w:cstheme="majorBidi"/>
                <w:sz w:val="18"/>
                <w:szCs w:val="18"/>
                <w:lang w:val="en-US" w:eastAsia="zh-CN"/>
              </w:rPr>
            </w:pPr>
            <w:ins w:id="184" w:author="CEPT" w:date="2023-05-01T10:48:00Z">
              <w:r w:rsidRPr="005D50A0">
                <w:rPr>
                  <w:rFonts w:asciiTheme="majorBidi" w:hAnsiTheme="majorBidi" w:cstheme="majorBidi"/>
                  <w:sz w:val="18"/>
                  <w:szCs w:val="18"/>
                </w:rPr>
                <w:t xml:space="preserve">a commitment that, for the purpose of protecting IMT base stations in the territory of other administrations in the frequency bands 1 710-1 980 MHz, 2 010-2 025 MHz and 2 110-2 170 MHz, the pfd level of </w:t>
              </w:r>
              <w:r w:rsidRPr="008565FE">
                <w:rPr>
                  <w:rFonts w:asciiTheme="majorBidi" w:hAnsiTheme="majorBidi" w:cstheme="majorBidi"/>
                  <w:sz w:val="18"/>
                  <w:szCs w:val="18"/>
                </w:rPr>
                <w:t>−142</w:t>
              </w:r>
              <w:r w:rsidRPr="008565FE">
                <w:rPr>
                  <w:rFonts w:asciiTheme="majorBidi" w:hAnsiTheme="majorBidi" w:cstheme="majorBidi"/>
                  <w:sz w:val="18"/>
                  <w:szCs w:val="18"/>
                </w:rPr>
                <w:tab/>
                <w:t>dB(W/(m</w:t>
              </w:r>
              <w:r w:rsidRPr="008565FE">
                <w:rPr>
                  <w:rFonts w:asciiTheme="majorBidi" w:hAnsiTheme="majorBidi" w:cstheme="majorBidi"/>
                  <w:sz w:val="18"/>
                  <w:szCs w:val="18"/>
                  <w:vertAlign w:val="superscript"/>
                </w:rPr>
                <w:t>2</w:t>
              </w:r>
              <w:r w:rsidRPr="008565FE">
                <w:rPr>
                  <w:rFonts w:asciiTheme="majorBidi" w:hAnsiTheme="majorBidi" w:cstheme="majorBidi"/>
                  <w:sz w:val="18"/>
                  <w:szCs w:val="18"/>
                </w:rPr>
                <w:t xml:space="preserve"> · MHz))</w:t>
              </w:r>
              <w:r>
                <w:rPr>
                  <w:rFonts w:asciiTheme="majorBidi" w:hAnsiTheme="majorBidi" w:cstheme="majorBidi"/>
                  <w:sz w:val="18"/>
                  <w:szCs w:val="18"/>
                </w:rPr>
                <w:t xml:space="preserve"> </w:t>
              </w:r>
              <w:r w:rsidRPr="008565FE">
                <w:rPr>
                  <w:rFonts w:asciiTheme="majorBidi" w:hAnsiTheme="majorBidi" w:cstheme="majorBidi"/>
                  <w:sz w:val="18"/>
                  <w:szCs w:val="18"/>
                </w:rPr>
                <w:t>for</w:t>
              </w:r>
              <w:r>
                <w:rPr>
                  <w:rFonts w:asciiTheme="majorBidi" w:hAnsiTheme="majorBidi" w:cstheme="majorBidi"/>
                  <w:sz w:val="18"/>
                  <w:szCs w:val="18"/>
                </w:rPr>
                <w:t xml:space="preserve"> </w:t>
              </w:r>
              <w:r w:rsidRPr="005D50A0">
                <w:rPr>
                  <w:rFonts w:asciiTheme="majorBidi" w:hAnsiTheme="majorBidi" w:cstheme="majorBidi"/>
                  <w:sz w:val="18"/>
                  <w:szCs w:val="18"/>
                  <w:lang w:eastAsia="zh-CN"/>
                </w:rPr>
                <w:t>angles of arrival between</w:t>
              </w:r>
              <w:r w:rsidRPr="00B87328">
                <w:rPr>
                  <w:rFonts w:asciiTheme="majorBidi" w:hAnsiTheme="majorBidi" w:cstheme="majorBidi"/>
                  <w:sz w:val="18"/>
                  <w:szCs w:val="18"/>
                </w:rPr>
                <w:t> </w:t>
              </w:r>
              <w:r w:rsidRPr="008565FE">
                <w:rPr>
                  <w:rFonts w:asciiTheme="majorBidi" w:hAnsiTheme="majorBidi" w:cstheme="majorBidi"/>
                  <w:sz w:val="18"/>
                  <w:szCs w:val="18"/>
                </w:rPr>
                <w:t xml:space="preserve"> 0</w:t>
              </w:r>
              <w:r w:rsidRPr="008565FE">
                <w:rPr>
                  <w:rFonts w:asciiTheme="majorBidi" w:hAnsiTheme="majorBidi" w:cstheme="majorBidi"/>
                  <w:sz w:val="18"/>
                  <w:szCs w:val="18"/>
                </w:rPr>
                <w:sym w:font="Symbol" w:char="F0B0"/>
              </w:r>
              <w:r>
                <w:rPr>
                  <w:rFonts w:asciiTheme="majorBidi" w:hAnsiTheme="majorBidi" w:cstheme="majorBidi"/>
                  <w:sz w:val="18"/>
                  <w:szCs w:val="18"/>
                </w:rPr>
                <w:t xml:space="preserve">and </w:t>
              </w:r>
              <w:r w:rsidRPr="008565FE">
                <w:rPr>
                  <w:rFonts w:asciiTheme="majorBidi" w:hAnsiTheme="majorBidi" w:cstheme="majorBidi"/>
                  <w:sz w:val="18"/>
                  <w:szCs w:val="18"/>
                </w:rPr>
                <w:t>11</w:t>
              </w:r>
              <w:r w:rsidRPr="008565FE">
                <w:rPr>
                  <w:rFonts w:asciiTheme="majorBidi" w:hAnsiTheme="majorBidi" w:cstheme="majorBidi"/>
                  <w:sz w:val="18"/>
                  <w:szCs w:val="18"/>
                </w:rPr>
                <w:sym w:font="Symbol" w:char="F0B0"/>
              </w:r>
              <w:r>
                <w:rPr>
                  <w:rFonts w:asciiTheme="majorBidi" w:hAnsiTheme="majorBidi" w:cstheme="majorBidi"/>
                  <w:sz w:val="18"/>
                  <w:szCs w:val="18"/>
                </w:rPr>
                <w:t xml:space="preserve">, </w:t>
              </w:r>
              <w:r w:rsidRPr="008565FE">
                <w:rPr>
                  <w:rFonts w:asciiTheme="majorBidi" w:hAnsiTheme="majorBidi" w:cstheme="majorBidi"/>
                  <w:sz w:val="18"/>
                  <w:szCs w:val="18"/>
                </w:rPr>
                <w:t>−142 + 0.45 (</w:t>
              </w:r>
              <w:r w:rsidRPr="008565FE">
                <w:rPr>
                  <w:rFonts w:asciiTheme="majorBidi" w:hAnsiTheme="majorBidi" w:cstheme="majorBidi"/>
                  <w:sz w:val="18"/>
                  <w:szCs w:val="18"/>
                </w:rPr>
                <w:sym w:font="Symbol" w:char="F071"/>
              </w:r>
              <w:r w:rsidRPr="008565FE">
                <w:rPr>
                  <w:rFonts w:asciiTheme="majorBidi" w:hAnsiTheme="majorBidi" w:cstheme="majorBidi"/>
                  <w:sz w:val="18"/>
                  <w:szCs w:val="18"/>
                </w:rPr>
                <w:t>-11)</w:t>
              </w:r>
              <w:r>
                <w:rPr>
                  <w:rFonts w:asciiTheme="majorBidi" w:hAnsiTheme="majorBidi" w:cstheme="majorBidi"/>
                  <w:sz w:val="18"/>
                  <w:szCs w:val="18"/>
                </w:rPr>
                <w:t xml:space="preserve"> </w:t>
              </w:r>
              <w:r w:rsidRPr="008565FE">
                <w:rPr>
                  <w:rFonts w:asciiTheme="majorBidi" w:hAnsiTheme="majorBidi" w:cstheme="majorBidi"/>
                  <w:sz w:val="18"/>
                  <w:szCs w:val="18"/>
                </w:rPr>
                <w:t>dB(W/(m</w:t>
              </w:r>
              <w:r w:rsidRPr="008565FE">
                <w:rPr>
                  <w:rFonts w:asciiTheme="majorBidi" w:hAnsiTheme="majorBidi" w:cstheme="majorBidi"/>
                  <w:sz w:val="18"/>
                  <w:szCs w:val="18"/>
                  <w:vertAlign w:val="superscript"/>
                </w:rPr>
                <w:t>2</w:t>
              </w:r>
              <w:r w:rsidRPr="008565FE">
                <w:rPr>
                  <w:rFonts w:asciiTheme="majorBidi" w:hAnsiTheme="majorBidi" w:cstheme="majorBidi"/>
                  <w:sz w:val="18"/>
                  <w:szCs w:val="18"/>
                </w:rPr>
                <w:t xml:space="preserve"> · MHz))</w:t>
              </w:r>
              <w:r>
                <w:rPr>
                  <w:rFonts w:asciiTheme="majorBidi" w:hAnsiTheme="majorBidi" w:cstheme="majorBidi"/>
                  <w:sz w:val="18"/>
                  <w:szCs w:val="18"/>
                </w:rPr>
                <w:t xml:space="preserve"> </w:t>
              </w:r>
              <w:r w:rsidRPr="008565FE">
                <w:rPr>
                  <w:rFonts w:asciiTheme="majorBidi" w:hAnsiTheme="majorBidi" w:cstheme="majorBidi"/>
                  <w:sz w:val="18"/>
                  <w:szCs w:val="18"/>
                </w:rPr>
                <w:t>for</w:t>
              </w:r>
              <w:r>
                <w:rPr>
                  <w:rFonts w:asciiTheme="majorBidi" w:hAnsiTheme="majorBidi" w:cstheme="majorBidi"/>
                  <w:sz w:val="18"/>
                  <w:szCs w:val="18"/>
                </w:rPr>
                <w:t xml:space="preserve"> </w:t>
              </w:r>
              <w:r w:rsidRPr="005D50A0">
                <w:rPr>
                  <w:rFonts w:asciiTheme="majorBidi" w:hAnsiTheme="majorBidi" w:cstheme="majorBidi"/>
                  <w:sz w:val="18"/>
                  <w:szCs w:val="18"/>
                  <w:lang w:eastAsia="zh-CN"/>
                </w:rPr>
                <w:t>angles of arrival between</w:t>
              </w:r>
              <w:r w:rsidRPr="00B87328">
                <w:rPr>
                  <w:rFonts w:asciiTheme="majorBidi" w:hAnsiTheme="majorBidi" w:cstheme="majorBidi"/>
                  <w:sz w:val="18"/>
                  <w:szCs w:val="18"/>
                </w:rPr>
                <w:t> </w:t>
              </w:r>
              <w:r w:rsidRPr="008565FE">
                <w:rPr>
                  <w:rFonts w:asciiTheme="majorBidi" w:hAnsiTheme="majorBidi" w:cstheme="majorBidi"/>
                  <w:sz w:val="18"/>
                  <w:szCs w:val="18"/>
                </w:rPr>
                <w:t>11</w:t>
              </w:r>
              <w:r>
                <w:rPr>
                  <w:rFonts w:asciiTheme="majorBidi" w:hAnsiTheme="majorBidi" w:cstheme="majorBidi"/>
                  <w:sz w:val="18"/>
                  <w:szCs w:val="18"/>
                </w:rPr>
                <w:t xml:space="preserve">and </w:t>
              </w:r>
              <w:r w:rsidRPr="008565FE">
                <w:rPr>
                  <w:rFonts w:asciiTheme="majorBidi" w:hAnsiTheme="majorBidi" w:cstheme="majorBidi"/>
                  <w:sz w:val="18"/>
                  <w:szCs w:val="18"/>
                </w:rPr>
                <w:t>80</w:t>
              </w:r>
              <w:r w:rsidRPr="008565FE">
                <w:rPr>
                  <w:rFonts w:asciiTheme="majorBidi" w:hAnsiTheme="majorBidi" w:cstheme="majorBidi"/>
                  <w:sz w:val="18"/>
                  <w:szCs w:val="18"/>
                </w:rPr>
                <w:sym w:font="Symbol" w:char="F0B0"/>
              </w:r>
              <w:r>
                <w:rPr>
                  <w:rFonts w:asciiTheme="majorBidi" w:hAnsiTheme="majorBidi" w:cstheme="majorBidi"/>
                  <w:sz w:val="18"/>
                  <w:szCs w:val="18"/>
                </w:rPr>
                <w:t xml:space="preserve"> and </w:t>
              </w:r>
              <w:r w:rsidRPr="008565FE">
                <w:rPr>
                  <w:rFonts w:asciiTheme="majorBidi" w:hAnsiTheme="majorBidi" w:cstheme="majorBidi"/>
                  <w:sz w:val="18"/>
                  <w:szCs w:val="18"/>
                </w:rPr>
                <w:t>−111</w:t>
              </w:r>
              <w:r w:rsidRPr="008565FE">
                <w:rPr>
                  <w:rFonts w:asciiTheme="majorBidi" w:hAnsiTheme="majorBidi" w:cstheme="majorBidi"/>
                  <w:sz w:val="18"/>
                  <w:szCs w:val="18"/>
                </w:rPr>
                <w:tab/>
                <w:t>dB(W/(m</w:t>
              </w:r>
              <w:r w:rsidRPr="008565FE">
                <w:rPr>
                  <w:rFonts w:asciiTheme="majorBidi" w:hAnsiTheme="majorBidi" w:cstheme="majorBidi"/>
                  <w:sz w:val="18"/>
                  <w:szCs w:val="18"/>
                  <w:vertAlign w:val="superscript"/>
                </w:rPr>
                <w:t>2</w:t>
              </w:r>
              <w:r w:rsidRPr="008565FE">
                <w:rPr>
                  <w:rFonts w:asciiTheme="majorBidi" w:hAnsiTheme="majorBidi" w:cstheme="majorBidi"/>
                  <w:sz w:val="18"/>
                  <w:szCs w:val="18"/>
                </w:rPr>
                <w:t xml:space="preserve"> </w:t>
              </w:r>
              <w:r w:rsidRPr="008565FE">
                <w:rPr>
                  <w:rFonts w:asciiTheme="majorBidi" w:hAnsiTheme="majorBidi" w:cstheme="majorBidi"/>
                  <w:sz w:val="18"/>
                  <w:szCs w:val="18"/>
                </w:rPr>
                <w:lastRenderedPageBreak/>
                <w:t>· MHz))</w:t>
              </w:r>
              <w:r>
                <w:rPr>
                  <w:rFonts w:asciiTheme="majorBidi" w:hAnsiTheme="majorBidi" w:cstheme="majorBidi"/>
                  <w:sz w:val="18"/>
                  <w:szCs w:val="18"/>
                </w:rPr>
                <w:t xml:space="preserve"> </w:t>
              </w:r>
              <w:r w:rsidRPr="008565FE">
                <w:rPr>
                  <w:rFonts w:asciiTheme="majorBidi" w:hAnsiTheme="majorBidi" w:cstheme="majorBidi"/>
                  <w:sz w:val="18"/>
                  <w:szCs w:val="18"/>
                </w:rPr>
                <w:t>for</w:t>
              </w:r>
              <w:r>
                <w:rPr>
                  <w:rFonts w:asciiTheme="majorBidi" w:hAnsiTheme="majorBidi" w:cstheme="majorBidi"/>
                  <w:sz w:val="18"/>
                  <w:szCs w:val="18"/>
                </w:rPr>
                <w:t xml:space="preserve"> </w:t>
              </w:r>
              <w:r w:rsidRPr="005D50A0">
                <w:rPr>
                  <w:rFonts w:asciiTheme="majorBidi" w:hAnsiTheme="majorBidi" w:cstheme="majorBidi"/>
                  <w:sz w:val="18"/>
                  <w:szCs w:val="18"/>
                  <w:lang w:eastAsia="zh-CN"/>
                </w:rPr>
                <w:t>angles of arrival between</w:t>
              </w:r>
              <w:r>
                <w:rPr>
                  <w:rFonts w:asciiTheme="majorBidi" w:hAnsiTheme="majorBidi" w:cstheme="majorBidi"/>
                  <w:sz w:val="18"/>
                  <w:szCs w:val="18"/>
                </w:rPr>
                <w:t xml:space="preserve"> </w:t>
              </w:r>
              <w:r w:rsidRPr="008565FE">
                <w:rPr>
                  <w:rFonts w:asciiTheme="majorBidi" w:hAnsiTheme="majorBidi" w:cstheme="majorBidi"/>
                  <w:sz w:val="18"/>
                  <w:szCs w:val="18"/>
                </w:rPr>
                <w:t>80</w:t>
              </w:r>
              <w:r w:rsidRPr="008565FE">
                <w:rPr>
                  <w:rFonts w:asciiTheme="majorBidi" w:hAnsiTheme="majorBidi" w:cstheme="majorBidi"/>
                  <w:sz w:val="18"/>
                  <w:szCs w:val="18"/>
                </w:rPr>
                <w:sym w:font="Symbol" w:char="F0B0"/>
              </w:r>
              <w:r>
                <w:rPr>
                  <w:rFonts w:asciiTheme="majorBidi" w:hAnsiTheme="majorBidi" w:cstheme="majorBidi"/>
                  <w:sz w:val="18"/>
                  <w:szCs w:val="18"/>
                </w:rPr>
                <w:t xml:space="preserve"> and </w:t>
              </w:r>
              <w:r w:rsidRPr="008565FE">
                <w:rPr>
                  <w:rFonts w:asciiTheme="majorBidi" w:hAnsiTheme="majorBidi" w:cstheme="majorBidi"/>
                  <w:sz w:val="18"/>
                  <w:szCs w:val="18"/>
                </w:rPr>
                <w:t>90</w:t>
              </w:r>
              <w:r w:rsidRPr="008565FE">
                <w:rPr>
                  <w:rFonts w:asciiTheme="majorBidi" w:hAnsiTheme="majorBidi" w:cstheme="majorBidi"/>
                  <w:sz w:val="18"/>
                  <w:szCs w:val="18"/>
                </w:rPr>
                <w:sym w:font="Symbol" w:char="F0B0"/>
              </w:r>
              <w:r w:rsidRPr="005D50A0">
                <w:rPr>
                  <w:rFonts w:asciiTheme="majorBidi" w:hAnsiTheme="majorBidi" w:cstheme="majorBidi"/>
                  <w:sz w:val="18"/>
                  <w:szCs w:val="18"/>
                </w:rPr>
                <w:t xml:space="preserve">from HIBS produced at the surface of the Earth in the territory of other administrations </w:t>
              </w:r>
              <w:r>
                <w:rPr>
                  <w:rFonts w:asciiTheme="majorBidi" w:hAnsiTheme="majorBidi" w:cstheme="majorBidi"/>
                  <w:sz w:val="18"/>
                  <w:szCs w:val="18"/>
                </w:rPr>
                <w:t>is</w:t>
              </w:r>
              <w:r w:rsidRPr="005D50A0">
                <w:rPr>
                  <w:rFonts w:asciiTheme="majorBidi" w:hAnsiTheme="majorBidi" w:cstheme="majorBidi"/>
                  <w:sz w:val="18"/>
                  <w:szCs w:val="18"/>
                </w:rPr>
                <w:t xml:space="preserve"> not exceed</w:t>
              </w:r>
              <w:r>
                <w:rPr>
                  <w:rFonts w:asciiTheme="majorBidi" w:hAnsiTheme="majorBidi" w:cstheme="majorBidi"/>
                  <w:sz w:val="18"/>
                  <w:szCs w:val="18"/>
                </w:rPr>
                <w:t>ed</w:t>
              </w:r>
              <w:r w:rsidRPr="005D50A0">
                <w:rPr>
                  <w:rFonts w:asciiTheme="majorBidi" w:hAnsiTheme="majorBidi" w:cstheme="majorBidi"/>
                  <w:sz w:val="18"/>
                  <w:szCs w:val="18"/>
                </w:rPr>
                <w:t xml:space="preserve">, unless explicit agreement of the affected administration is provided (see Resolution </w:t>
              </w:r>
              <w:r w:rsidRPr="005D50A0">
                <w:rPr>
                  <w:rFonts w:asciiTheme="majorBidi" w:hAnsiTheme="majorBidi" w:cstheme="majorBidi"/>
                  <w:b/>
                  <w:bCs/>
                  <w:sz w:val="18"/>
                  <w:szCs w:val="18"/>
                </w:rPr>
                <w:t>221</w:t>
              </w:r>
              <w:r w:rsidRPr="005D50A0">
                <w:rPr>
                  <w:rFonts w:asciiTheme="majorBidi" w:hAnsiTheme="majorBidi" w:cstheme="majorBidi"/>
                  <w:sz w:val="18"/>
                  <w:szCs w:val="18"/>
                </w:rPr>
                <w:t xml:space="preserve"> </w:t>
              </w:r>
              <w:r w:rsidRPr="005D50A0">
                <w:rPr>
                  <w:rFonts w:asciiTheme="majorBidi" w:hAnsiTheme="majorBidi" w:cstheme="majorBidi"/>
                  <w:b/>
                  <w:bCs/>
                  <w:sz w:val="18"/>
                  <w:szCs w:val="18"/>
                </w:rPr>
                <w:t>(Rev.WRC</w:t>
              </w:r>
              <w:r w:rsidRPr="005D50A0">
                <w:rPr>
                  <w:rFonts w:asciiTheme="majorBidi" w:hAnsiTheme="majorBidi" w:cstheme="majorBidi"/>
                  <w:b/>
                  <w:bCs/>
                  <w:sz w:val="18"/>
                  <w:szCs w:val="18"/>
                </w:rPr>
                <w:noBreakHyphen/>
                <w:t>23)</w:t>
              </w:r>
              <w:r w:rsidRPr="005D50A0">
                <w:rPr>
                  <w:rFonts w:asciiTheme="majorBidi" w:hAnsiTheme="majorBidi" w:cstheme="majorBidi"/>
                  <w:sz w:val="18"/>
                  <w:szCs w:val="18"/>
                </w:rPr>
                <w:t>)</w:t>
              </w:r>
            </w:ins>
          </w:p>
        </w:tc>
        <w:tc>
          <w:tcPr>
            <w:tcW w:w="865" w:type="dxa"/>
            <w:gridSpan w:val="2"/>
            <w:tcBorders>
              <w:top w:val="nil"/>
              <w:left w:val="nil"/>
              <w:bottom w:val="single" w:sz="4" w:space="0" w:color="auto"/>
              <w:right w:val="single" w:sz="4" w:space="0" w:color="auto"/>
            </w:tcBorders>
            <w:vAlign w:val="center"/>
          </w:tcPr>
          <w:p w14:paraId="6ECC0020" w14:textId="6488C630" w:rsidR="005222E9" w:rsidRDefault="005222E9" w:rsidP="005222E9">
            <w:pPr>
              <w:tabs>
                <w:tab w:val="left" w:pos="720"/>
              </w:tabs>
              <w:overflowPunct/>
              <w:autoSpaceDE/>
              <w:adjustRightInd/>
              <w:spacing w:before="30" w:after="30"/>
              <w:jc w:val="center"/>
              <w:rPr>
                <w:ins w:id="185" w:author="CEPT" w:date="2023-05-01T10:29:00Z"/>
                <w:rFonts w:asciiTheme="majorBidi" w:hAnsiTheme="majorBidi" w:cstheme="majorBidi"/>
                <w:b/>
                <w:bCs/>
                <w:sz w:val="18"/>
                <w:szCs w:val="18"/>
                <w:lang w:val="en-US" w:eastAsia="zh-CN"/>
              </w:rPr>
            </w:pPr>
            <w:ins w:id="186" w:author="CEPT" w:date="2023-05-01T10:48:00Z">
              <w:r w:rsidRPr="005D50A0">
                <w:rPr>
                  <w:rFonts w:asciiTheme="majorBidi" w:hAnsiTheme="majorBidi" w:cstheme="majorBidi"/>
                  <w:b/>
                  <w:bCs/>
                  <w:sz w:val="18"/>
                  <w:szCs w:val="18"/>
                  <w:lang w:eastAsia="zh-CN"/>
                </w:rPr>
                <w:lastRenderedPageBreak/>
                <w:t>X</w:t>
              </w:r>
            </w:ins>
          </w:p>
        </w:tc>
        <w:tc>
          <w:tcPr>
            <w:tcW w:w="864" w:type="dxa"/>
            <w:gridSpan w:val="2"/>
            <w:tcBorders>
              <w:top w:val="nil"/>
              <w:left w:val="nil"/>
              <w:bottom w:val="single" w:sz="4" w:space="0" w:color="auto"/>
              <w:right w:val="single" w:sz="4" w:space="0" w:color="auto"/>
            </w:tcBorders>
            <w:vAlign w:val="center"/>
          </w:tcPr>
          <w:p w14:paraId="232DBCD8" w14:textId="77777777" w:rsidR="005222E9" w:rsidRDefault="005222E9" w:rsidP="005222E9">
            <w:pPr>
              <w:rPr>
                <w:ins w:id="187" w:author="CEPT" w:date="2023-05-01T10:29:00Z"/>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tcPr>
          <w:p w14:paraId="2CB26FA1" w14:textId="77777777" w:rsidR="005222E9" w:rsidRDefault="005222E9" w:rsidP="005222E9">
            <w:pPr>
              <w:tabs>
                <w:tab w:val="clear" w:pos="1134"/>
                <w:tab w:val="clear" w:pos="1871"/>
                <w:tab w:val="clear" w:pos="2268"/>
              </w:tabs>
              <w:overflowPunct/>
              <w:autoSpaceDE/>
              <w:autoSpaceDN/>
              <w:adjustRightInd/>
              <w:spacing w:before="0"/>
              <w:rPr>
                <w:ins w:id="188" w:author="CEPT" w:date="2023-05-01T10:29:00Z"/>
                <w:rFonts w:ascii="Times" w:hAnsi="Times" w:cs="Times"/>
                <w:sz w:val="20"/>
                <w:lang w:eastAsia="en-GB"/>
              </w:rPr>
            </w:pPr>
          </w:p>
        </w:tc>
        <w:tc>
          <w:tcPr>
            <w:tcW w:w="991" w:type="dxa"/>
            <w:tcBorders>
              <w:top w:val="nil"/>
              <w:left w:val="nil"/>
              <w:bottom w:val="single" w:sz="4" w:space="0" w:color="auto"/>
              <w:right w:val="double" w:sz="6" w:space="0" w:color="auto"/>
            </w:tcBorders>
            <w:vAlign w:val="center"/>
          </w:tcPr>
          <w:p w14:paraId="54714010" w14:textId="77777777" w:rsidR="005222E9" w:rsidRDefault="005222E9" w:rsidP="005222E9">
            <w:pPr>
              <w:tabs>
                <w:tab w:val="clear" w:pos="1134"/>
                <w:tab w:val="clear" w:pos="1871"/>
                <w:tab w:val="clear" w:pos="2268"/>
              </w:tabs>
              <w:overflowPunct/>
              <w:autoSpaceDE/>
              <w:autoSpaceDN/>
              <w:adjustRightInd/>
              <w:spacing w:before="0"/>
              <w:rPr>
                <w:ins w:id="189" w:author="CEPT" w:date="2023-05-01T10:29:00Z"/>
                <w:rFonts w:ascii="Times" w:hAnsi="Times" w:cs="Times"/>
                <w:sz w:val="20"/>
                <w:lang w:eastAsia="en-GB"/>
              </w:rPr>
            </w:pPr>
          </w:p>
        </w:tc>
        <w:tc>
          <w:tcPr>
            <w:tcW w:w="720" w:type="dxa"/>
            <w:gridSpan w:val="2"/>
            <w:tcBorders>
              <w:top w:val="nil"/>
              <w:left w:val="nil"/>
              <w:bottom w:val="single" w:sz="4" w:space="0" w:color="auto"/>
              <w:right w:val="single" w:sz="12" w:space="0" w:color="auto"/>
            </w:tcBorders>
          </w:tcPr>
          <w:p w14:paraId="17B39815" w14:textId="6E281406" w:rsidR="005222E9" w:rsidRDefault="005222E9" w:rsidP="005222E9">
            <w:pPr>
              <w:tabs>
                <w:tab w:val="left" w:pos="720"/>
              </w:tabs>
              <w:overflowPunct/>
              <w:autoSpaceDE/>
              <w:adjustRightInd/>
              <w:spacing w:before="30" w:after="30"/>
              <w:ind w:left="-57" w:right="-57"/>
              <w:rPr>
                <w:ins w:id="190" w:author="CEPT" w:date="2023-05-01T10:29:00Z"/>
                <w:rFonts w:asciiTheme="majorBidi" w:hAnsiTheme="majorBidi" w:cstheme="majorBidi"/>
                <w:sz w:val="18"/>
                <w:szCs w:val="18"/>
                <w:lang w:val="en-US" w:eastAsia="zh-CN"/>
              </w:rPr>
            </w:pPr>
            <w:ins w:id="191" w:author="CEPT" w:date="2023-05-01T10:48:00Z">
              <w:r w:rsidRPr="005D50A0">
                <w:rPr>
                  <w:rFonts w:asciiTheme="majorBidi" w:hAnsiTheme="majorBidi" w:cstheme="majorBidi"/>
                  <w:sz w:val="18"/>
                  <w:szCs w:val="18"/>
                  <w:lang w:eastAsia="ja-JP"/>
                </w:rPr>
                <w:t>1.14.bb</w:t>
              </w:r>
            </w:ins>
          </w:p>
        </w:tc>
      </w:tr>
      <w:tr w:rsidR="005222E9" w14:paraId="7E6B2904" w14:textId="77777777" w:rsidTr="003A72CF">
        <w:trPr>
          <w:jc w:val="center"/>
          <w:ins w:id="192" w:author="CEPT" w:date="2023-05-01T10:29:00Z"/>
        </w:trPr>
        <w:tc>
          <w:tcPr>
            <w:tcW w:w="836" w:type="dxa"/>
            <w:tcBorders>
              <w:top w:val="nil"/>
              <w:left w:val="single" w:sz="12" w:space="0" w:color="auto"/>
              <w:bottom w:val="single" w:sz="4" w:space="0" w:color="auto"/>
              <w:right w:val="double" w:sz="6" w:space="0" w:color="auto"/>
            </w:tcBorders>
          </w:tcPr>
          <w:p w14:paraId="0927DC4A" w14:textId="77777777" w:rsidR="005222E9" w:rsidRDefault="005222E9" w:rsidP="005222E9">
            <w:pPr>
              <w:tabs>
                <w:tab w:val="left" w:pos="720"/>
              </w:tabs>
              <w:overflowPunct/>
              <w:autoSpaceDE/>
              <w:adjustRightInd/>
              <w:spacing w:before="30" w:after="30"/>
              <w:ind w:left="-57" w:right="-57"/>
              <w:rPr>
                <w:ins w:id="193" w:author="CEPT" w:date="2023-05-01T10:49:00Z"/>
                <w:rFonts w:asciiTheme="majorBidi" w:hAnsiTheme="majorBidi" w:cstheme="majorBidi"/>
                <w:sz w:val="18"/>
                <w:szCs w:val="18"/>
                <w:lang w:eastAsia="ja-JP"/>
              </w:rPr>
            </w:pPr>
            <w:ins w:id="194" w:author="CEPT" w:date="2023-05-01T10:49:00Z">
              <w:r w:rsidRPr="005D50A0">
                <w:rPr>
                  <w:rFonts w:asciiTheme="majorBidi" w:hAnsiTheme="majorBidi" w:cstheme="majorBidi"/>
                  <w:sz w:val="18"/>
                  <w:szCs w:val="18"/>
                  <w:lang w:eastAsia="ja-JP"/>
                </w:rPr>
                <w:t>1.14.bc</w:t>
              </w:r>
            </w:ins>
          </w:p>
          <w:p w14:paraId="2E2AF797" w14:textId="77777777" w:rsidR="005222E9" w:rsidRDefault="005222E9" w:rsidP="005222E9">
            <w:pPr>
              <w:tabs>
                <w:tab w:val="left" w:pos="720"/>
              </w:tabs>
              <w:overflowPunct/>
              <w:autoSpaceDE/>
              <w:adjustRightInd/>
              <w:spacing w:before="30" w:after="30"/>
              <w:ind w:left="-57" w:right="-57"/>
              <w:rPr>
                <w:ins w:id="195" w:author="CEPT" w:date="2023-05-01T10:29:00Z"/>
                <w:rFonts w:asciiTheme="majorBidi" w:hAnsiTheme="majorBidi" w:cstheme="majorBidi"/>
                <w:sz w:val="18"/>
                <w:szCs w:val="18"/>
                <w:lang w:val="en-US" w:eastAsia="zh-CN"/>
              </w:rPr>
            </w:pPr>
          </w:p>
        </w:tc>
        <w:tc>
          <w:tcPr>
            <w:tcW w:w="4111" w:type="dxa"/>
            <w:tcBorders>
              <w:top w:val="nil"/>
              <w:left w:val="nil"/>
              <w:bottom w:val="single" w:sz="4" w:space="0" w:color="auto"/>
              <w:right w:val="double" w:sz="6" w:space="0" w:color="auto"/>
            </w:tcBorders>
          </w:tcPr>
          <w:p w14:paraId="593AAF2A" w14:textId="5709D9A9" w:rsidR="005222E9" w:rsidRDefault="005222E9" w:rsidP="005222E9">
            <w:pPr>
              <w:tabs>
                <w:tab w:val="clear" w:pos="1134"/>
                <w:tab w:val="left" w:pos="289"/>
              </w:tabs>
              <w:spacing w:before="30" w:after="30"/>
              <w:ind w:left="113"/>
              <w:rPr>
                <w:ins w:id="196" w:author="CEPT" w:date="2023-05-01T10:49:00Z"/>
                <w:rFonts w:asciiTheme="majorBidi" w:hAnsiTheme="majorBidi" w:cstheme="majorBidi"/>
                <w:sz w:val="18"/>
                <w:szCs w:val="18"/>
              </w:rPr>
            </w:pPr>
            <w:ins w:id="197" w:author="CEPT" w:date="2023-05-01T10:49:00Z">
              <w:r w:rsidRPr="005D50A0">
                <w:rPr>
                  <w:rFonts w:asciiTheme="majorBidi" w:hAnsiTheme="majorBidi" w:cstheme="majorBidi"/>
                  <w:sz w:val="18"/>
                  <w:szCs w:val="18"/>
                </w:rPr>
                <w:t xml:space="preserve">a commitment that, for the purpose of protecting fixed-service systems in the territory of other administrations in the frequency bands 1 710-1 980 MHz, 2 010-2 025 MHz and 2 110-2 170 MHz, the pfd level of </w:t>
              </w:r>
              <w:r w:rsidRPr="00B87328">
                <w:rPr>
                  <w:rFonts w:asciiTheme="majorBidi" w:hAnsiTheme="majorBidi" w:cstheme="majorBidi"/>
                  <w:sz w:val="18"/>
                  <w:szCs w:val="18"/>
                </w:rPr>
                <w:t>−144</w:t>
              </w:r>
              <w:r>
                <w:rPr>
                  <w:rFonts w:asciiTheme="majorBidi" w:hAnsiTheme="majorBidi" w:cstheme="majorBidi"/>
                  <w:sz w:val="18"/>
                  <w:szCs w:val="18"/>
                </w:rPr>
                <w:t xml:space="preserve"> </w:t>
              </w:r>
              <w:r w:rsidRPr="00B87328">
                <w:rPr>
                  <w:rFonts w:asciiTheme="majorBidi" w:hAnsiTheme="majorBidi" w:cstheme="majorBidi"/>
                  <w:sz w:val="18"/>
                  <w:szCs w:val="18"/>
                </w:rPr>
                <w:t>dB(W/(m</w:t>
              </w:r>
              <w:r w:rsidRPr="008565FE">
                <w:rPr>
                  <w:rFonts w:asciiTheme="majorBidi" w:hAnsiTheme="majorBidi" w:cstheme="majorBidi"/>
                  <w:sz w:val="18"/>
                  <w:szCs w:val="18"/>
                  <w:vertAlign w:val="superscript"/>
                </w:rPr>
                <w:t>2</w:t>
              </w:r>
              <w:r w:rsidRPr="00B87328">
                <w:rPr>
                  <w:rFonts w:asciiTheme="majorBidi" w:hAnsiTheme="majorBidi" w:cstheme="majorBidi"/>
                  <w:sz w:val="18"/>
                  <w:szCs w:val="18"/>
                </w:rPr>
                <w:t xml:space="preserve"> · MHz)) for</w:t>
              </w:r>
              <w:r>
                <w:rPr>
                  <w:rFonts w:asciiTheme="majorBidi" w:hAnsiTheme="majorBidi" w:cstheme="majorBidi"/>
                  <w:sz w:val="18"/>
                  <w:szCs w:val="18"/>
                </w:rPr>
                <w:t xml:space="preserve"> </w:t>
              </w:r>
              <w:r w:rsidRPr="005D50A0">
                <w:rPr>
                  <w:rFonts w:asciiTheme="majorBidi" w:hAnsiTheme="majorBidi" w:cstheme="majorBidi"/>
                  <w:sz w:val="18"/>
                  <w:szCs w:val="18"/>
                  <w:lang w:eastAsia="zh-CN"/>
                </w:rPr>
                <w:t>angles of arrival between</w:t>
              </w:r>
              <w:r w:rsidRPr="00B87328">
                <w:rPr>
                  <w:rFonts w:asciiTheme="majorBidi" w:hAnsiTheme="majorBidi" w:cstheme="majorBidi"/>
                  <w:sz w:val="18"/>
                  <w:szCs w:val="18"/>
                </w:rPr>
                <w:t xml:space="preserve"> 0°</w:t>
              </w:r>
              <w:r>
                <w:rPr>
                  <w:rFonts w:asciiTheme="majorBidi" w:hAnsiTheme="majorBidi" w:cstheme="majorBidi"/>
                  <w:sz w:val="18"/>
                  <w:szCs w:val="18"/>
                </w:rPr>
                <w:t xml:space="preserve"> and </w:t>
              </w:r>
              <w:r w:rsidRPr="00B87328">
                <w:rPr>
                  <w:rFonts w:asciiTheme="majorBidi" w:hAnsiTheme="majorBidi" w:cstheme="majorBidi"/>
                  <w:sz w:val="18"/>
                  <w:szCs w:val="18"/>
                </w:rPr>
                <w:t>10°</w:t>
              </w:r>
              <w:r>
                <w:rPr>
                  <w:rFonts w:asciiTheme="majorBidi" w:hAnsiTheme="majorBidi" w:cstheme="majorBidi"/>
                  <w:sz w:val="18"/>
                  <w:szCs w:val="18"/>
                </w:rPr>
                <w:t xml:space="preserve">, </w:t>
              </w:r>
              <w:r w:rsidRPr="00B87328">
                <w:rPr>
                  <w:rFonts w:asciiTheme="majorBidi" w:hAnsiTheme="majorBidi" w:cstheme="majorBidi"/>
                  <w:sz w:val="18"/>
                  <w:szCs w:val="18"/>
                </w:rPr>
                <w:t>−144 + 1.6 (</w:t>
              </w:r>
              <w:r w:rsidRPr="00B87328">
                <w:rPr>
                  <w:rFonts w:asciiTheme="majorBidi" w:hAnsiTheme="majorBidi" w:cstheme="majorBidi"/>
                  <w:sz w:val="18"/>
                  <w:szCs w:val="18"/>
                </w:rPr>
                <w:sym w:font="Symbol" w:char="F071"/>
              </w:r>
              <w:r w:rsidRPr="00B87328">
                <w:rPr>
                  <w:rFonts w:asciiTheme="majorBidi" w:hAnsiTheme="majorBidi" w:cstheme="majorBidi"/>
                  <w:sz w:val="18"/>
                  <w:szCs w:val="18"/>
                </w:rPr>
                <w:t xml:space="preserve"> − 10)</w:t>
              </w:r>
              <w:r>
                <w:rPr>
                  <w:rFonts w:asciiTheme="majorBidi" w:hAnsiTheme="majorBidi" w:cstheme="majorBidi"/>
                  <w:sz w:val="18"/>
                  <w:szCs w:val="18"/>
                </w:rPr>
                <w:t xml:space="preserve"> </w:t>
              </w:r>
              <w:r w:rsidRPr="00B87328">
                <w:rPr>
                  <w:rFonts w:asciiTheme="majorBidi" w:hAnsiTheme="majorBidi" w:cstheme="majorBidi"/>
                  <w:sz w:val="18"/>
                  <w:szCs w:val="18"/>
                </w:rPr>
                <w:t>dB(W/(m</w:t>
              </w:r>
              <w:r w:rsidRPr="00B87328">
                <w:rPr>
                  <w:rFonts w:asciiTheme="majorBidi" w:hAnsiTheme="majorBidi" w:cstheme="majorBidi"/>
                  <w:sz w:val="18"/>
                  <w:szCs w:val="18"/>
                  <w:vertAlign w:val="superscript"/>
                </w:rPr>
                <w:t>2</w:t>
              </w:r>
              <w:r w:rsidRPr="00B87328">
                <w:rPr>
                  <w:rFonts w:asciiTheme="majorBidi" w:hAnsiTheme="majorBidi" w:cstheme="majorBidi"/>
                  <w:sz w:val="18"/>
                  <w:szCs w:val="18"/>
                </w:rPr>
                <w:t> · MHz))</w:t>
              </w:r>
              <w:r>
                <w:rPr>
                  <w:rFonts w:asciiTheme="majorBidi" w:hAnsiTheme="majorBidi" w:cstheme="majorBidi"/>
                  <w:sz w:val="18"/>
                  <w:szCs w:val="18"/>
                </w:rPr>
                <w:t xml:space="preserve"> </w:t>
              </w:r>
              <w:r w:rsidRPr="00B87328">
                <w:rPr>
                  <w:rFonts w:asciiTheme="majorBidi" w:hAnsiTheme="majorBidi" w:cstheme="majorBidi"/>
                  <w:sz w:val="18"/>
                  <w:szCs w:val="18"/>
                </w:rPr>
                <w:t>for</w:t>
              </w:r>
              <w:r>
                <w:rPr>
                  <w:rFonts w:asciiTheme="majorBidi" w:hAnsiTheme="majorBidi" w:cstheme="majorBidi"/>
                  <w:sz w:val="18"/>
                  <w:szCs w:val="18"/>
                </w:rPr>
                <w:t xml:space="preserve"> </w:t>
              </w:r>
              <w:r w:rsidRPr="005D50A0">
                <w:rPr>
                  <w:rFonts w:asciiTheme="majorBidi" w:hAnsiTheme="majorBidi" w:cstheme="majorBidi"/>
                  <w:sz w:val="18"/>
                  <w:szCs w:val="18"/>
                  <w:lang w:eastAsia="zh-CN"/>
                </w:rPr>
                <w:t>angles of arrival between</w:t>
              </w:r>
              <w:r w:rsidRPr="00B87328">
                <w:rPr>
                  <w:rFonts w:asciiTheme="majorBidi" w:hAnsiTheme="majorBidi" w:cstheme="majorBidi"/>
                  <w:sz w:val="18"/>
                  <w:szCs w:val="18"/>
                </w:rPr>
                <w:t> 10</w:t>
              </w:r>
              <w:r w:rsidRPr="00B87328">
                <w:rPr>
                  <w:rFonts w:asciiTheme="majorBidi" w:hAnsiTheme="majorBidi" w:cstheme="majorBidi"/>
                  <w:sz w:val="18"/>
                  <w:szCs w:val="18"/>
                </w:rPr>
                <w:sym w:font="Symbol" w:char="F0B0"/>
              </w:r>
              <w:r>
                <w:rPr>
                  <w:rFonts w:asciiTheme="majorBidi" w:hAnsiTheme="majorBidi" w:cstheme="majorBidi"/>
                  <w:sz w:val="18"/>
                  <w:szCs w:val="18"/>
                </w:rPr>
                <w:t xml:space="preserve"> and </w:t>
              </w:r>
              <w:r w:rsidRPr="00B87328">
                <w:rPr>
                  <w:rFonts w:asciiTheme="majorBidi" w:hAnsiTheme="majorBidi" w:cstheme="majorBidi"/>
                  <w:sz w:val="18"/>
                  <w:szCs w:val="18"/>
                </w:rPr>
                <w:t>25</w:t>
              </w:r>
              <w:r w:rsidRPr="00B87328">
                <w:rPr>
                  <w:rFonts w:asciiTheme="majorBidi" w:hAnsiTheme="majorBidi" w:cstheme="majorBidi"/>
                  <w:sz w:val="18"/>
                  <w:szCs w:val="18"/>
                </w:rPr>
                <w:sym w:font="Symbol" w:char="F0B0"/>
              </w:r>
              <w:r>
                <w:rPr>
                  <w:rFonts w:asciiTheme="majorBidi" w:hAnsiTheme="majorBidi" w:cstheme="majorBidi"/>
                  <w:sz w:val="18"/>
                  <w:szCs w:val="18"/>
                </w:rPr>
                <w:t xml:space="preserve"> and </w:t>
              </w:r>
              <w:r w:rsidRPr="00B87328">
                <w:rPr>
                  <w:rFonts w:asciiTheme="majorBidi" w:hAnsiTheme="majorBidi" w:cstheme="majorBidi"/>
                  <w:sz w:val="18"/>
                  <w:szCs w:val="18"/>
                </w:rPr>
                <w:t>−120</w:t>
              </w:r>
              <w:r>
                <w:rPr>
                  <w:rFonts w:asciiTheme="majorBidi" w:hAnsiTheme="majorBidi" w:cstheme="majorBidi"/>
                  <w:sz w:val="18"/>
                  <w:szCs w:val="18"/>
                </w:rPr>
                <w:t xml:space="preserve"> </w:t>
              </w:r>
              <w:r w:rsidRPr="00B87328">
                <w:rPr>
                  <w:rFonts w:asciiTheme="majorBidi" w:hAnsiTheme="majorBidi" w:cstheme="majorBidi"/>
                  <w:sz w:val="18"/>
                  <w:szCs w:val="18"/>
                </w:rPr>
                <w:t>dB(W/(m</w:t>
              </w:r>
              <w:r w:rsidRPr="00B87328">
                <w:rPr>
                  <w:rFonts w:asciiTheme="majorBidi" w:hAnsiTheme="majorBidi" w:cstheme="majorBidi"/>
                  <w:sz w:val="18"/>
                  <w:szCs w:val="18"/>
                  <w:vertAlign w:val="superscript"/>
                </w:rPr>
                <w:t>2</w:t>
              </w:r>
              <w:r w:rsidRPr="00B87328">
                <w:rPr>
                  <w:rFonts w:asciiTheme="majorBidi" w:hAnsiTheme="majorBidi" w:cstheme="majorBidi"/>
                  <w:sz w:val="18"/>
                  <w:szCs w:val="18"/>
                </w:rPr>
                <w:t> · MHz))</w:t>
              </w:r>
              <w:r>
                <w:rPr>
                  <w:rFonts w:asciiTheme="majorBidi" w:hAnsiTheme="majorBidi" w:cstheme="majorBidi"/>
                  <w:sz w:val="18"/>
                  <w:szCs w:val="18"/>
                </w:rPr>
                <w:t xml:space="preserve"> </w:t>
              </w:r>
              <w:r w:rsidRPr="00B87328">
                <w:rPr>
                  <w:rFonts w:asciiTheme="majorBidi" w:hAnsiTheme="majorBidi" w:cstheme="majorBidi"/>
                  <w:sz w:val="18"/>
                  <w:szCs w:val="18"/>
                </w:rPr>
                <w:t>for</w:t>
              </w:r>
              <w:r>
                <w:rPr>
                  <w:rFonts w:asciiTheme="majorBidi" w:hAnsiTheme="majorBidi" w:cstheme="majorBidi"/>
                  <w:sz w:val="18"/>
                  <w:szCs w:val="18"/>
                </w:rPr>
                <w:t xml:space="preserve"> </w:t>
              </w:r>
              <w:r w:rsidRPr="005D50A0">
                <w:rPr>
                  <w:rFonts w:asciiTheme="majorBidi" w:hAnsiTheme="majorBidi" w:cstheme="majorBidi"/>
                  <w:sz w:val="18"/>
                  <w:szCs w:val="18"/>
                  <w:lang w:eastAsia="zh-CN"/>
                </w:rPr>
                <w:t>angles of arrival between</w:t>
              </w:r>
              <w:r w:rsidRPr="00B87328">
                <w:rPr>
                  <w:rFonts w:asciiTheme="majorBidi" w:hAnsiTheme="majorBidi" w:cstheme="majorBidi"/>
                  <w:sz w:val="18"/>
                  <w:szCs w:val="18"/>
                </w:rPr>
                <w:t xml:space="preserve"> 25</w:t>
              </w:r>
              <w:r w:rsidRPr="00B87328">
                <w:rPr>
                  <w:rFonts w:asciiTheme="majorBidi" w:hAnsiTheme="majorBidi" w:cstheme="majorBidi"/>
                  <w:sz w:val="18"/>
                  <w:szCs w:val="18"/>
                </w:rPr>
                <w:sym w:font="Symbol" w:char="F0B0"/>
              </w:r>
              <w:r>
                <w:rPr>
                  <w:rFonts w:asciiTheme="majorBidi" w:hAnsiTheme="majorBidi" w:cstheme="majorBidi"/>
                  <w:sz w:val="18"/>
                  <w:szCs w:val="18"/>
                </w:rPr>
                <w:t xml:space="preserve"> and </w:t>
              </w:r>
              <w:r w:rsidRPr="00B87328">
                <w:rPr>
                  <w:rFonts w:asciiTheme="majorBidi" w:hAnsiTheme="majorBidi" w:cstheme="majorBidi"/>
                  <w:sz w:val="18"/>
                  <w:szCs w:val="18"/>
                </w:rPr>
                <w:t>90</w:t>
              </w:r>
              <w:r w:rsidRPr="00B87328">
                <w:rPr>
                  <w:rFonts w:asciiTheme="majorBidi" w:hAnsiTheme="majorBidi" w:cstheme="majorBidi"/>
                  <w:sz w:val="18"/>
                  <w:szCs w:val="18"/>
                </w:rPr>
                <w:sym w:font="Symbol" w:char="F0B0"/>
              </w:r>
              <w:r>
                <w:rPr>
                  <w:rFonts w:asciiTheme="majorBidi" w:hAnsiTheme="majorBidi" w:cstheme="majorBidi"/>
                  <w:sz w:val="18"/>
                  <w:szCs w:val="18"/>
                </w:rPr>
                <w:t>;</w:t>
              </w:r>
              <w:r w:rsidRPr="005D50A0" w:rsidDel="00B5512D">
                <w:rPr>
                  <w:rFonts w:asciiTheme="majorBidi" w:hAnsiTheme="majorBidi" w:cstheme="majorBidi"/>
                  <w:sz w:val="18"/>
                  <w:szCs w:val="18"/>
                </w:rPr>
                <w:t xml:space="preserve"> </w:t>
              </w:r>
              <w:r w:rsidRPr="005D50A0">
                <w:rPr>
                  <w:rFonts w:asciiTheme="majorBidi" w:hAnsiTheme="majorBidi" w:cstheme="majorBidi"/>
                  <w:sz w:val="18"/>
                  <w:szCs w:val="18"/>
                </w:rPr>
                <w:t xml:space="preserve"> from</w:t>
              </w:r>
              <w:r>
                <w:rPr>
                  <w:rFonts w:asciiTheme="majorBidi" w:hAnsiTheme="majorBidi" w:cstheme="majorBidi"/>
                  <w:sz w:val="18"/>
                  <w:szCs w:val="18"/>
                </w:rPr>
                <w:t xml:space="preserve"> </w:t>
              </w:r>
              <w:r w:rsidRPr="005D50A0">
                <w:rPr>
                  <w:rFonts w:asciiTheme="majorBidi" w:hAnsiTheme="majorBidi" w:cstheme="majorBidi"/>
                  <w:sz w:val="18"/>
                  <w:szCs w:val="18"/>
                </w:rPr>
                <w:t xml:space="preserve">HIBS  produced at the surface of the Earth in the territory of other administrations </w:t>
              </w:r>
              <w:r>
                <w:rPr>
                  <w:rFonts w:asciiTheme="majorBidi" w:hAnsiTheme="majorBidi" w:cstheme="majorBidi"/>
                  <w:sz w:val="18"/>
                  <w:szCs w:val="18"/>
                </w:rPr>
                <w:t>is</w:t>
              </w:r>
              <w:r w:rsidRPr="005D50A0">
                <w:rPr>
                  <w:rFonts w:asciiTheme="majorBidi" w:hAnsiTheme="majorBidi" w:cstheme="majorBidi"/>
                  <w:sz w:val="18"/>
                  <w:szCs w:val="18"/>
                </w:rPr>
                <w:t xml:space="preserve"> not exceed</w:t>
              </w:r>
              <w:r>
                <w:rPr>
                  <w:rFonts w:asciiTheme="majorBidi" w:hAnsiTheme="majorBidi" w:cstheme="majorBidi"/>
                  <w:sz w:val="18"/>
                  <w:szCs w:val="18"/>
                </w:rPr>
                <w:t>ed</w:t>
              </w:r>
              <w:r w:rsidRPr="005D50A0">
                <w:rPr>
                  <w:rFonts w:asciiTheme="majorBidi" w:hAnsiTheme="majorBidi" w:cstheme="majorBidi"/>
                  <w:sz w:val="18"/>
                  <w:szCs w:val="18"/>
                </w:rPr>
                <w:t xml:space="preserve">, unless explicit agreement of the affected administration is provided (see Resolution </w:t>
              </w:r>
              <w:r w:rsidRPr="005D50A0">
                <w:rPr>
                  <w:rFonts w:asciiTheme="majorBidi" w:hAnsiTheme="majorBidi" w:cstheme="majorBidi"/>
                  <w:b/>
                  <w:bCs/>
                  <w:sz w:val="18"/>
                  <w:szCs w:val="18"/>
                </w:rPr>
                <w:t>221</w:t>
              </w:r>
              <w:r w:rsidRPr="005D50A0">
                <w:rPr>
                  <w:rFonts w:asciiTheme="majorBidi" w:hAnsiTheme="majorBidi" w:cstheme="majorBidi"/>
                  <w:sz w:val="18"/>
                  <w:szCs w:val="18"/>
                </w:rPr>
                <w:t xml:space="preserve"> </w:t>
              </w:r>
              <w:r w:rsidRPr="005D50A0">
                <w:rPr>
                  <w:rFonts w:asciiTheme="majorBidi" w:hAnsiTheme="majorBidi" w:cstheme="majorBidi"/>
                  <w:b/>
                  <w:bCs/>
                  <w:sz w:val="18"/>
                  <w:szCs w:val="18"/>
                </w:rPr>
                <w:t>(Rev.WRC</w:t>
              </w:r>
              <w:r w:rsidRPr="005D50A0">
                <w:rPr>
                  <w:rFonts w:asciiTheme="majorBidi" w:hAnsiTheme="majorBidi" w:cstheme="majorBidi"/>
                  <w:b/>
                  <w:bCs/>
                  <w:sz w:val="18"/>
                  <w:szCs w:val="18"/>
                </w:rPr>
                <w:noBreakHyphen/>
                <w:t>23)</w:t>
              </w:r>
              <w:r w:rsidRPr="005D50A0">
                <w:rPr>
                  <w:rFonts w:asciiTheme="majorBidi" w:hAnsiTheme="majorBidi" w:cstheme="majorBidi"/>
                  <w:sz w:val="18"/>
                  <w:szCs w:val="18"/>
                </w:rPr>
                <w:t>)</w:t>
              </w:r>
            </w:ins>
          </w:p>
          <w:p w14:paraId="416936D2" w14:textId="77777777" w:rsidR="005222E9" w:rsidRDefault="005222E9" w:rsidP="005222E9">
            <w:pPr>
              <w:spacing w:before="30" w:after="30"/>
              <w:ind w:left="113"/>
              <w:rPr>
                <w:ins w:id="198" w:author="CEPT" w:date="2023-05-01T10:29:00Z"/>
                <w:rFonts w:asciiTheme="majorBidi" w:hAnsiTheme="majorBidi" w:cstheme="majorBidi"/>
                <w:sz w:val="18"/>
                <w:szCs w:val="18"/>
                <w:lang w:val="en-US" w:eastAsia="zh-CN"/>
              </w:rPr>
            </w:pPr>
          </w:p>
        </w:tc>
        <w:tc>
          <w:tcPr>
            <w:tcW w:w="865" w:type="dxa"/>
            <w:gridSpan w:val="2"/>
            <w:tcBorders>
              <w:top w:val="nil"/>
              <w:left w:val="nil"/>
              <w:bottom w:val="single" w:sz="4" w:space="0" w:color="auto"/>
              <w:right w:val="single" w:sz="4" w:space="0" w:color="auto"/>
            </w:tcBorders>
            <w:vAlign w:val="center"/>
          </w:tcPr>
          <w:p w14:paraId="7C68DD65" w14:textId="3B5EC582" w:rsidR="005222E9" w:rsidRDefault="005222E9" w:rsidP="005222E9">
            <w:pPr>
              <w:tabs>
                <w:tab w:val="left" w:pos="720"/>
              </w:tabs>
              <w:overflowPunct/>
              <w:autoSpaceDE/>
              <w:adjustRightInd/>
              <w:spacing w:before="30" w:after="30"/>
              <w:jc w:val="center"/>
              <w:rPr>
                <w:ins w:id="199" w:author="CEPT" w:date="2023-05-01T10:29:00Z"/>
                <w:rFonts w:asciiTheme="majorBidi" w:hAnsiTheme="majorBidi" w:cstheme="majorBidi"/>
                <w:b/>
                <w:bCs/>
                <w:sz w:val="18"/>
                <w:szCs w:val="18"/>
                <w:lang w:val="en-US" w:eastAsia="zh-CN"/>
              </w:rPr>
            </w:pPr>
            <w:ins w:id="200" w:author="CEPT" w:date="2023-05-01T10:49:00Z">
              <w:r w:rsidRPr="005D50A0">
                <w:rPr>
                  <w:rFonts w:asciiTheme="majorBidi" w:hAnsiTheme="majorBidi" w:cstheme="majorBidi"/>
                  <w:b/>
                  <w:bCs/>
                  <w:sz w:val="18"/>
                  <w:szCs w:val="18"/>
                  <w:lang w:eastAsia="zh-CN"/>
                </w:rPr>
                <w:t>X</w:t>
              </w:r>
            </w:ins>
          </w:p>
        </w:tc>
        <w:tc>
          <w:tcPr>
            <w:tcW w:w="864" w:type="dxa"/>
            <w:gridSpan w:val="2"/>
            <w:tcBorders>
              <w:top w:val="nil"/>
              <w:left w:val="nil"/>
              <w:bottom w:val="single" w:sz="4" w:space="0" w:color="auto"/>
              <w:right w:val="single" w:sz="4" w:space="0" w:color="auto"/>
            </w:tcBorders>
            <w:vAlign w:val="center"/>
          </w:tcPr>
          <w:p w14:paraId="5E0253FD" w14:textId="77777777" w:rsidR="005222E9" w:rsidRDefault="005222E9" w:rsidP="005222E9">
            <w:pPr>
              <w:rPr>
                <w:ins w:id="201" w:author="CEPT" w:date="2023-05-01T10:29:00Z"/>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tcPr>
          <w:p w14:paraId="1A5D0B1F" w14:textId="77777777" w:rsidR="005222E9" w:rsidRDefault="005222E9" w:rsidP="005222E9">
            <w:pPr>
              <w:tabs>
                <w:tab w:val="clear" w:pos="1134"/>
                <w:tab w:val="clear" w:pos="1871"/>
                <w:tab w:val="clear" w:pos="2268"/>
              </w:tabs>
              <w:overflowPunct/>
              <w:autoSpaceDE/>
              <w:autoSpaceDN/>
              <w:adjustRightInd/>
              <w:spacing w:before="0"/>
              <w:rPr>
                <w:ins w:id="202" w:author="CEPT" w:date="2023-05-01T10:29:00Z"/>
                <w:rFonts w:ascii="Times" w:hAnsi="Times" w:cs="Times"/>
                <w:sz w:val="20"/>
                <w:lang w:eastAsia="en-GB"/>
              </w:rPr>
            </w:pPr>
          </w:p>
        </w:tc>
        <w:tc>
          <w:tcPr>
            <w:tcW w:w="991" w:type="dxa"/>
            <w:tcBorders>
              <w:top w:val="nil"/>
              <w:left w:val="nil"/>
              <w:bottom w:val="single" w:sz="4" w:space="0" w:color="auto"/>
              <w:right w:val="double" w:sz="6" w:space="0" w:color="auto"/>
            </w:tcBorders>
            <w:vAlign w:val="center"/>
          </w:tcPr>
          <w:p w14:paraId="7E80618D" w14:textId="77777777" w:rsidR="005222E9" w:rsidRDefault="005222E9" w:rsidP="005222E9">
            <w:pPr>
              <w:tabs>
                <w:tab w:val="clear" w:pos="1134"/>
                <w:tab w:val="clear" w:pos="1871"/>
                <w:tab w:val="clear" w:pos="2268"/>
              </w:tabs>
              <w:overflowPunct/>
              <w:autoSpaceDE/>
              <w:autoSpaceDN/>
              <w:adjustRightInd/>
              <w:spacing w:before="0"/>
              <w:rPr>
                <w:ins w:id="203" w:author="CEPT" w:date="2023-05-01T10:29:00Z"/>
                <w:rFonts w:ascii="Times" w:hAnsi="Times" w:cs="Times"/>
                <w:sz w:val="20"/>
                <w:lang w:eastAsia="en-GB"/>
              </w:rPr>
            </w:pPr>
          </w:p>
        </w:tc>
        <w:tc>
          <w:tcPr>
            <w:tcW w:w="720" w:type="dxa"/>
            <w:gridSpan w:val="2"/>
            <w:tcBorders>
              <w:top w:val="nil"/>
              <w:left w:val="nil"/>
              <w:bottom w:val="single" w:sz="4" w:space="0" w:color="auto"/>
              <w:right w:val="single" w:sz="12" w:space="0" w:color="auto"/>
            </w:tcBorders>
          </w:tcPr>
          <w:p w14:paraId="1E2B4E65" w14:textId="3DCBF19B" w:rsidR="005222E9" w:rsidRDefault="005222E9" w:rsidP="005222E9">
            <w:pPr>
              <w:tabs>
                <w:tab w:val="left" w:pos="720"/>
              </w:tabs>
              <w:overflowPunct/>
              <w:autoSpaceDE/>
              <w:adjustRightInd/>
              <w:spacing w:before="30" w:after="30"/>
              <w:ind w:left="-57" w:right="-57"/>
              <w:rPr>
                <w:ins w:id="204" w:author="CEPT" w:date="2023-05-01T10:29:00Z"/>
                <w:rFonts w:asciiTheme="majorBidi" w:hAnsiTheme="majorBidi" w:cstheme="majorBidi"/>
                <w:sz w:val="18"/>
                <w:szCs w:val="18"/>
                <w:lang w:val="en-US" w:eastAsia="zh-CN"/>
              </w:rPr>
            </w:pPr>
            <w:ins w:id="205" w:author="CEPT" w:date="2023-05-01T10:49:00Z">
              <w:r w:rsidRPr="005D50A0">
                <w:rPr>
                  <w:rFonts w:asciiTheme="majorBidi" w:hAnsiTheme="majorBidi" w:cstheme="majorBidi"/>
                  <w:sz w:val="18"/>
                  <w:szCs w:val="18"/>
                  <w:lang w:eastAsia="ja-JP"/>
                </w:rPr>
                <w:t>1.14.bc</w:t>
              </w:r>
            </w:ins>
          </w:p>
        </w:tc>
      </w:tr>
      <w:tr w:rsidR="005222E9" w14:paraId="52BE4F5A" w14:textId="77777777" w:rsidTr="003A72CF">
        <w:trPr>
          <w:jc w:val="center"/>
          <w:ins w:id="206" w:author="CEPT" w:date="2023-05-01T10:29:00Z"/>
        </w:trPr>
        <w:tc>
          <w:tcPr>
            <w:tcW w:w="836" w:type="dxa"/>
            <w:tcBorders>
              <w:top w:val="nil"/>
              <w:left w:val="single" w:sz="12" w:space="0" w:color="auto"/>
              <w:bottom w:val="single" w:sz="4" w:space="0" w:color="auto"/>
              <w:right w:val="double" w:sz="6" w:space="0" w:color="auto"/>
            </w:tcBorders>
          </w:tcPr>
          <w:p w14:paraId="0C896A1F" w14:textId="77777777" w:rsidR="005222E9" w:rsidRDefault="005222E9" w:rsidP="005222E9">
            <w:pPr>
              <w:tabs>
                <w:tab w:val="left" w:pos="720"/>
              </w:tabs>
              <w:overflowPunct/>
              <w:autoSpaceDE/>
              <w:adjustRightInd/>
              <w:spacing w:before="30" w:after="30"/>
              <w:ind w:left="-57" w:right="-57"/>
              <w:rPr>
                <w:ins w:id="207" w:author="CEPT" w:date="2023-05-01T10:50:00Z"/>
                <w:rFonts w:asciiTheme="majorBidi" w:hAnsiTheme="majorBidi" w:cstheme="majorBidi"/>
                <w:sz w:val="18"/>
                <w:szCs w:val="18"/>
                <w:lang w:eastAsia="zh-CN"/>
              </w:rPr>
            </w:pPr>
            <w:ins w:id="208" w:author="CEPT" w:date="2023-05-01T10:50:00Z">
              <w:r w:rsidRPr="005D50A0">
                <w:rPr>
                  <w:rFonts w:asciiTheme="majorBidi" w:hAnsiTheme="majorBidi" w:cstheme="majorBidi"/>
                  <w:sz w:val="18"/>
                  <w:szCs w:val="18"/>
                  <w:lang w:eastAsia="zh-CN"/>
                </w:rPr>
                <w:t>1.14.c</w:t>
              </w:r>
            </w:ins>
          </w:p>
          <w:p w14:paraId="2BD1A775" w14:textId="77777777" w:rsidR="005222E9" w:rsidRDefault="005222E9" w:rsidP="005222E9">
            <w:pPr>
              <w:tabs>
                <w:tab w:val="left" w:pos="720"/>
              </w:tabs>
              <w:overflowPunct/>
              <w:autoSpaceDE/>
              <w:adjustRightInd/>
              <w:spacing w:before="30" w:after="30"/>
              <w:ind w:left="-57" w:right="-57"/>
              <w:rPr>
                <w:ins w:id="209" w:author="CEPT" w:date="2023-05-01T10:29:00Z"/>
                <w:rFonts w:asciiTheme="majorBidi" w:hAnsiTheme="majorBidi" w:cstheme="majorBidi"/>
                <w:sz w:val="18"/>
                <w:szCs w:val="18"/>
                <w:lang w:val="en-US" w:eastAsia="zh-CN"/>
              </w:rPr>
            </w:pPr>
          </w:p>
        </w:tc>
        <w:tc>
          <w:tcPr>
            <w:tcW w:w="4111" w:type="dxa"/>
            <w:tcBorders>
              <w:top w:val="nil"/>
              <w:left w:val="nil"/>
              <w:bottom w:val="single" w:sz="4" w:space="0" w:color="auto"/>
              <w:right w:val="double" w:sz="6" w:space="0" w:color="auto"/>
            </w:tcBorders>
          </w:tcPr>
          <w:p w14:paraId="25120A33" w14:textId="16012365" w:rsidR="005222E9" w:rsidRDefault="005222E9" w:rsidP="005222E9">
            <w:pPr>
              <w:spacing w:before="30" w:after="30"/>
              <w:ind w:left="113"/>
              <w:rPr>
                <w:ins w:id="210" w:author="CEPT" w:date="2023-05-01T10:29:00Z"/>
                <w:rFonts w:asciiTheme="majorBidi" w:hAnsiTheme="majorBidi" w:cstheme="majorBidi"/>
                <w:sz w:val="18"/>
                <w:szCs w:val="18"/>
                <w:lang w:val="en-US" w:eastAsia="zh-CN"/>
              </w:rPr>
            </w:pPr>
            <w:ins w:id="211" w:author="CEPT" w:date="2023-05-01T10:50:00Z">
              <w:r w:rsidRPr="005D50A0">
                <w:rPr>
                  <w:rFonts w:asciiTheme="majorBidi" w:hAnsiTheme="majorBidi" w:cstheme="majorBidi"/>
                  <w:sz w:val="18"/>
                  <w:szCs w:val="18"/>
                  <w:lang w:eastAsia="zh-CN"/>
                </w:rPr>
                <w:t>a commitment that, for the purpose of protecting IMT mobile stations in the territory of other administrations in the frequency band 2</w:t>
              </w:r>
              <w:r w:rsidRPr="005D50A0">
                <w:rPr>
                  <w:rFonts w:asciiTheme="majorBidi" w:hAnsiTheme="majorBidi" w:cstheme="majorBidi"/>
                  <w:sz w:val="18"/>
                  <w:szCs w:val="18"/>
                </w:rPr>
                <w:t> </w:t>
              </w:r>
              <w:r w:rsidRPr="005D50A0">
                <w:rPr>
                  <w:rFonts w:asciiTheme="majorBidi" w:hAnsiTheme="majorBidi" w:cstheme="majorBidi"/>
                  <w:sz w:val="18"/>
                  <w:szCs w:val="18"/>
                  <w:lang w:eastAsia="zh-CN"/>
                </w:rPr>
                <w:t>500-2</w:t>
              </w:r>
              <w:r w:rsidRPr="005D50A0">
                <w:rPr>
                  <w:rFonts w:asciiTheme="majorBidi" w:hAnsiTheme="majorBidi" w:cstheme="majorBidi"/>
                  <w:sz w:val="18"/>
                  <w:szCs w:val="18"/>
                </w:rPr>
                <w:t> </w:t>
              </w:r>
              <w:r w:rsidRPr="005D50A0">
                <w:rPr>
                  <w:rFonts w:asciiTheme="majorBidi" w:hAnsiTheme="majorBidi" w:cstheme="majorBidi"/>
                  <w:sz w:val="18"/>
                  <w:szCs w:val="18"/>
                  <w:lang w:eastAsia="zh-CN"/>
                </w:rPr>
                <w:t>690</w:t>
              </w:r>
              <w:r w:rsidRPr="005D50A0">
                <w:rPr>
                  <w:rFonts w:asciiTheme="majorBidi" w:hAnsiTheme="majorBidi" w:cstheme="majorBidi"/>
                  <w:sz w:val="18"/>
                  <w:szCs w:val="18"/>
                </w:rPr>
                <w:t> </w:t>
              </w:r>
              <w:r w:rsidRPr="005D50A0">
                <w:rPr>
                  <w:rFonts w:asciiTheme="majorBidi" w:hAnsiTheme="majorBidi" w:cstheme="majorBidi"/>
                  <w:sz w:val="18"/>
                  <w:szCs w:val="18"/>
                  <w:lang w:eastAsia="zh-CN"/>
                </w:rPr>
                <w:t xml:space="preserve">MHz, the pfd level of </w:t>
              </w:r>
              <w:r w:rsidRPr="008565FE">
                <w:rPr>
                  <w:rFonts w:asciiTheme="majorBidi" w:hAnsiTheme="majorBidi" w:cstheme="majorBidi"/>
                  <w:sz w:val="18"/>
                  <w:szCs w:val="18"/>
                  <w:lang w:eastAsia="zh-CN"/>
                </w:rPr>
                <w:t>−109</w:t>
              </w:r>
              <w:r>
                <w:rPr>
                  <w:rFonts w:asciiTheme="majorBidi" w:hAnsiTheme="majorBidi" w:cstheme="majorBidi"/>
                  <w:sz w:val="18"/>
                  <w:szCs w:val="18"/>
                  <w:lang w:eastAsia="zh-CN"/>
                </w:rPr>
                <w:t xml:space="preserve"> </w:t>
              </w:r>
              <w:r w:rsidRPr="008565FE">
                <w:rPr>
                  <w:rFonts w:asciiTheme="majorBidi" w:hAnsiTheme="majorBidi" w:cstheme="majorBidi"/>
                  <w:sz w:val="18"/>
                  <w:szCs w:val="18"/>
                  <w:lang w:eastAsia="zh-CN"/>
                </w:rPr>
                <w:t>dB(W/(m</w:t>
              </w:r>
              <w:r w:rsidRPr="008565FE">
                <w:rPr>
                  <w:rFonts w:asciiTheme="majorBidi" w:hAnsiTheme="majorBidi" w:cstheme="majorBidi"/>
                  <w:sz w:val="18"/>
                  <w:szCs w:val="18"/>
                  <w:vertAlign w:val="superscript"/>
                  <w:lang w:eastAsia="zh-CN"/>
                </w:rPr>
                <w:t>2</w:t>
              </w:r>
              <w:r w:rsidRPr="008565FE">
                <w:rPr>
                  <w:rFonts w:asciiTheme="majorBidi" w:hAnsiTheme="majorBidi" w:cstheme="majorBidi"/>
                  <w:sz w:val="18"/>
                  <w:szCs w:val="18"/>
                  <w:lang w:eastAsia="zh-CN"/>
                </w:rPr>
                <w:t xml:space="preserve"> · MHz)) </w:t>
              </w:r>
              <w:r w:rsidRPr="005D50A0">
                <w:rPr>
                  <w:rFonts w:asciiTheme="majorBidi" w:hAnsiTheme="majorBidi" w:cstheme="majorBidi"/>
                  <w:sz w:val="18"/>
                  <w:szCs w:val="18"/>
                  <w:lang w:eastAsia="zh-CN"/>
                </w:rPr>
                <w:t xml:space="preserve"> from HIBS  produced at the surface of the Earth in the territory of other administrations </w:t>
              </w:r>
              <w:r>
                <w:rPr>
                  <w:rFonts w:asciiTheme="majorBidi" w:hAnsiTheme="majorBidi" w:cstheme="majorBidi"/>
                  <w:sz w:val="18"/>
                  <w:szCs w:val="18"/>
                  <w:lang w:eastAsia="zh-CN"/>
                </w:rPr>
                <w:t>is</w:t>
              </w:r>
              <w:r w:rsidRPr="005D50A0">
                <w:rPr>
                  <w:rFonts w:asciiTheme="majorBidi" w:hAnsiTheme="majorBidi" w:cstheme="majorBidi"/>
                  <w:sz w:val="18"/>
                  <w:szCs w:val="18"/>
                  <w:lang w:eastAsia="zh-CN"/>
                </w:rPr>
                <w:t xml:space="preserve"> not exceed</w:t>
              </w:r>
              <w:r>
                <w:rPr>
                  <w:rFonts w:asciiTheme="majorBidi" w:hAnsiTheme="majorBidi" w:cstheme="majorBidi"/>
                  <w:sz w:val="18"/>
                  <w:szCs w:val="18"/>
                  <w:lang w:eastAsia="zh-CN"/>
                </w:rPr>
                <w:t>ed</w:t>
              </w:r>
              <w:r w:rsidRPr="005D50A0">
                <w:rPr>
                  <w:rFonts w:asciiTheme="majorBidi" w:hAnsiTheme="majorBidi" w:cstheme="majorBidi"/>
                  <w:sz w:val="18"/>
                  <w:szCs w:val="18"/>
                  <w:lang w:eastAsia="zh-CN"/>
                </w:rPr>
                <w:t xml:space="preserve">, unless explicit agreement of the affected administration is provided (see Resolution </w:t>
              </w:r>
              <w:r w:rsidRPr="005D50A0">
                <w:rPr>
                  <w:rFonts w:asciiTheme="majorBidi" w:hAnsiTheme="majorBidi" w:cstheme="majorBidi"/>
                  <w:b/>
                  <w:bCs/>
                  <w:sz w:val="18"/>
                  <w:szCs w:val="18"/>
                  <w:lang w:eastAsia="zh-CN"/>
                </w:rPr>
                <w:t>[</w:t>
              </w:r>
              <w:r>
                <w:rPr>
                  <w:rFonts w:asciiTheme="majorBidi" w:hAnsiTheme="majorBidi" w:cstheme="majorBidi"/>
                  <w:b/>
                  <w:bCs/>
                  <w:sz w:val="18"/>
                  <w:szCs w:val="18"/>
                  <w:lang w:eastAsia="zh-CN"/>
                </w:rPr>
                <w:t>EUR-</w:t>
              </w:r>
              <w:r w:rsidRPr="005D50A0">
                <w:rPr>
                  <w:rFonts w:asciiTheme="majorBidi" w:hAnsiTheme="majorBidi" w:cstheme="majorBidi"/>
                  <w:b/>
                  <w:bCs/>
                  <w:sz w:val="18"/>
                  <w:szCs w:val="18"/>
                  <w:lang w:eastAsia="zh-CN"/>
                </w:rPr>
                <w:t>B14-HIBS</w:t>
              </w:r>
            </w:ins>
            <w:ins w:id="212" w:author="CEPT" w:date="2023-05-01T10:51:00Z">
              <w:r>
                <w:rPr>
                  <w:rFonts w:asciiTheme="majorBidi" w:hAnsiTheme="majorBidi" w:cstheme="majorBidi"/>
                  <w:b/>
                  <w:bCs/>
                  <w:sz w:val="18"/>
                  <w:szCs w:val="18"/>
                  <w:lang w:eastAsia="zh-CN"/>
                </w:rPr>
                <w:t>-</w:t>
              </w:r>
            </w:ins>
            <w:ins w:id="213" w:author="CEPT" w:date="2023-05-01T10:50:00Z">
              <w:r w:rsidRPr="005D50A0">
                <w:rPr>
                  <w:rFonts w:asciiTheme="majorBidi" w:hAnsiTheme="majorBidi" w:cstheme="majorBidi"/>
                  <w:b/>
                  <w:bCs/>
                  <w:sz w:val="18"/>
                  <w:szCs w:val="18"/>
                  <w:lang w:eastAsia="zh-CN"/>
                </w:rPr>
                <w:t>2500-2690</w:t>
              </w:r>
            </w:ins>
            <w:ins w:id="214" w:author="CEPT" w:date="2023-05-01T10:51:00Z">
              <w:r>
                <w:rPr>
                  <w:rFonts w:asciiTheme="majorBidi" w:hAnsiTheme="majorBidi" w:cstheme="majorBidi"/>
                  <w:b/>
                  <w:bCs/>
                  <w:sz w:val="18"/>
                  <w:szCs w:val="18"/>
                  <w:lang w:eastAsia="zh-CN"/>
                </w:rPr>
                <w:t>-</w:t>
              </w:r>
            </w:ins>
            <w:ins w:id="215" w:author="CEPT" w:date="2023-05-01T10:50:00Z">
              <w:r w:rsidRPr="005D50A0">
                <w:rPr>
                  <w:rFonts w:asciiTheme="majorBidi" w:hAnsiTheme="majorBidi" w:cstheme="majorBidi"/>
                  <w:b/>
                  <w:bCs/>
                  <w:sz w:val="18"/>
                  <w:szCs w:val="18"/>
                  <w:lang w:eastAsia="zh-CN"/>
                </w:rPr>
                <w:t>MHz] (WRC</w:t>
              </w:r>
              <w:r w:rsidRPr="005D50A0">
                <w:rPr>
                  <w:rFonts w:asciiTheme="majorBidi" w:hAnsiTheme="majorBidi" w:cstheme="majorBidi"/>
                  <w:b/>
                  <w:bCs/>
                  <w:sz w:val="18"/>
                  <w:szCs w:val="18"/>
                </w:rPr>
                <w:noBreakHyphen/>
              </w:r>
              <w:r w:rsidRPr="005D50A0">
                <w:rPr>
                  <w:rFonts w:asciiTheme="majorBidi" w:hAnsiTheme="majorBidi" w:cstheme="majorBidi"/>
                  <w:b/>
                  <w:bCs/>
                  <w:sz w:val="18"/>
                  <w:szCs w:val="18"/>
                  <w:lang w:eastAsia="zh-CN"/>
                </w:rPr>
                <w:t>23)</w:t>
              </w:r>
              <w:r w:rsidRPr="005D50A0">
                <w:rPr>
                  <w:rFonts w:asciiTheme="majorBidi" w:hAnsiTheme="majorBidi" w:cstheme="majorBidi"/>
                  <w:sz w:val="18"/>
                  <w:szCs w:val="18"/>
                  <w:lang w:eastAsia="zh-CN"/>
                </w:rPr>
                <w:t>)</w:t>
              </w:r>
            </w:ins>
          </w:p>
        </w:tc>
        <w:tc>
          <w:tcPr>
            <w:tcW w:w="865" w:type="dxa"/>
            <w:gridSpan w:val="2"/>
            <w:tcBorders>
              <w:top w:val="nil"/>
              <w:left w:val="nil"/>
              <w:bottom w:val="single" w:sz="4" w:space="0" w:color="auto"/>
              <w:right w:val="single" w:sz="4" w:space="0" w:color="auto"/>
            </w:tcBorders>
            <w:vAlign w:val="center"/>
          </w:tcPr>
          <w:p w14:paraId="401E0013" w14:textId="665E62CD" w:rsidR="005222E9" w:rsidRDefault="005222E9" w:rsidP="005222E9">
            <w:pPr>
              <w:tabs>
                <w:tab w:val="left" w:pos="720"/>
              </w:tabs>
              <w:overflowPunct/>
              <w:autoSpaceDE/>
              <w:adjustRightInd/>
              <w:spacing w:before="30" w:after="30"/>
              <w:jc w:val="center"/>
              <w:rPr>
                <w:ins w:id="216" w:author="CEPT" w:date="2023-05-01T10:29:00Z"/>
                <w:rFonts w:asciiTheme="majorBidi" w:hAnsiTheme="majorBidi" w:cstheme="majorBidi"/>
                <w:b/>
                <w:bCs/>
                <w:sz w:val="18"/>
                <w:szCs w:val="18"/>
                <w:lang w:val="en-US" w:eastAsia="zh-CN"/>
              </w:rPr>
            </w:pPr>
            <w:ins w:id="217" w:author="CEPT" w:date="2023-05-01T10:50:00Z">
              <w:r w:rsidRPr="005D50A0">
                <w:rPr>
                  <w:rFonts w:asciiTheme="majorBidi" w:hAnsiTheme="majorBidi" w:cstheme="majorBidi"/>
                  <w:b/>
                  <w:bCs/>
                  <w:sz w:val="18"/>
                  <w:szCs w:val="18"/>
                  <w:lang w:eastAsia="ja-JP"/>
                </w:rPr>
                <w:t>X</w:t>
              </w:r>
            </w:ins>
          </w:p>
        </w:tc>
        <w:tc>
          <w:tcPr>
            <w:tcW w:w="864" w:type="dxa"/>
            <w:gridSpan w:val="2"/>
            <w:tcBorders>
              <w:top w:val="nil"/>
              <w:left w:val="nil"/>
              <w:bottom w:val="single" w:sz="4" w:space="0" w:color="auto"/>
              <w:right w:val="single" w:sz="4" w:space="0" w:color="auto"/>
            </w:tcBorders>
            <w:vAlign w:val="center"/>
          </w:tcPr>
          <w:p w14:paraId="59F59F8F" w14:textId="77777777" w:rsidR="005222E9" w:rsidRDefault="005222E9" w:rsidP="005222E9">
            <w:pPr>
              <w:rPr>
                <w:ins w:id="218" w:author="CEPT" w:date="2023-05-01T10:29:00Z"/>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tcPr>
          <w:p w14:paraId="3EF715CE" w14:textId="77777777" w:rsidR="005222E9" w:rsidRDefault="005222E9" w:rsidP="005222E9">
            <w:pPr>
              <w:tabs>
                <w:tab w:val="clear" w:pos="1134"/>
                <w:tab w:val="clear" w:pos="1871"/>
                <w:tab w:val="clear" w:pos="2268"/>
              </w:tabs>
              <w:overflowPunct/>
              <w:autoSpaceDE/>
              <w:autoSpaceDN/>
              <w:adjustRightInd/>
              <w:spacing w:before="0"/>
              <w:rPr>
                <w:ins w:id="219" w:author="CEPT" w:date="2023-05-01T10:29:00Z"/>
                <w:rFonts w:ascii="Times" w:hAnsi="Times" w:cs="Times"/>
                <w:sz w:val="20"/>
                <w:lang w:eastAsia="en-GB"/>
              </w:rPr>
            </w:pPr>
          </w:p>
        </w:tc>
        <w:tc>
          <w:tcPr>
            <w:tcW w:w="991" w:type="dxa"/>
            <w:tcBorders>
              <w:top w:val="nil"/>
              <w:left w:val="nil"/>
              <w:bottom w:val="single" w:sz="4" w:space="0" w:color="auto"/>
              <w:right w:val="double" w:sz="6" w:space="0" w:color="auto"/>
            </w:tcBorders>
            <w:vAlign w:val="center"/>
          </w:tcPr>
          <w:p w14:paraId="280C460C" w14:textId="77777777" w:rsidR="005222E9" w:rsidRDefault="005222E9" w:rsidP="005222E9">
            <w:pPr>
              <w:tabs>
                <w:tab w:val="clear" w:pos="1134"/>
                <w:tab w:val="clear" w:pos="1871"/>
                <w:tab w:val="clear" w:pos="2268"/>
              </w:tabs>
              <w:overflowPunct/>
              <w:autoSpaceDE/>
              <w:autoSpaceDN/>
              <w:adjustRightInd/>
              <w:spacing w:before="0"/>
              <w:rPr>
                <w:ins w:id="220" w:author="CEPT" w:date="2023-05-01T10:29:00Z"/>
                <w:rFonts w:ascii="Times" w:hAnsi="Times" w:cs="Times"/>
                <w:sz w:val="20"/>
                <w:lang w:eastAsia="en-GB"/>
              </w:rPr>
            </w:pPr>
          </w:p>
        </w:tc>
        <w:tc>
          <w:tcPr>
            <w:tcW w:w="720" w:type="dxa"/>
            <w:gridSpan w:val="2"/>
            <w:tcBorders>
              <w:top w:val="nil"/>
              <w:left w:val="nil"/>
              <w:bottom w:val="single" w:sz="4" w:space="0" w:color="auto"/>
              <w:right w:val="single" w:sz="12" w:space="0" w:color="auto"/>
            </w:tcBorders>
          </w:tcPr>
          <w:p w14:paraId="79E7F566" w14:textId="4E0149C2" w:rsidR="005222E9" w:rsidRDefault="005222E9" w:rsidP="005222E9">
            <w:pPr>
              <w:tabs>
                <w:tab w:val="left" w:pos="720"/>
              </w:tabs>
              <w:overflowPunct/>
              <w:autoSpaceDE/>
              <w:adjustRightInd/>
              <w:spacing w:before="30" w:after="30"/>
              <w:ind w:left="-57" w:right="-57"/>
              <w:rPr>
                <w:ins w:id="221" w:author="CEPT" w:date="2023-05-01T10:29:00Z"/>
                <w:rFonts w:asciiTheme="majorBidi" w:hAnsiTheme="majorBidi" w:cstheme="majorBidi"/>
                <w:sz w:val="18"/>
                <w:szCs w:val="18"/>
                <w:lang w:val="en-US" w:eastAsia="zh-CN"/>
              </w:rPr>
            </w:pPr>
            <w:ins w:id="222" w:author="CEPT" w:date="2023-05-01T10:50:00Z">
              <w:r w:rsidRPr="005D50A0">
                <w:rPr>
                  <w:rFonts w:asciiTheme="majorBidi" w:hAnsiTheme="majorBidi" w:cstheme="majorBidi"/>
                  <w:sz w:val="18"/>
                  <w:szCs w:val="18"/>
                  <w:lang w:eastAsia="zh-CN"/>
                </w:rPr>
                <w:t>1.14.c</w:t>
              </w:r>
            </w:ins>
          </w:p>
        </w:tc>
      </w:tr>
      <w:tr w:rsidR="005222E9" w14:paraId="42AB82B4" w14:textId="77777777" w:rsidTr="003A72CF">
        <w:trPr>
          <w:jc w:val="center"/>
          <w:ins w:id="223" w:author="CEPT" w:date="2023-05-01T10:29:00Z"/>
        </w:trPr>
        <w:tc>
          <w:tcPr>
            <w:tcW w:w="836" w:type="dxa"/>
            <w:tcBorders>
              <w:top w:val="nil"/>
              <w:left w:val="single" w:sz="12" w:space="0" w:color="auto"/>
              <w:bottom w:val="single" w:sz="4" w:space="0" w:color="auto"/>
              <w:right w:val="double" w:sz="6" w:space="0" w:color="auto"/>
            </w:tcBorders>
          </w:tcPr>
          <w:p w14:paraId="3C452D5B" w14:textId="77777777" w:rsidR="005222E9" w:rsidRDefault="005222E9" w:rsidP="005222E9">
            <w:pPr>
              <w:tabs>
                <w:tab w:val="left" w:pos="720"/>
              </w:tabs>
              <w:overflowPunct/>
              <w:autoSpaceDE/>
              <w:adjustRightInd/>
              <w:spacing w:before="30" w:after="30"/>
              <w:ind w:left="-57" w:right="-57"/>
              <w:rPr>
                <w:ins w:id="224" w:author="CEPT" w:date="2023-05-01T10:51:00Z"/>
                <w:rFonts w:asciiTheme="majorBidi" w:hAnsiTheme="majorBidi" w:cstheme="majorBidi"/>
                <w:sz w:val="18"/>
                <w:szCs w:val="18"/>
                <w:lang w:eastAsia="zh-CN"/>
              </w:rPr>
            </w:pPr>
            <w:ins w:id="225" w:author="CEPT" w:date="2023-05-01T10:51:00Z">
              <w:r w:rsidRPr="005D50A0">
                <w:rPr>
                  <w:rFonts w:asciiTheme="majorBidi" w:hAnsiTheme="majorBidi" w:cstheme="majorBidi"/>
                  <w:sz w:val="18"/>
                  <w:szCs w:val="18"/>
                  <w:lang w:eastAsia="zh-CN"/>
                </w:rPr>
                <w:t>1.14.ca</w:t>
              </w:r>
            </w:ins>
          </w:p>
          <w:p w14:paraId="4F48A862" w14:textId="77777777" w:rsidR="005222E9" w:rsidRDefault="005222E9" w:rsidP="005222E9">
            <w:pPr>
              <w:tabs>
                <w:tab w:val="left" w:pos="720"/>
              </w:tabs>
              <w:overflowPunct/>
              <w:autoSpaceDE/>
              <w:adjustRightInd/>
              <w:spacing w:before="30" w:after="30"/>
              <w:ind w:left="-57" w:right="-57"/>
              <w:rPr>
                <w:ins w:id="226" w:author="CEPT" w:date="2023-05-01T10:29:00Z"/>
                <w:rFonts w:asciiTheme="majorBidi" w:hAnsiTheme="majorBidi" w:cstheme="majorBidi"/>
                <w:sz w:val="18"/>
                <w:szCs w:val="18"/>
                <w:lang w:val="en-US" w:eastAsia="zh-CN"/>
              </w:rPr>
            </w:pPr>
          </w:p>
        </w:tc>
        <w:tc>
          <w:tcPr>
            <w:tcW w:w="4111" w:type="dxa"/>
            <w:tcBorders>
              <w:top w:val="nil"/>
              <w:left w:val="nil"/>
              <w:bottom w:val="single" w:sz="4" w:space="0" w:color="auto"/>
              <w:right w:val="double" w:sz="6" w:space="0" w:color="auto"/>
            </w:tcBorders>
          </w:tcPr>
          <w:p w14:paraId="31708CCC" w14:textId="501C5B97" w:rsidR="005222E9" w:rsidRDefault="005222E9" w:rsidP="005222E9">
            <w:pPr>
              <w:spacing w:before="30" w:after="30"/>
              <w:ind w:left="113"/>
              <w:rPr>
                <w:ins w:id="227" w:author="CEPT" w:date="2023-05-01T10:29:00Z"/>
                <w:rFonts w:asciiTheme="majorBidi" w:hAnsiTheme="majorBidi" w:cstheme="majorBidi"/>
                <w:sz w:val="18"/>
                <w:szCs w:val="18"/>
                <w:lang w:val="en-US" w:eastAsia="zh-CN"/>
              </w:rPr>
            </w:pPr>
            <w:ins w:id="228" w:author="CEPT" w:date="2023-05-01T10:51:00Z">
              <w:r w:rsidRPr="005D50A0">
                <w:rPr>
                  <w:rFonts w:asciiTheme="majorBidi" w:hAnsiTheme="majorBidi" w:cstheme="majorBidi"/>
                  <w:sz w:val="18"/>
                  <w:szCs w:val="18"/>
                  <w:lang w:eastAsia="zh-CN"/>
                </w:rPr>
                <w:t>a commitment that, for the purpose of protecting IMT base stations in the territory of other administrations in the frequency band 2</w:t>
              </w:r>
              <w:r w:rsidRPr="005D50A0">
                <w:rPr>
                  <w:rFonts w:asciiTheme="majorBidi" w:hAnsiTheme="majorBidi" w:cstheme="majorBidi"/>
                  <w:sz w:val="18"/>
                  <w:szCs w:val="18"/>
                </w:rPr>
                <w:t> </w:t>
              </w:r>
              <w:r w:rsidRPr="005D50A0">
                <w:rPr>
                  <w:rFonts w:asciiTheme="majorBidi" w:hAnsiTheme="majorBidi" w:cstheme="majorBidi"/>
                  <w:sz w:val="18"/>
                  <w:szCs w:val="18"/>
                  <w:lang w:eastAsia="zh-CN"/>
                </w:rPr>
                <w:t>500-2</w:t>
              </w:r>
              <w:r w:rsidRPr="005D50A0">
                <w:rPr>
                  <w:rFonts w:asciiTheme="majorBidi" w:hAnsiTheme="majorBidi" w:cstheme="majorBidi"/>
                  <w:sz w:val="18"/>
                  <w:szCs w:val="18"/>
                </w:rPr>
                <w:t> </w:t>
              </w:r>
              <w:r w:rsidRPr="005D50A0">
                <w:rPr>
                  <w:rFonts w:asciiTheme="majorBidi" w:hAnsiTheme="majorBidi" w:cstheme="majorBidi"/>
                  <w:sz w:val="18"/>
                  <w:szCs w:val="18"/>
                  <w:lang w:eastAsia="zh-CN"/>
                </w:rPr>
                <w:t>690</w:t>
              </w:r>
              <w:r w:rsidRPr="005D50A0">
                <w:rPr>
                  <w:rFonts w:asciiTheme="majorBidi" w:hAnsiTheme="majorBidi" w:cstheme="majorBidi"/>
                  <w:sz w:val="18"/>
                  <w:szCs w:val="18"/>
                </w:rPr>
                <w:t> </w:t>
              </w:r>
              <w:r w:rsidRPr="005D50A0">
                <w:rPr>
                  <w:rFonts w:asciiTheme="majorBidi" w:hAnsiTheme="majorBidi" w:cstheme="majorBidi"/>
                  <w:sz w:val="18"/>
                  <w:szCs w:val="18"/>
                  <w:lang w:eastAsia="zh-CN"/>
                </w:rPr>
                <w:t xml:space="preserve">MHz, the pfd level of </w:t>
              </w:r>
              <w:r w:rsidRPr="008565FE">
                <w:rPr>
                  <w:rFonts w:asciiTheme="majorBidi" w:hAnsiTheme="majorBidi" w:cstheme="majorBidi"/>
                  <w:sz w:val="18"/>
                  <w:szCs w:val="18"/>
                  <w:lang w:eastAsia="zh-CN"/>
                </w:rPr>
                <w:t>−142</w:t>
              </w:r>
              <w:r>
                <w:rPr>
                  <w:rFonts w:asciiTheme="majorBidi" w:hAnsiTheme="majorBidi" w:cstheme="majorBidi"/>
                  <w:sz w:val="18"/>
                  <w:szCs w:val="18"/>
                  <w:lang w:eastAsia="zh-CN"/>
                </w:rPr>
                <w:t xml:space="preserve"> </w:t>
              </w:r>
              <w:r w:rsidRPr="008565FE">
                <w:rPr>
                  <w:rFonts w:asciiTheme="majorBidi" w:hAnsiTheme="majorBidi" w:cstheme="majorBidi"/>
                  <w:sz w:val="18"/>
                  <w:szCs w:val="18"/>
                  <w:lang w:eastAsia="zh-CN"/>
                </w:rPr>
                <w:t>dB(W/(m</w:t>
              </w:r>
              <w:r w:rsidRPr="008565FE">
                <w:rPr>
                  <w:rFonts w:asciiTheme="majorBidi" w:hAnsiTheme="majorBidi" w:cstheme="majorBidi"/>
                  <w:sz w:val="18"/>
                  <w:szCs w:val="18"/>
                  <w:vertAlign w:val="superscript"/>
                  <w:lang w:eastAsia="zh-CN"/>
                </w:rPr>
                <w:t>2</w:t>
              </w:r>
              <w:r w:rsidRPr="008565FE">
                <w:rPr>
                  <w:rFonts w:asciiTheme="majorBidi" w:hAnsiTheme="majorBidi" w:cstheme="majorBidi"/>
                  <w:sz w:val="18"/>
                  <w:szCs w:val="18"/>
                  <w:lang w:eastAsia="zh-CN"/>
                </w:rPr>
                <w:t xml:space="preserve"> · MHz))</w:t>
              </w:r>
              <w:r>
                <w:rPr>
                  <w:rFonts w:asciiTheme="majorBidi" w:hAnsiTheme="majorBidi" w:cstheme="majorBidi"/>
                  <w:sz w:val="18"/>
                  <w:szCs w:val="18"/>
                  <w:lang w:eastAsia="zh-CN"/>
                </w:rPr>
                <w:t xml:space="preserve"> </w:t>
              </w:r>
              <w:r w:rsidRPr="008565FE">
                <w:rPr>
                  <w:rFonts w:asciiTheme="majorBidi" w:hAnsiTheme="majorBidi" w:cstheme="majorBidi"/>
                  <w:sz w:val="18"/>
                  <w:szCs w:val="18"/>
                  <w:lang w:eastAsia="zh-CN"/>
                </w:rPr>
                <w:t>for</w:t>
              </w:r>
              <w:r w:rsidRPr="005D50A0">
                <w:rPr>
                  <w:rFonts w:asciiTheme="majorBidi" w:hAnsiTheme="majorBidi" w:cstheme="majorBidi"/>
                  <w:sz w:val="18"/>
                  <w:szCs w:val="18"/>
                  <w:lang w:eastAsia="zh-CN"/>
                </w:rPr>
                <w:t xml:space="preserve"> angles of arrival between</w:t>
              </w:r>
              <w:r w:rsidRPr="00B87328">
                <w:rPr>
                  <w:rFonts w:asciiTheme="majorBidi" w:hAnsiTheme="majorBidi" w:cstheme="majorBidi"/>
                  <w:sz w:val="18"/>
                  <w:szCs w:val="18"/>
                </w:rPr>
                <w:t> </w:t>
              </w:r>
              <w:r w:rsidRPr="008565FE">
                <w:rPr>
                  <w:rFonts w:asciiTheme="majorBidi" w:hAnsiTheme="majorBidi" w:cstheme="majorBidi"/>
                  <w:sz w:val="18"/>
                  <w:szCs w:val="18"/>
                  <w:lang w:eastAsia="zh-CN"/>
                </w:rPr>
                <w:t>0</w:t>
              </w:r>
              <w:r w:rsidRPr="008565FE">
                <w:rPr>
                  <w:rFonts w:asciiTheme="majorBidi" w:hAnsiTheme="majorBidi" w:cstheme="majorBidi"/>
                  <w:sz w:val="18"/>
                  <w:szCs w:val="18"/>
                  <w:lang w:eastAsia="zh-CN"/>
                </w:rPr>
                <w:sym w:font="Symbol" w:char="F0B0"/>
              </w:r>
              <w:r>
                <w:rPr>
                  <w:rFonts w:asciiTheme="majorBidi" w:hAnsiTheme="majorBidi" w:cstheme="majorBidi"/>
                  <w:sz w:val="18"/>
                  <w:szCs w:val="18"/>
                  <w:lang w:eastAsia="zh-CN"/>
                </w:rPr>
                <w:t xml:space="preserve"> and </w:t>
              </w:r>
              <w:r w:rsidRPr="008565FE">
                <w:rPr>
                  <w:rFonts w:asciiTheme="majorBidi" w:hAnsiTheme="majorBidi" w:cstheme="majorBidi"/>
                  <w:sz w:val="18"/>
                  <w:szCs w:val="18"/>
                  <w:lang w:eastAsia="zh-CN"/>
                </w:rPr>
                <w:t>11</w:t>
              </w:r>
              <w:r w:rsidRPr="008565FE">
                <w:rPr>
                  <w:rFonts w:asciiTheme="majorBidi" w:hAnsiTheme="majorBidi" w:cstheme="majorBidi"/>
                  <w:sz w:val="18"/>
                  <w:szCs w:val="18"/>
                  <w:lang w:eastAsia="zh-CN"/>
                </w:rPr>
                <w:sym w:font="Symbol" w:char="F0B0"/>
              </w:r>
              <w:r>
                <w:rPr>
                  <w:rFonts w:asciiTheme="majorBidi" w:hAnsiTheme="majorBidi" w:cstheme="majorBidi"/>
                  <w:sz w:val="18"/>
                  <w:szCs w:val="18"/>
                  <w:lang w:eastAsia="zh-CN"/>
                </w:rPr>
                <w:t xml:space="preserve">, </w:t>
              </w:r>
              <w:r w:rsidRPr="008565FE">
                <w:rPr>
                  <w:rFonts w:asciiTheme="majorBidi" w:hAnsiTheme="majorBidi" w:cstheme="majorBidi"/>
                  <w:sz w:val="18"/>
                  <w:szCs w:val="18"/>
                  <w:lang w:eastAsia="zh-CN"/>
                </w:rPr>
                <w:t>−142 + 0.45 (</w:t>
              </w:r>
              <w:r w:rsidRPr="008565FE">
                <w:rPr>
                  <w:rFonts w:asciiTheme="majorBidi" w:hAnsiTheme="majorBidi" w:cstheme="majorBidi"/>
                  <w:sz w:val="18"/>
                  <w:szCs w:val="18"/>
                  <w:lang w:eastAsia="zh-CN"/>
                </w:rPr>
                <w:sym w:font="Symbol" w:char="F071"/>
              </w:r>
              <w:r w:rsidRPr="008565FE">
                <w:rPr>
                  <w:rFonts w:asciiTheme="majorBidi" w:hAnsiTheme="majorBidi" w:cstheme="majorBidi"/>
                  <w:sz w:val="18"/>
                  <w:szCs w:val="18"/>
                  <w:lang w:eastAsia="zh-CN"/>
                </w:rPr>
                <w:t>-11)</w:t>
              </w:r>
              <w:r>
                <w:rPr>
                  <w:rFonts w:asciiTheme="majorBidi" w:hAnsiTheme="majorBidi" w:cstheme="majorBidi"/>
                  <w:sz w:val="18"/>
                  <w:szCs w:val="18"/>
                  <w:lang w:eastAsia="zh-CN"/>
                </w:rPr>
                <w:t xml:space="preserve"> </w:t>
              </w:r>
              <w:r w:rsidRPr="008565FE">
                <w:rPr>
                  <w:rFonts w:asciiTheme="majorBidi" w:hAnsiTheme="majorBidi" w:cstheme="majorBidi"/>
                  <w:sz w:val="18"/>
                  <w:szCs w:val="18"/>
                  <w:lang w:eastAsia="zh-CN"/>
                </w:rPr>
                <w:t>dB(W/(m</w:t>
              </w:r>
              <w:r w:rsidRPr="008565FE">
                <w:rPr>
                  <w:rFonts w:asciiTheme="majorBidi" w:hAnsiTheme="majorBidi" w:cstheme="majorBidi"/>
                  <w:sz w:val="18"/>
                  <w:szCs w:val="18"/>
                  <w:vertAlign w:val="superscript"/>
                  <w:lang w:eastAsia="zh-CN"/>
                </w:rPr>
                <w:t>2</w:t>
              </w:r>
              <w:r w:rsidRPr="008565FE">
                <w:rPr>
                  <w:rFonts w:asciiTheme="majorBidi" w:hAnsiTheme="majorBidi" w:cstheme="majorBidi"/>
                  <w:sz w:val="18"/>
                  <w:szCs w:val="18"/>
                  <w:lang w:eastAsia="zh-CN"/>
                </w:rPr>
                <w:t xml:space="preserve"> · MHz))</w:t>
              </w:r>
              <w:r>
                <w:rPr>
                  <w:rFonts w:asciiTheme="majorBidi" w:hAnsiTheme="majorBidi" w:cstheme="majorBidi"/>
                  <w:sz w:val="18"/>
                  <w:szCs w:val="18"/>
                  <w:lang w:eastAsia="zh-CN"/>
                </w:rPr>
                <w:t xml:space="preserve"> </w:t>
              </w:r>
              <w:r w:rsidRPr="008565FE">
                <w:rPr>
                  <w:rFonts w:asciiTheme="majorBidi" w:hAnsiTheme="majorBidi" w:cstheme="majorBidi"/>
                  <w:sz w:val="18"/>
                  <w:szCs w:val="18"/>
                  <w:lang w:eastAsia="zh-CN"/>
                </w:rPr>
                <w:t>for</w:t>
              </w:r>
              <w:r>
                <w:rPr>
                  <w:rFonts w:asciiTheme="majorBidi" w:hAnsiTheme="majorBidi" w:cstheme="majorBidi"/>
                  <w:sz w:val="18"/>
                  <w:szCs w:val="18"/>
                  <w:lang w:eastAsia="zh-CN"/>
                </w:rPr>
                <w:t xml:space="preserve"> </w:t>
              </w:r>
              <w:r w:rsidRPr="005D50A0">
                <w:rPr>
                  <w:rFonts w:asciiTheme="majorBidi" w:hAnsiTheme="majorBidi" w:cstheme="majorBidi"/>
                  <w:sz w:val="18"/>
                  <w:szCs w:val="18"/>
                  <w:lang w:eastAsia="zh-CN"/>
                </w:rPr>
                <w:t>angles of arrival between</w:t>
              </w:r>
              <w:r w:rsidRPr="00B87328">
                <w:rPr>
                  <w:rFonts w:asciiTheme="majorBidi" w:hAnsiTheme="majorBidi" w:cstheme="majorBidi"/>
                  <w:sz w:val="18"/>
                  <w:szCs w:val="18"/>
                </w:rPr>
                <w:t> </w:t>
              </w:r>
              <w:r w:rsidRPr="008565FE">
                <w:rPr>
                  <w:rFonts w:asciiTheme="majorBidi" w:hAnsiTheme="majorBidi" w:cstheme="majorBidi"/>
                  <w:sz w:val="18"/>
                  <w:szCs w:val="18"/>
                  <w:lang w:eastAsia="zh-CN"/>
                </w:rPr>
                <w:t xml:space="preserve"> 11</w:t>
              </w:r>
              <w:r w:rsidRPr="008565FE">
                <w:rPr>
                  <w:rFonts w:asciiTheme="majorBidi" w:hAnsiTheme="majorBidi" w:cstheme="majorBidi"/>
                  <w:sz w:val="18"/>
                  <w:szCs w:val="18"/>
                  <w:lang w:eastAsia="zh-CN"/>
                </w:rPr>
                <w:sym w:font="Symbol" w:char="F0B0"/>
              </w:r>
              <w:r>
                <w:rPr>
                  <w:rFonts w:asciiTheme="majorBidi" w:hAnsiTheme="majorBidi" w:cstheme="majorBidi"/>
                  <w:sz w:val="18"/>
                  <w:szCs w:val="18"/>
                  <w:lang w:eastAsia="zh-CN"/>
                </w:rPr>
                <w:t xml:space="preserve"> and </w:t>
              </w:r>
              <w:r w:rsidRPr="008565FE">
                <w:rPr>
                  <w:rFonts w:asciiTheme="majorBidi" w:hAnsiTheme="majorBidi" w:cstheme="majorBidi"/>
                  <w:sz w:val="18"/>
                  <w:szCs w:val="18"/>
                  <w:lang w:eastAsia="zh-CN"/>
                </w:rPr>
                <w:t>80</w:t>
              </w:r>
              <w:r w:rsidRPr="008565FE">
                <w:rPr>
                  <w:rFonts w:asciiTheme="majorBidi" w:hAnsiTheme="majorBidi" w:cstheme="majorBidi"/>
                  <w:sz w:val="18"/>
                  <w:szCs w:val="18"/>
                  <w:lang w:eastAsia="zh-CN"/>
                </w:rPr>
                <w:sym w:font="Symbol" w:char="F0B0"/>
              </w:r>
              <w:r>
                <w:rPr>
                  <w:rFonts w:asciiTheme="majorBidi" w:hAnsiTheme="majorBidi" w:cstheme="majorBidi"/>
                  <w:sz w:val="18"/>
                  <w:szCs w:val="18"/>
                  <w:lang w:eastAsia="zh-CN"/>
                </w:rPr>
                <w:t xml:space="preserve"> and </w:t>
              </w:r>
              <w:r w:rsidRPr="008565FE">
                <w:rPr>
                  <w:rFonts w:asciiTheme="majorBidi" w:hAnsiTheme="majorBidi" w:cstheme="majorBidi"/>
                  <w:sz w:val="18"/>
                  <w:szCs w:val="18"/>
                  <w:lang w:eastAsia="zh-CN"/>
                </w:rPr>
                <w:t>−111</w:t>
              </w:r>
              <w:r>
                <w:rPr>
                  <w:rFonts w:asciiTheme="majorBidi" w:hAnsiTheme="majorBidi" w:cstheme="majorBidi"/>
                  <w:sz w:val="18"/>
                  <w:szCs w:val="18"/>
                  <w:lang w:eastAsia="zh-CN"/>
                </w:rPr>
                <w:t xml:space="preserve"> </w:t>
              </w:r>
              <w:r w:rsidRPr="008565FE">
                <w:rPr>
                  <w:rFonts w:asciiTheme="majorBidi" w:hAnsiTheme="majorBidi" w:cstheme="majorBidi"/>
                  <w:sz w:val="18"/>
                  <w:szCs w:val="18"/>
                  <w:lang w:eastAsia="zh-CN"/>
                </w:rPr>
                <w:t>dB(W/(m</w:t>
              </w:r>
              <w:r w:rsidRPr="008565FE">
                <w:rPr>
                  <w:rFonts w:asciiTheme="majorBidi" w:hAnsiTheme="majorBidi" w:cstheme="majorBidi"/>
                  <w:sz w:val="18"/>
                  <w:szCs w:val="18"/>
                  <w:vertAlign w:val="superscript"/>
                  <w:lang w:eastAsia="zh-CN"/>
                </w:rPr>
                <w:t>2</w:t>
              </w:r>
              <w:r w:rsidRPr="008565FE">
                <w:rPr>
                  <w:rFonts w:asciiTheme="majorBidi" w:hAnsiTheme="majorBidi" w:cstheme="majorBidi"/>
                  <w:sz w:val="18"/>
                  <w:szCs w:val="18"/>
                  <w:lang w:eastAsia="zh-CN"/>
                </w:rPr>
                <w:t xml:space="preserve"> · MHz))</w:t>
              </w:r>
              <w:r>
                <w:rPr>
                  <w:rFonts w:asciiTheme="majorBidi" w:hAnsiTheme="majorBidi" w:cstheme="majorBidi"/>
                  <w:sz w:val="18"/>
                  <w:szCs w:val="18"/>
                  <w:lang w:eastAsia="zh-CN"/>
                </w:rPr>
                <w:t xml:space="preserve"> </w:t>
              </w:r>
              <w:r w:rsidRPr="008565FE">
                <w:rPr>
                  <w:rFonts w:asciiTheme="majorBidi" w:hAnsiTheme="majorBidi" w:cstheme="majorBidi"/>
                  <w:sz w:val="18"/>
                  <w:szCs w:val="18"/>
                  <w:lang w:eastAsia="zh-CN"/>
                </w:rPr>
                <w:t>for</w:t>
              </w:r>
              <w:r w:rsidRPr="005D50A0">
                <w:rPr>
                  <w:rFonts w:asciiTheme="majorBidi" w:hAnsiTheme="majorBidi" w:cstheme="majorBidi"/>
                  <w:sz w:val="18"/>
                  <w:szCs w:val="18"/>
                  <w:lang w:eastAsia="zh-CN"/>
                </w:rPr>
                <w:t xml:space="preserve"> angles of arrival between</w:t>
              </w:r>
              <w:r w:rsidRPr="00B87328">
                <w:rPr>
                  <w:rFonts w:asciiTheme="majorBidi" w:hAnsiTheme="majorBidi" w:cstheme="majorBidi"/>
                  <w:sz w:val="18"/>
                  <w:szCs w:val="18"/>
                </w:rPr>
                <w:t> </w:t>
              </w:r>
              <w:r>
                <w:rPr>
                  <w:rFonts w:asciiTheme="majorBidi" w:hAnsiTheme="majorBidi" w:cstheme="majorBidi"/>
                  <w:sz w:val="18"/>
                  <w:szCs w:val="18"/>
                  <w:lang w:eastAsia="zh-CN"/>
                </w:rPr>
                <w:t xml:space="preserve"> </w:t>
              </w:r>
              <w:r w:rsidRPr="008565FE">
                <w:rPr>
                  <w:rFonts w:asciiTheme="majorBidi" w:hAnsiTheme="majorBidi" w:cstheme="majorBidi"/>
                  <w:sz w:val="18"/>
                  <w:szCs w:val="18"/>
                  <w:lang w:eastAsia="zh-CN"/>
                </w:rPr>
                <w:t>80</w:t>
              </w:r>
              <w:r w:rsidRPr="008565FE">
                <w:rPr>
                  <w:rFonts w:asciiTheme="majorBidi" w:hAnsiTheme="majorBidi" w:cstheme="majorBidi"/>
                  <w:sz w:val="18"/>
                  <w:szCs w:val="18"/>
                  <w:lang w:eastAsia="zh-CN"/>
                </w:rPr>
                <w:sym w:font="Symbol" w:char="F0B0"/>
              </w:r>
              <w:r>
                <w:rPr>
                  <w:rFonts w:asciiTheme="majorBidi" w:hAnsiTheme="majorBidi" w:cstheme="majorBidi"/>
                  <w:sz w:val="18"/>
                  <w:szCs w:val="18"/>
                  <w:lang w:eastAsia="zh-CN"/>
                </w:rPr>
                <w:t xml:space="preserve"> and </w:t>
              </w:r>
              <w:r w:rsidRPr="008565FE">
                <w:rPr>
                  <w:rFonts w:asciiTheme="majorBidi" w:hAnsiTheme="majorBidi" w:cstheme="majorBidi"/>
                  <w:sz w:val="18"/>
                  <w:szCs w:val="18"/>
                  <w:lang w:eastAsia="zh-CN"/>
                </w:rPr>
                <w:t>90</w:t>
              </w:r>
              <w:r w:rsidRPr="008565FE">
                <w:rPr>
                  <w:rFonts w:asciiTheme="majorBidi" w:hAnsiTheme="majorBidi" w:cstheme="majorBidi"/>
                  <w:sz w:val="18"/>
                  <w:szCs w:val="18"/>
                  <w:lang w:eastAsia="zh-CN"/>
                </w:rPr>
                <w:sym w:font="Symbol" w:char="F0B0"/>
              </w:r>
              <w:r w:rsidRPr="005D50A0">
                <w:rPr>
                  <w:rFonts w:asciiTheme="majorBidi" w:hAnsiTheme="majorBidi" w:cstheme="majorBidi"/>
                  <w:sz w:val="18"/>
                  <w:szCs w:val="18"/>
                  <w:lang w:eastAsia="zh-CN"/>
                </w:rPr>
                <w:t xml:space="preserve"> from HIBS produced at the surface of the Earth in the territory of other administrations </w:t>
              </w:r>
              <w:r>
                <w:rPr>
                  <w:rFonts w:asciiTheme="majorBidi" w:hAnsiTheme="majorBidi" w:cstheme="majorBidi"/>
                  <w:sz w:val="18"/>
                  <w:szCs w:val="18"/>
                  <w:lang w:eastAsia="zh-CN"/>
                </w:rPr>
                <w:t>is</w:t>
              </w:r>
              <w:r w:rsidRPr="005D50A0">
                <w:rPr>
                  <w:rFonts w:asciiTheme="majorBidi" w:hAnsiTheme="majorBidi" w:cstheme="majorBidi"/>
                  <w:sz w:val="18"/>
                  <w:szCs w:val="18"/>
                  <w:lang w:eastAsia="zh-CN"/>
                </w:rPr>
                <w:t xml:space="preserve"> not exceed</w:t>
              </w:r>
              <w:r>
                <w:rPr>
                  <w:rFonts w:asciiTheme="majorBidi" w:hAnsiTheme="majorBidi" w:cstheme="majorBidi"/>
                  <w:sz w:val="18"/>
                  <w:szCs w:val="18"/>
                  <w:lang w:eastAsia="zh-CN"/>
                </w:rPr>
                <w:t>ed</w:t>
              </w:r>
              <w:r w:rsidRPr="005D50A0">
                <w:rPr>
                  <w:rFonts w:asciiTheme="majorBidi" w:hAnsiTheme="majorBidi" w:cstheme="majorBidi"/>
                  <w:sz w:val="18"/>
                  <w:szCs w:val="18"/>
                  <w:lang w:eastAsia="zh-CN"/>
                </w:rPr>
                <w:t xml:space="preserve">, unless explicit </w:t>
              </w:r>
              <w:r w:rsidRPr="005D50A0">
                <w:rPr>
                  <w:rFonts w:asciiTheme="majorBidi" w:hAnsiTheme="majorBidi" w:cstheme="majorBidi"/>
                  <w:sz w:val="18"/>
                  <w:szCs w:val="18"/>
                  <w:lang w:eastAsia="zh-CN"/>
                </w:rPr>
                <w:lastRenderedPageBreak/>
                <w:t xml:space="preserve">agreement of the affected administration is provided (see Resolution </w:t>
              </w:r>
              <w:r w:rsidRPr="005D50A0">
                <w:rPr>
                  <w:rFonts w:asciiTheme="majorBidi" w:hAnsiTheme="majorBidi" w:cstheme="majorBidi"/>
                  <w:b/>
                  <w:bCs/>
                  <w:sz w:val="18"/>
                  <w:szCs w:val="18"/>
                  <w:lang w:eastAsia="zh-CN"/>
                </w:rPr>
                <w:t>[</w:t>
              </w:r>
            </w:ins>
            <w:ins w:id="229" w:author="CEPT" w:date="2023-05-01T10:52:00Z">
              <w:r>
                <w:rPr>
                  <w:rFonts w:asciiTheme="majorBidi" w:hAnsiTheme="majorBidi" w:cstheme="majorBidi"/>
                  <w:b/>
                  <w:bCs/>
                  <w:sz w:val="18"/>
                  <w:szCs w:val="18"/>
                  <w:lang w:eastAsia="zh-CN"/>
                </w:rPr>
                <w:t>EUR-</w:t>
              </w:r>
              <w:r w:rsidRPr="005D50A0">
                <w:rPr>
                  <w:rFonts w:asciiTheme="majorBidi" w:hAnsiTheme="majorBidi" w:cstheme="majorBidi"/>
                  <w:b/>
                  <w:bCs/>
                  <w:sz w:val="18"/>
                  <w:szCs w:val="18"/>
                  <w:lang w:eastAsia="zh-CN"/>
                </w:rPr>
                <w:t>B14-HIBS</w:t>
              </w:r>
              <w:r>
                <w:rPr>
                  <w:rFonts w:asciiTheme="majorBidi" w:hAnsiTheme="majorBidi" w:cstheme="majorBidi"/>
                  <w:b/>
                  <w:bCs/>
                  <w:sz w:val="18"/>
                  <w:szCs w:val="18"/>
                  <w:lang w:eastAsia="zh-CN"/>
                </w:rPr>
                <w:t>-</w:t>
              </w:r>
              <w:r w:rsidRPr="005D50A0">
                <w:rPr>
                  <w:rFonts w:asciiTheme="majorBidi" w:hAnsiTheme="majorBidi" w:cstheme="majorBidi"/>
                  <w:b/>
                  <w:bCs/>
                  <w:sz w:val="18"/>
                  <w:szCs w:val="18"/>
                  <w:lang w:eastAsia="zh-CN"/>
                </w:rPr>
                <w:t>2500-2690</w:t>
              </w:r>
              <w:r>
                <w:rPr>
                  <w:rFonts w:asciiTheme="majorBidi" w:hAnsiTheme="majorBidi" w:cstheme="majorBidi"/>
                  <w:b/>
                  <w:bCs/>
                  <w:sz w:val="18"/>
                  <w:szCs w:val="18"/>
                  <w:lang w:eastAsia="zh-CN"/>
                </w:rPr>
                <w:t>-</w:t>
              </w:r>
              <w:r w:rsidRPr="005D50A0">
                <w:rPr>
                  <w:rFonts w:asciiTheme="majorBidi" w:hAnsiTheme="majorBidi" w:cstheme="majorBidi"/>
                  <w:b/>
                  <w:bCs/>
                  <w:sz w:val="18"/>
                  <w:szCs w:val="18"/>
                  <w:lang w:eastAsia="zh-CN"/>
                </w:rPr>
                <w:t>MHz</w:t>
              </w:r>
            </w:ins>
            <w:ins w:id="230" w:author="CEPT" w:date="2023-05-01T10:51:00Z">
              <w:r w:rsidRPr="005D50A0">
                <w:rPr>
                  <w:rFonts w:asciiTheme="majorBidi" w:hAnsiTheme="majorBidi" w:cstheme="majorBidi"/>
                  <w:b/>
                  <w:bCs/>
                  <w:sz w:val="18"/>
                  <w:szCs w:val="18"/>
                  <w:lang w:eastAsia="zh-CN"/>
                </w:rPr>
                <w:t>] (WRC</w:t>
              </w:r>
              <w:r w:rsidRPr="005D50A0">
                <w:rPr>
                  <w:rFonts w:asciiTheme="majorBidi" w:hAnsiTheme="majorBidi" w:cstheme="majorBidi"/>
                  <w:b/>
                  <w:bCs/>
                  <w:sz w:val="18"/>
                  <w:szCs w:val="18"/>
                </w:rPr>
                <w:noBreakHyphen/>
              </w:r>
              <w:r w:rsidRPr="005D50A0">
                <w:rPr>
                  <w:rFonts w:asciiTheme="majorBidi" w:hAnsiTheme="majorBidi" w:cstheme="majorBidi"/>
                  <w:b/>
                  <w:bCs/>
                  <w:sz w:val="18"/>
                  <w:szCs w:val="18"/>
                  <w:lang w:eastAsia="zh-CN"/>
                </w:rPr>
                <w:t>23)</w:t>
              </w:r>
              <w:r w:rsidRPr="005D50A0">
                <w:rPr>
                  <w:rFonts w:asciiTheme="majorBidi" w:hAnsiTheme="majorBidi" w:cstheme="majorBidi"/>
                  <w:sz w:val="18"/>
                  <w:szCs w:val="18"/>
                  <w:lang w:eastAsia="zh-CN"/>
                </w:rPr>
                <w:t>)</w:t>
              </w:r>
            </w:ins>
          </w:p>
        </w:tc>
        <w:tc>
          <w:tcPr>
            <w:tcW w:w="865" w:type="dxa"/>
            <w:gridSpan w:val="2"/>
            <w:tcBorders>
              <w:top w:val="nil"/>
              <w:left w:val="nil"/>
              <w:bottom w:val="single" w:sz="4" w:space="0" w:color="auto"/>
              <w:right w:val="single" w:sz="4" w:space="0" w:color="auto"/>
            </w:tcBorders>
            <w:vAlign w:val="center"/>
          </w:tcPr>
          <w:p w14:paraId="45D635BE" w14:textId="574A3D8D" w:rsidR="005222E9" w:rsidRDefault="005222E9" w:rsidP="005222E9">
            <w:pPr>
              <w:tabs>
                <w:tab w:val="left" w:pos="720"/>
              </w:tabs>
              <w:overflowPunct/>
              <w:autoSpaceDE/>
              <w:adjustRightInd/>
              <w:spacing w:before="30" w:after="30"/>
              <w:jc w:val="center"/>
              <w:rPr>
                <w:ins w:id="231" w:author="CEPT" w:date="2023-05-01T10:29:00Z"/>
                <w:rFonts w:asciiTheme="majorBidi" w:hAnsiTheme="majorBidi" w:cstheme="majorBidi"/>
                <w:b/>
                <w:bCs/>
                <w:sz w:val="18"/>
                <w:szCs w:val="18"/>
                <w:lang w:val="en-US" w:eastAsia="zh-CN"/>
              </w:rPr>
            </w:pPr>
            <w:ins w:id="232" w:author="CEPT" w:date="2023-05-01T10:51:00Z">
              <w:r w:rsidRPr="005D50A0">
                <w:rPr>
                  <w:rFonts w:asciiTheme="majorBidi" w:hAnsiTheme="majorBidi" w:cstheme="majorBidi"/>
                  <w:b/>
                  <w:bCs/>
                  <w:sz w:val="18"/>
                  <w:szCs w:val="18"/>
                  <w:lang w:eastAsia="ja-JP"/>
                </w:rPr>
                <w:lastRenderedPageBreak/>
                <w:t>X</w:t>
              </w:r>
            </w:ins>
          </w:p>
        </w:tc>
        <w:tc>
          <w:tcPr>
            <w:tcW w:w="864" w:type="dxa"/>
            <w:gridSpan w:val="2"/>
            <w:tcBorders>
              <w:top w:val="nil"/>
              <w:left w:val="nil"/>
              <w:bottom w:val="single" w:sz="4" w:space="0" w:color="auto"/>
              <w:right w:val="single" w:sz="4" w:space="0" w:color="auto"/>
            </w:tcBorders>
            <w:vAlign w:val="center"/>
          </w:tcPr>
          <w:p w14:paraId="45D88660" w14:textId="77777777" w:rsidR="005222E9" w:rsidRDefault="005222E9" w:rsidP="005222E9">
            <w:pPr>
              <w:rPr>
                <w:ins w:id="233" w:author="CEPT" w:date="2023-05-01T10:29:00Z"/>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tcPr>
          <w:p w14:paraId="1EA7EE3D" w14:textId="77777777" w:rsidR="005222E9" w:rsidRDefault="005222E9" w:rsidP="005222E9">
            <w:pPr>
              <w:tabs>
                <w:tab w:val="clear" w:pos="1134"/>
                <w:tab w:val="clear" w:pos="1871"/>
                <w:tab w:val="clear" w:pos="2268"/>
              </w:tabs>
              <w:overflowPunct/>
              <w:autoSpaceDE/>
              <w:autoSpaceDN/>
              <w:adjustRightInd/>
              <w:spacing w:before="0"/>
              <w:rPr>
                <w:ins w:id="234" w:author="CEPT" w:date="2023-05-01T10:29:00Z"/>
                <w:rFonts w:ascii="Times" w:hAnsi="Times" w:cs="Times"/>
                <w:sz w:val="20"/>
                <w:lang w:eastAsia="en-GB"/>
              </w:rPr>
            </w:pPr>
          </w:p>
        </w:tc>
        <w:tc>
          <w:tcPr>
            <w:tcW w:w="991" w:type="dxa"/>
            <w:tcBorders>
              <w:top w:val="nil"/>
              <w:left w:val="nil"/>
              <w:bottom w:val="single" w:sz="4" w:space="0" w:color="auto"/>
              <w:right w:val="double" w:sz="6" w:space="0" w:color="auto"/>
            </w:tcBorders>
            <w:vAlign w:val="center"/>
          </w:tcPr>
          <w:p w14:paraId="2B6B5A13" w14:textId="77777777" w:rsidR="005222E9" w:rsidRDefault="005222E9" w:rsidP="005222E9">
            <w:pPr>
              <w:tabs>
                <w:tab w:val="clear" w:pos="1134"/>
                <w:tab w:val="clear" w:pos="1871"/>
                <w:tab w:val="clear" w:pos="2268"/>
              </w:tabs>
              <w:overflowPunct/>
              <w:autoSpaceDE/>
              <w:autoSpaceDN/>
              <w:adjustRightInd/>
              <w:spacing w:before="0"/>
              <w:rPr>
                <w:ins w:id="235" w:author="CEPT" w:date="2023-05-01T10:29:00Z"/>
                <w:rFonts w:ascii="Times" w:hAnsi="Times" w:cs="Times"/>
                <w:sz w:val="20"/>
                <w:lang w:eastAsia="en-GB"/>
              </w:rPr>
            </w:pPr>
          </w:p>
        </w:tc>
        <w:tc>
          <w:tcPr>
            <w:tcW w:w="720" w:type="dxa"/>
            <w:gridSpan w:val="2"/>
            <w:tcBorders>
              <w:top w:val="nil"/>
              <w:left w:val="nil"/>
              <w:bottom w:val="single" w:sz="4" w:space="0" w:color="auto"/>
              <w:right w:val="single" w:sz="12" w:space="0" w:color="auto"/>
            </w:tcBorders>
          </w:tcPr>
          <w:p w14:paraId="506B626B" w14:textId="56282EB3" w:rsidR="005222E9" w:rsidRDefault="005222E9" w:rsidP="005222E9">
            <w:pPr>
              <w:tabs>
                <w:tab w:val="left" w:pos="720"/>
              </w:tabs>
              <w:overflowPunct/>
              <w:autoSpaceDE/>
              <w:adjustRightInd/>
              <w:spacing w:before="30" w:after="30"/>
              <w:ind w:left="-57" w:right="-57"/>
              <w:rPr>
                <w:ins w:id="236" w:author="CEPT" w:date="2023-05-01T10:29:00Z"/>
                <w:rFonts w:asciiTheme="majorBidi" w:hAnsiTheme="majorBidi" w:cstheme="majorBidi"/>
                <w:sz w:val="18"/>
                <w:szCs w:val="18"/>
                <w:lang w:val="en-US" w:eastAsia="zh-CN"/>
              </w:rPr>
            </w:pPr>
            <w:ins w:id="237" w:author="CEPT" w:date="2023-05-01T10:51:00Z">
              <w:r w:rsidRPr="005D50A0">
                <w:rPr>
                  <w:rFonts w:asciiTheme="majorBidi" w:hAnsiTheme="majorBidi" w:cstheme="majorBidi"/>
                  <w:sz w:val="18"/>
                  <w:szCs w:val="18"/>
                  <w:lang w:eastAsia="zh-CN"/>
                </w:rPr>
                <w:t>1.14.ca</w:t>
              </w:r>
            </w:ins>
          </w:p>
        </w:tc>
      </w:tr>
      <w:tr w:rsidR="005222E9" w14:paraId="2B97D642" w14:textId="77777777" w:rsidTr="003A72CF">
        <w:trPr>
          <w:jc w:val="center"/>
          <w:ins w:id="238" w:author="CEPT" w:date="2023-05-01T10:29:00Z"/>
        </w:trPr>
        <w:tc>
          <w:tcPr>
            <w:tcW w:w="836" w:type="dxa"/>
            <w:tcBorders>
              <w:top w:val="nil"/>
              <w:left w:val="single" w:sz="12" w:space="0" w:color="auto"/>
              <w:bottom w:val="single" w:sz="4" w:space="0" w:color="auto"/>
              <w:right w:val="double" w:sz="6" w:space="0" w:color="auto"/>
            </w:tcBorders>
          </w:tcPr>
          <w:p w14:paraId="2CDCB4F6" w14:textId="541B8ED4" w:rsidR="005222E9" w:rsidRDefault="005222E9" w:rsidP="005222E9">
            <w:pPr>
              <w:tabs>
                <w:tab w:val="left" w:pos="720"/>
              </w:tabs>
              <w:overflowPunct/>
              <w:autoSpaceDE/>
              <w:adjustRightInd/>
              <w:spacing w:before="30" w:after="30"/>
              <w:ind w:left="-57" w:right="-57"/>
              <w:rPr>
                <w:ins w:id="239" w:author="CEPT" w:date="2023-05-01T10:29:00Z"/>
                <w:rFonts w:asciiTheme="majorBidi" w:hAnsiTheme="majorBidi" w:cstheme="majorBidi"/>
                <w:sz w:val="18"/>
                <w:szCs w:val="18"/>
                <w:lang w:val="en-US" w:eastAsia="zh-CN"/>
              </w:rPr>
            </w:pPr>
            <w:ins w:id="240" w:author="CEPT" w:date="2023-05-01T10:52:00Z">
              <w:r w:rsidRPr="005D50A0">
                <w:rPr>
                  <w:rFonts w:asciiTheme="majorBidi" w:hAnsiTheme="majorBidi" w:cstheme="majorBidi"/>
                  <w:sz w:val="18"/>
                  <w:szCs w:val="18"/>
                  <w:lang w:eastAsia="ja-JP"/>
                </w:rPr>
                <w:t>1.14.cb</w:t>
              </w:r>
              <w:r>
                <w:rPr>
                  <w:rFonts w:asciiTheme="majorBidi" w:hAnsiTheme="majorBidi" w:cstheme="majorBidi"/>
                  <w:sz w:val="18"/>
                  <w:szCs w:val="18"/>
                  <w:lang w:eastAsia="ja-JP"/>
                </w:rPr>
                <w:br/>
              </w:r>
            </w:ins>
          </w:p>
        </w:tc>
        <w:tc>
          <w:tcPr>
            <w:tcW w:w="4111" w:type="dxa"/>
            <w:tcBorders>
              <w:top w:val="nil"/>
              <w:left w:val="nil"/>
              <w:bottom w:val="single" w:sz="4" w:space="0" w:color="auto"/>
              <w:right w:val="double" w:sz="6" w:space="0" w:color="auto"/>
            </w:tcBorders>
          </w:tcPr>
          <w:p w14:paraId="71601869" w14:textId="5D8620D3" w:rsidR="005222E9" w:rsidRDefault="005222E9" w:rsidP="005222E9">
            <w:pPr>
              <w:spacing w:before="30" w:after="30"/>
              <w:ind w:left="113"/>
              <w:rPr>
                <w:ins w:id="241" w:author="CEPT" w:date="2023-05-01T10:52:00Z"/>
                <w:rFonts w:asciiTheme="majorBidi" w:hAnsiTheme="majorBidi" w:cstheme="majorBidi"/>
                <w:sz w:val="18"/>
                <w:szCs w:val="18"/>
                <w:lang w:eastAsia="zh-CN"/>
              </w:rPr>
            </w:pPr>
            <w:ins w:id="242" w:author="CEPT" w:date="2023-05-01T10:52:00Z">
              <w:r w:rsidRPr="005D50A0">
                <w:rPr>
                  <w:rFonts w:asciiTheme="majorBidi" w:hAnsiTheme="majorBidi" w:cstheme="majorBidi"/>
                  <w:sz w:val="18"/>
                  <w:szCs w:val="18"/>
                  <w:lang w:eastAsia="zh-CN"/>
                </w:rPr>
                <w:t>a commitment that, for the purpose of protecting fixed-service systems in the territory of other administrations in the frequency band 2</w:t>
              </w:r>
              <w:r w:rsidRPr="005D50A0">
                <w:rPr>
                  <w:rFonts w:asciiTheme="majorBidi" w:hAnsiTheme="majorBidi" w:cstheme="majorBidi"/>
                  <w:sz w:val="18"/>
                  <w:szCs w:val="18"/>
                </w:rPr>
                <w:t> </w:t>
              </w:r>
              <w:r w:rsidRPr="005D50A0">
                <w:rPr>
                  <w:rFonts w:asciiTheme="majorBidi" w:hAnsiTheme="majorBidi" w:cstheme="majorBidi"/>
                  <w:sz w:val="18"/>
                  <w:szCs w:val="18"/>
                  <w:lang w:eastAsia="zh-CN"/>
                </w:rPr>
                <w:t>500-2</w:t>
              </w:r>
              <w:r w:rsidRPr="005D50A0">
                <w:rPr>
                  <w:rFonts w:asciiTheme="majorBidi" w:hAnsiTheme="majorBidi" w:cstheme="majorBidi"/>
                  <w:sz w:val="18"/>
                  <w:szCs w:val="18"/>
                </w:rPr>
                <w:t> </w:t>
              </w:r>
              <w:r w:rsidRPr="005D50A0">
                <w:rPr>
                  <w:rFonts w:asciiTheme="majorBidi" w:hAnsiTheme="majorBidi" w:cstheme="majorBidi"/>
                  <w:sz w:val="18"/>
                  <w:szCs w:val="18"/>
                  <w:lang w:eastAsia="zh-CN"/>
                </w:rPr>
                <w:t>690</w:t>
              </w:r>
              <w:r w:rsidRPr="005D50A0">
                <w:rPr>
                  <w:rFonts w:asciiTheme="majorBidi" w:hAnsiTheme="majorBidi" w:cstheme="majorBidi"/>
                  <w:sz w:val="18"/>
                  <w:szCs w:val="18"/>
                </w:rPr>
                <w:t> </w:t>
              </w:r>
              <w:r w:rsidRPr="005D50A0">
                <w:rPr>
                  <w:rFonts w:asciiTheme="majorBidi" w:hAnsiTheme="majorBidi" w:cstheme="majorBidi"/>
                  <w:sz w:val="18"/>
                  <w:szCs w:val="18"/>
                  <w:lang w:eastAsia="zh-CN"/>
                </w:rPr>
                <w:t>MHz, the pfd level of</w:t>
              </w:r>
              <w:r>
                <w:rPr>
                  <w:rFonts w:asciiTheme="majorBidi" w:hAnsiTheme="majorBidi" w:cstheme="majorBidi"/>
                  <w:sz w:val="18"/>
                  <w:szCs w:val="18"/>
                  <w:lang w:eastAsia="zh-CN"/>
                </w:rPr>
                <w:t xml:space="preserve"> </w:t>
              </w:r>
              <w:r w:rsidRPr="00B87328">
                <w:rPr>
                  <w:rFonts w:asciiTheme="majorBidi" w:hAnsiTheme="majorBidi" w:cstheme="majorBidi"/>
                  <w:sz w:val="18"/>
                  <w:szCs w:val="18"/>
                </w:rPr>
                <w:t>−135</w:t>
              </w:r>
              <w:r>
                <w:rPr>
                  <w:rFonts w:asciiTheme="majorBidi" w:hAnsiTheme="majorBidi" w:cstheme="majorBidi"/>
                  <w:sz w:val="18"/>
                  <w:szCs w:val="18"/>
                </w:rPr>
                <w:t xml:space="preserve"> </w:t>
              </w:r>
              <w:r w:rsidRPr="00B87328">
                <w:rPr>
                  <w:rFonts w:asciiTheme="majorBidi" w:hAnsiTheme="majorBidi" w:cstheme="majorBidi"/>
                  <w:sz w:val="18"/>
                  <w:szCs w:val="18"/>
                </w:rPr>
                <w:t>dB(W/(m</w:t>
              </w:r>
              <w:r w:rsidRPr="00B87328">
                <w:rPr>
                  <w:rFonts w:asciiTheme="majorBidi" w:hAnsiTheme="majorBidi" w:cstheme="majorBidi"/>
                  <w:sz w:val="18"/>
                  <w:szCs w:val="18"/>
                  <w:vertAlign w:val="superscript"/>
                </w:rPr>
                <w:t>2</w:t>
              </w:r>
              <w:r w:rsidRPr="00B87328">
                <w:rPr>
                  <w:rFonts w:asciiTheme="majorBidi" w:hAnsiTheme="majorBidi" w:cstheme="majorBidi"/>
                  <w:sz w:val="18"/>
                  <w:szCs w:val="18"/>
                </w:rPr>
                <w:t> · MHz)) for</w:t>
              </w:r>
              <w:r>
                <w:rPr>
                  <w:rFonts w:asciiTheme="majorBidi" w:hAnsiTheme="majorBidi" w:cstheme="majorBidi"/>
                  <w:sz w:val="18"/>
                  <w:szCs w:val="18"/>
                </w:rPr>
                <w:t xml:space="preserve"> </w:t>
              </w:r>
              <w:r w:rsidRPr="005D50A0">
                <w:rPr>
                  <w:rFonts w:asciiTheme="majorBidi" w:hAnsiTheme="majorBidi" w:cstheme="majorBidi"/>
                  <w:sz w:val="18"/>
                  <w:szCs w:val="18"/>
                  <w:lang w:eastAsia="zh-CN"/>
                </w:rPr>
                <w:t>angles of arrival between</w:t>
              </w:r>
              <w:r>
                <w:rPr>
                  <w:rFonts w:asciiTheme="majorBidi" w:hAnsiTheme="majorBidi" w:cstheme="majorBidi"/>
                  <w:sz w:val="18"/>
                  <w:szCs w:val="18"/>
                </w:rPr>
                <w:t xml:space="preserve"> </w:t>
              </w:r>
              <w:r w:rsidRPr="00B87328">
                <w:rPr>
                  <w:rFonts w:asciiTheme="majorBidi" w:hAnsiTheme="majorBidi" w:cstheme="majorBidi"/>
                  <w:sz w:val="18"/>
                  <w:szCs w:val="18"/>
                </w:rPr>
                <w:t>0°</w:t>
              </w:r>
              <w:r>
                <w:rPr>
                  <w:rFonts w:asciiTheme="majorBidi" w:hAnsiTheme="majorBidi" w:cstheme="majorBidi"/>
                  <w:sz w:val="18"/>
                  <w:szCs w:val="18"/>
                </w:rPr>
                <w:t xml:space="preserve"> and </w:t>
              </w:r>
              <w:r w:rsidRPr="00B87328">
                <w:rPr>
                  <w:rFonts w:asciiTheme="majorBidi" w:hAnsiTheme="majorBidi" w:cstheme="majorBidi"/>
                  <w:sz w:val="18"/>
                  <w:szCs w:val="18"/>
                </w:rPr>
                <w:t>20°</w:t>
              </w:r>
              <w:r>
                <w:rPr>
                  <w:rFonts w:asciiTheme="majorBidi" w:hAnsiTheme="majorBidi" w:cstheme="majorBidi"/>
                  <w:sz w:val="18"/>
                  <w:szCs w:val="18"/>
                </w:rPr>
                <w:t>,</w:t>
              </w:r>
            </w:ins>
            <w:ins w:id="243" w:author="CEPT" w:date="2023-05-01T10:53:00Z">
              <w:r>
                <w:rPr>
                  <w:rFonts w:asciiTheme="majorBidi" w:hAnsiTheme="majorBidi" w:cstheme="majorBidi"/>
                  <w:sz w:val="18"/>
                  <w:szCs w:val="18"/>
                </w:rPr>
                <w:t xml:space="preserve"> </w:t>
              </w:r>
            </w:ins>
            <w:ins w:id="244" w:author="CEPT" w:date="2023-05-01T10:52:00Z">
              <w:r w:rsidRPr="00B87328">
                <w:rPr>
                  <w:rFonts w:asciiTheme="majorBidi" w:hAnsiTheme="majorBidi" w:cstheme="majorBidi"/>
                  <w:sz w:val="18"/>
                  <w:szCs w:val="18"/>
                </w:rPr>
                <w:t>−135 + 0.7 (</w:t>
              </w:r>
              <w:r w:rsidRPr="00B87328">
                <w:rPr>
                  <w:rFonts w:asciiTheme="majorBidi" w:hAnsiTheme="majorBidi" w:cstheme="majorBidi"/>
                  <w:sz w:val="18"/>
                  <w:szCs w:val="18"/>
                </w:rPr>
                <w:sym w:font="Symbol" w:char="F071"/>
              </w:r>
              <w:r w:rsidRPr="00B87328">
                <w:rPr>
                  <w:rFonts w:asciiTheme="majorBidi" w:hAnsiTheme="majorBidi" w:cstheme="majorBidi"/>
                  <w:sz w:val="18"/>
                  <w:szCs w:val="18"/>
                </w:rPr>
                <w:t xml:space="preserve"> − 20)</w:t>
              </w:r>
              <w:r>
                <w:rPr>
                  <w:rFonts w:asciiTheme="majorBidi" w:hAnsiTheme="majorBidi" w:cstheme="majorBidi"/>
                  <w:sz w:val="18"/>
                  <w:szCs w:val="18"/>
                </w:rPr>
                <w:t xml:space="preserve"> </w:t>
              </w:r>
              <w:r w:rsidRPr="00B87328">
                <w:rPr>
                  <w:rFonts w:asciiTheme="majorBidi" w:hAnsiTheme="majorBidi" w:cstheme="majorBidi"/>
                  <w:sz w:val="18"/>
                  <w:szCs w:val="18"/>
                </w:rPr>
                <w:t>dB(W/(m</w:t>
              </w:r>
              <w:r w:rsidRPr="00B87328">
                <w:rPr>
                  <w:rFonts w:asciiTheme="majorBidi" w:hAnsiTheme="majorBidi" w:cstheme="majorBidi"/>
                  <w:sz w:val="18"/>
                  <w:szCs w:val="18"/>
                  <w:vertAlign w:val="superscript"/>
                </w:rPr>
                <w:t>2</w:t>
              </w:r>
              <w:r w:rsidRPr="00B87328">
                <w:rPr>
                  <w:rFonts w:asciiTheme="majorBidi" w:hAnsiTheme="majorBidi" w:cstheme="majorBidi"/>
                  <w:sz w:val="18"/>
                  <w:szCs w:val="18"/>
                </w:rPr>
                <w:t> · MHz))</w:t>
              </w:r>
              <w:r>
                <w:rPr>
                  <w:rFonts w:asciiTheme="majorBidi" w:hAnsiTheme="majorBidi" w:cstheme="majorBidi"/>
                  <w:sz w:val="18"/>
                  <w:szCs w:val="18"/>
                </w:rPr>
                <w:t xml:space="preserve"> </w:t>
              </w:r>
              <w:r w:rsidRPr="00B87328">
                <w:rPr>
                  <w:rFonts w:asciiTheme="majorBidi" w:hAnsiTheme="majorBidi" w:cstheme="majorBidi"/>
                  <w:sz w:val="18"/>
                  <w:szCs w:val="18"/>
                </w:rPr>
                <w:t>for</w:t>
              </w:r>
              <w:r>
                <w:rPr>
                  <w:rFonts w:asciiTheme="majorBidi" w:hAnsiTheme="majorBidi" w:cstheme="majorBidi"/>
                  <w:sz w:val="18"/>
                  <w:szCs w:val="18"/>
                </w:rPr>
                <w:t xml:space="preserve"> </w:t>
              </w:r>
              <w:r w:rsidRPr="005D50A0">
                <w:rPr>
                  <w:rFonts w:asciiTheme="majorBidi" w:hAnsiTheme="majorBidi" w:cstheme="majorBidi"/>
                  <w:sz w:val="18"/>
                  <w:szCs w:val="18"/>
                  <w:lang w:eastAsia="zh-CN"/>
                </w:rPr>
                <w:t>angles of arrival between</w:t>
              </w:r>
              <w:r w:rsidRPr="00B87328">
                <w:rPr>
                  <w:rFonts w:asciiTheme="majorBidi" w:hAnsiTheme="majorBidi" w:cstheme="majorBidi"/>
                  <w:sz w:val="18"/>
                  <w:szCs w:val="18"/>
                </w:rPr>
                <w:t> 20</w:t>
              </w:r>
              <w:r w:rsidRPr="00B87328">
                <w:rPr>
                  <w:rFonts w:asciiTheme="majorBidi" w:hAnsiTheme="majorBidi" w:cstheme="majorBidi"/>
                  <w:sz w:val="18"/>
                  <w:szCs w:val="18"/>
                </w:rPr>
                <w:sym w:font="Symbol" w:char="F0B0"/>
              </w:r>
              <w:r>
                <w:rPr>
                  <w:rFonts w:asciiTheme="majorBidi" w:hAnsiTheme="majorBidi" w:cstheme="majorBidi"/>
                  <w:sz w:val="18"/>
                  <w:szCs w:val="18"/>
                </w:rPr>
                <w:t xml:space="preserve"> and </w:t>
              </w:r>
              <w:r w:rsidRPr="00B87328">
                <w:rPr>
                  <w:rFonts w:asciiTheme="majorBidi" w:hAnsiTheme="majorBidi" w:cstheme="majorBidi"/>
                  <w:sz w:val="18"/>
                  <w:szCs w:val="18"/>
                </w:rPr>
                <w:t>47</w:t>
              </w:r>
              <w:r w:rsidRPr="00B87328">
                <w:rPr>
                  <w:rFonts w:asciiTheme="majorBidi" w:hAnsiTheme="majorBidi" w:cstheme="majorBidi"/>
                  <w:sz w:val="18"/>
                  <w:szCs w:val="18"/>
                </w:rPr>
                <w:sym w:font="Symbol" w:char="F0B0"/>
              </w:r>
              <w:r>
                <w:rPr>
                  <w:rFonts w:asciiTheme="majorBidi" w:hAnsiTheme="majorBidi" w:cstheme="majorBidi"/>
                  <w:sz w:val="18"/>
                  <w:szCs w:val="18"/>
                </w:rPr>
                <w:t xml:space="preserve"> and </w:t>
              </w:r>
              <w:r w:rsidRPr="00B87328">
                <w:rPr>
                  <w:rFonts w:asciiTheme="majorBidi" w:hAnsiTheme="majorBidi" w:cstheme="majorBidi"/>
                  <w:sz w:val="18"/>
                  <w:szCs w:val="18"/>
                </w:rPr>
                <w:t>−116</w:t>
              </w:r>
              <w:r>
                <w:rPr>
                  <w:rFonts w:asciiTheme="majorBidi" w:hAnsiTheme="majorBidi" w:cstheme="majorBidi"/>
                  <w:sz w:val="18"/>
                  <w:szCs w:val="18"/>
                </w:rPr>
                <w:t xml:space="preserve"> </w:t>
              </w:r>
              <w:r w:rsidRPr="00B87328">
                <w:rPr>
                  <w:rFonts w:asciiTheme="majorBidi" w:hAnsiTheme="majorBidi" w:cstheme="majorBidi"/>
                  <w:sz w:val="18"/>
                  <w:szCs w:val="18"/>
                </w:rPr>
                <w:t>dB(W/(m</w:t>
              </w:r>
              <w:r w:rsidRPr="00B87328">
                <w:rPr>
                  <w:rFonts w:asciiTheme="majorBidi" w:hAnsiTheme="majorBidi" w:cstheme="majorBidi"/>
                  <w:sz w:val="18"/>
                  <w:szCs w:val="18"/>
                  <w:vertAlign w:val="superscript"/>
                </w:rPr>
                <w:t>2</w:t>
              </w:r>
              <w:r w:rsidRPr="00B87328">
                <w:rPr>
                  <w:rFonts w:asciiTheme="majorBidi" w:hAnsiTheme="majorBidi" w:cstheme="majorBidi"/>
                  <w:sz w:val="18"/>
                  <w:szCs w:val="18"/>
                </w:rPr>
                <w:t> · MHz))</w:t>
              </w:r>
              <w:r>
                <w:rPr>
                  <w:rFonts w:asciiTheme="majorBidi" w:hAnsiTheme="majorBidi" w:cstheme="majorBidi"/>
                  <w:sz w:val="18"/>
                  <w:szCs w:val="18"/>
                </w:rPr>
                <w:t xml:space="preserve"> </w:t>
              </w:r>
              <w:r w:rsidRPr="00B87328">
                <w:rPr>
                  <w:rFonts w:asciiTheme="majorBidi" w:hAnsiTheme="majorBidi" w:cstheme="majorBidi"/>
                  <w:sz w:val="18"/>
                  <w:szCs w:val="18"/>
                </w:rPr>
                <w:t>for</w:t>
              </w:r>
              <w:r>
                <w:rPr>
                  <w:rFonts w:asciiTheme="majorBidi" w:hAnsiTheme="majorBidi" w:cstheme="majorBidi"/>
                  <w:sz w:val="18"/>
                  <w:szCs w:val="18"/>
                </w:rPr>
                <w:t xml:space="preserve"> </w:t>
              </w:r>
              <w:r w:rsidRPr="005D50A0">
                <w:rPr>
                  <w:rFonts w:asciiTheme="majorBidi" w:hAnsiTheme="majorBidi" w:cstheme="majorBidi"/>
                  <w:sz w:val="18"/>
                  <w:szCs w:val="18"/>
                  <w:lang w:eastAsia="zh-CN"/>
                </w:rPr>
                <w:t>angles of arrival between</w:t>
              </w:r>
              <w:r>
                <w:rPr>
                  <w:rFonts w:asciiTheme="majorBidi" w:hAnsiTheme="majorBidi" w:cstheme="majorBidi"/>
                  <w:sz w:val="18"/>
                  <w:szCs w:val="18"/>
                </w:rPr>
                <w:t xml:space="preserve"> </w:t>
              </w:r>
              <w:r w:rsidRPr="00B87328">
                <w:rPr>
                  <w:rFonts w:asciiTheme="majorBidi" w:hAnsiTheme="majorBidi" w:cstheme="majorBidi"/>
                  <w:sz w:val="18"/>
                  <w:szCs w:val="18"/>
                </w:rPr>
                <w:t>47</w:t>
              </w:r>
              <w:r w:rsidRPr="00B87328">
                <w:rPr>
                  <w:rFonts w:asciiTheme="majorBidi" w:hAnsiTheme="majorBidi" w:cstheme="majorBidi"/>
                  <w:sz w:val="18"/>
                  <w:szCs w:val="18"/>
                </w:rPr>
                <w:sym w:font="Symbol" w:char="F0B0"/>
              </w:r>
              <w:r>
                <w:rPr>
                  <w:rFonts w:asciiTheme="majorBidi" w:hAnsiTheme="majorBidi" w:cstheme="majorBidi"/>
                  <w:sz w:val="18"/>
                  <w:szCs w:val="18"/>
                </w:rPr>
                <w:t xml:space="preserve"> and </w:t>
              </w:r>
              <w:r w:rsidRPr="00B87328">
                <w:rPr>
                  <w:rFonts w:asciiTheme="majorBidi" w:hAnsiTheme="majorBidi" w:cstheme="majorBidi"/>
                  <w:sz w:val="18"/>
                  <w:szCs w:val="18"/>
                </w:rPr>
                <w:t>90</w:t>
              </w:r>
              <w:r w:rsidRPr="00B87328">
                <w:rPr>
                  <w:rFonts w:asciiTheme="majorBidi" w:hAnsiTheme="majorBidi" w:cstheme="majorBidi"/>
                  <w:sz w:val="18"/>
                  <w:szCs w:val="18"/>
                </w:rPr>
                <w:sym w:font="Symbol" w:char="F0B0"/>
              </w:r>
              <w:r>
                <w:rPr>
                  <w:rFonts w:asciiTheme="majorBidi" w:hAnsiTheme="majorBidi" w:cstheme="majorBidi"/>
                  <w:sz w:val="18"/>
                  <w:szCs w:val="18"/>
                </w:rPr>
                <w:t xml:space="preserve"> </w:t>
              </w:r>
              <w:r w:rsidRPr="005D50A0">
                <w:rPr>
                  <w:rFonts w:asciiTheme="majorBidi" w:hAnsiTheme="majorBidi" w:cstheme="majorBidi"/>
                  <w:sz w:val="18"/>
                  <w:szCs w:val="18"/>
                  <w:lang w:eastAsia="zh-CN"/>
                </w:rPr>
                <w:t xml:space="preserve">from HIBS produced at the surface of the Earth in the territory of other administrations </w:t>
              </w:r>
              <w:r>
                <w:rPr>
                  <w:rFonts w:asciiTheme="majorBidi" w:hAnsiTheme="majorBidi" w:cstheme="majorBidi"/>
                  <w:sz w:val="18"/>
                  <w:szCs w:val="18"/>
                  <w:lang w:eastAsia="zh-CN"/>
                </w:rPr>
                <w:t>is</w:t>
              </w:r>
              <w:r w:rsidRPr="005D50A0">
                <w:rPr>
                  <w:rFonts w:asciiTheme="majorBidi" w:hAnsiTheme="majorBidi" w:cstheme="majorBidi"/>
                  <w:sz w:val="18"/>
                  <w:szCs w:val="18"/>
                  <w:lang w:eastAsia="zh-CN"/>
                </w:rPr>
                <w:t xml:space="preserve"> not exceed</w:t>
              </w:r>
              <w:r>
                <w:rPr>
                  <w:rFonts w:asciiTheme="majorBidi" w:hAnsiTheme="majorBidi" w:cstheme="majorBidi"/>
                  <w:sz w:val="18"/>
                  <w:szCs w:val="18"/>
                  <w:lang w:eastAsia="zh-CN"/>
                </w:rPr>
                <w:t>ed</w:t>
              </w:r>
              <w:r w:rsidRPr="005D50A0">
                <w:rPr>
                  <w:rFonts w:asciiTheme="majorBidi" w:hAnsiTheme="majorBidi" w:cstheme="majorBidi"/>
                  <w:sz w:val="18"/>
                  <w:szCs w:val="18"/>
                  <w:lang w:eastAsia="zh-CN"/>
                </w:rPr>
                <w:t xml:space="preserve">, unless explicit agreement of the affected administration is provided (see Resolution </w:t>
              </w:r>
              <w:r w:rsidRPr="005D50A0">
                <w:rPr>
                  <w:rFonts w:asciiTheme="majorBidi" w:hAnsiTheme="majorBidi" w:cstheme="majorBidi"/>
                  <w:b/>
                  <w:bCs/>
                  <w:sz w:val="18"/>
                  <w:szCs w:val="18"/>
                  <w:lang w:eastAsia="zh-CN"/>
                </w:rPr>
                <w:t>[</w:t>
              </w:r>
            </w:ins>
            <w:ins w:id="245" w:author="CEPT" w:date="2023-05-01T10:53:00Z">
              <w:r>
                <w:rPr>
                  <w:rFonts w:asciiTheme="majorBidi" w:hAnsiTheme="majorBidi" w:cstheme="majorBidi"/>
                  <w:b/>
                  <w:bCs/>
                  <w:sz w:val="18"/>
                  <w:szCs w:val="18"/>
                  <w:lang w:eastAsia="zh-CN"/>
                </w:rPr>
                <w:t>EUR-</w:t>
              </w:r>
              <w:r w:rsidRPr="005D50A0">
                <w:rPr>
                  <w:rFonts w:asciiTheme="majorBidi" w:hAnsiTheme="majorBidi" w:cstheme="majorBidi"/>
                  <w:b/>
                  <w:bCs/>
                  <w:sz w:val="18"/>
                  <w:szCs w:val="18"/>
                  <w:lang w:eastAsia="zh-CN"/>
                </w:rPr>
                <w:t>B14-HIBS</w:t>
              </w:r>
              <w:r>
                <w:rPr>
                  <w:rFonts w:asciiTheme="majorBidi" w:hAnsiTheme="majorBidi" w:cstheme="majorBidi"/>
                  <w:b/>
                  <w:bCs/>
                  <w:sz w:val="18"/>
                  <w:szCs w:val="18"/>
                  <w:lang w:eastAsia="zh-CN"/>
                </w:rPr>
                <w:t>-</w:t>
              </w:r>
              <w:r w:rsidRPr="005D50A0">
                <w:rPr>
                  <w:rFonts w:asciiTheme="majorBidi" w:hAnsiTheme="majorBidi" w:cstheme="majorBidi"/>
                  <w:b/>
                  <w:bCs/>
                  <w:sz w:val="18"/>
                  <w:szCs w:val="18"/>
                  <w:lang w:eastAsia="zh-CN"/>
                </w:rPr>
                <w:t>2500-2690</w:t>
              </w:r>
              <w:r>
                <w:rPr>
                  <w:rFonts w:asciiTheme="majorBidi" w:hAnsiTheme="majorBidi" w:cstheme="majorBidi"/>
                  <w:b/>
                  <w:bCs/>
                  <w:sz w:val="18"/>
                  <w:szCs w:val="18"/>
                  <w:lang w:eastAsia="zh-CN"/>
                </w:rPr>
                <w:t>-</w:t>
              </w:r>
              <w:r w:rsidRPr="005D50A0">
                <w:rPr>
                  <w:rFonts w:asciiTheme="majorBidi" w:hAnsiTheme="majorBidi" w:cstheme="majorBidi"/>
                  <w:b/>
                  <w:bCs/>
                  <w:sz w:val="18"/>
                  <w:szCs w:val="18"/>
                  <w:lang w:eastAsia="zh-CN"/>
                </w:rPr>
                <w:t>MHz</w:t>
              </w:r>
            </w:ins>
            <w:ins w:id="246" w:author="CEPT" w:date="2023-05-01T10:52:00Z">
              <w:r w:rsidRPr="005D50A0">
                <w:rPr>
                  <w:rFonts w:asciiTheme="majorBidi" w:hAnsiTheme="majorBidi" w:cstheme="majorBidi"/>
                  <w:b/>
                  <w:bCs/>
                  <w:sz w:val="18"/>
                  <w:szCs w:val="18"/>
                  <w:lang w:eastAsia="zh-CN"/>
                </w:rPr>
                <w:t>] (WRC</w:t>
              </w:r>
              <w:r w:rsidRPr="005D50A0">
                <w:rPr>
                  <w:rFonts w:asciiTheme="majorBidi" w:hAnsiTheme="majorBidi" w:cstheme="majorBidi"/>
                  <w:b/>
                  <w:bCs/>
                  <w:sz w:val="18"/>
                  <w:szCs w:val="18"/>
                </w:rPr>
                <w:noBreakHyphen/>
              </w:r>
              <w:r w:rsidRPr="005D50A0">
                <w:rPr>
                  <w:rFonts w:asciiTheme="majorBidi" w:hAnsiTheme="majorBidi" w:cstheme="majorBidi"/>
                  <w:b/>
                  <w:bCs/>
                  <w:sz w:val="18"/>
                  <w:szCs w:val="18"/>
                  <w:lang w:eastAsia="zh-CN"/>
                </w:rPr>
                <w:t>23)</w:t>
              </w:r>
              <w:r w:rsidRPr="005D50A0">
                <w:rPr>
                  <w:rFonts w:asciiTheme="majorBidi" w:hAnsiTheme="majorBidi" w:cstheme="majorBidi"/>
                  <w:sz w:val="18"/>
                  <w:szCs w:val="18"/>
                  <w:lang w:eastAsia="zh-CN"/>
                </w:rPr>
                <w:t>)</w:t>
              </w:r>
            </w:ins>
          </w:p>
          <w:p w14:paraId="2A1706C1" w14:textId="77777777" w:rsidR="005222E9" w:rsidRDefault="005222E9" w:rsidP="005222E9">
            <w:pPr>
              <w:spacing w:before="30" w:after="30"/>
              <w:ind w:left="113"/>
              <w:rPr>
                <w:ins w:id="247" w:author="CEPT" w:date="2023-05-01T10:29:00Z"/>
                <w:rFonts w:asciiTheme="majorBidi" w:hAnsiTheme="majorBidi" w:cstheme="majorBidi"/>
                <w:sz w:val="18"/>
                <w:szCs w:val="18"/>
                <w:lang w:val="en-US" w:eastAsia="zh-CN"/>
              </w:rPr>
            </w:pPr>
          </w:p>
        </w:tc>
        <w:tc>
          <w:tcPr>
            <w:tcW w:w="865" w:type="dxa"/>
            <w:gridSpan w:val="2"/>
            <w:tcBorders>
              <w:top w:val="nil"/>
              <w:left w:val="nil"/>
              <w:bottom w:val="single" w:sz="4" w:space="0" w:color="auto"/>
              <w:right w:val="single" w:sz="4" w:space="0" w:color="auto"/>
            </w:tcBorders>
            <w:vAlign w:val="center"/>
          </w:tcPr>
          <w:p w14:paraId="506AD53B" w14:textId="0E95783F" w:rsidR="005222E9" w:rsidRDefault="005222E9" w:rsidP="005222E9">
            <w:pPr>
              <w:tabs>
                <w:tab w:val="left" w:pos="720"/>
              </w:tabs>
              <w:overflowPunct/>
              <w:autoSpaceDE/>
              <w:adjustRightInd/>
              <w:spacing w:before="30" w:after="30"/>
              <w:jc w:val="center"/>
              <w:rPr>
                <w:ins w:id="248" w:author="CEPT" w:date="2023-05-01T10:29:00Z"/>
                <w:rFonts w:asciiTheme="majorBidi" w:hAnsiTheme="majorBidi" w:cstheme="majorBidi"/>
                <w:b/>
                <w:bCs/>
                <w:sz w:val="18"/>
                <w:szCs w:val="18"/>
                <w:lang w:val="en-US" w:eastAsia="zh-CN"/>
              </w:rPr>
            </w:pPr>
            <w:ins w:id="249" w:author="CEPT" w:date="2023-05-01T10:52:00Z">
              <w:r w:rsidRPr="005D50A0">
                <w:rPr>
                  <w:rFonts w:asciiTheme="majorBidi" w:hAnsiTheme="majorBidi" w:cstheme="majorBidi"/>
                  <w:b/>
                  <w:bCs/>
                  <w:sz w:val="18"/>
                  <w:szCs w:val="18"/>
                  <w:lang w:eastAsia="ja-JP"/>
                </w:rPr>
                <w:t>X</w:t>
              </w:r>
            </w:ins>
          </w:p>
        </w:tc>
        <w:tc>
          <w:tcPr>
            <w:tcW w:w="864" w:type="dxa"/>
            <w:gridSpan w:val="2"/>
            <w:tcBorders>
              <w:top w:val="nil"/>
              <w:left w:val="nil"/>
              <w:bottom w:val="single" w:sz="4" w:space="0" w:color="auto"/>
              <w:right w:val="single" w:sz="4" w:space="0" w:color="auto"/>
            </w:tcBorders>
            <w:vAlign w:val="center"/>
          </w:tcPr>
          <w:p w14:paraId="2D831E56" w14:textId="77777777" w:rsidR="005222E9" w:rsidRDefault="005222E9" w:rsidP="005222E9">
            <w:pPr>
              <w:rPr>
                <w:ins w:id="250" w:author="CEPT" w:date="2023-05-01T10:29:00Z"/>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tcPr>
          <w:p w14:paraId="1A2FA448" w14:textId="77777777" w:rsidR="005222E9" w:rsidRDefault="005222E9" w:rsidP="005222E9">
            <w:pPr>
              <w:tabs>
                <w:tab w:val="clear" w:pos="1134"/>
                <w:tab w:val="clear" w:pos="1871"/>
                <w:tab w:val="clear" w:pos="2268"/>
              </w:tabs>
              <w:overflowPunct/>
              <w:autoSpaceDE/>
              <w:autoSpaceDN/>
              <w:adjustRightInd/>
              <w:spacing w:before="0"/>
              <w:rPr>
                <w:ins w:id="251" w:author="CEPT" w:date="2023-05-01T10:29:00Z"/>
                <w:rFonts w:ascii="Times" w:hAnsi="Times" w:cs="Times"/>
                <w:sz w:val="20"/>
                <w:lang w:eastAsia="en-GB"/>
              </w:rPr>
            </w:pPr>
          </w:p>
        </w:tc>
        <w:tc>
          <w:tcPr>
            <w:tcW w:w="991" w:type="dxa"/>
            <w:tcBorders>
              <w:top w:val="nil"/>
              <w:left w:val="nil"/>
              <w:bottom w:val="single" w:sz="4" w:space="0" w:color="auto"/>
              <w:right w:val="double" w:sz="6" w:space="0" w:color="auto"/>
            </w:tcBorders>
            <w:vAlign w:val="center"/>
          </w:tcPr>
          <w:p w14:paraId="30BE2C3C" w14:textId="77777777" w:rsidR="005222E9" w:rsidRDefault="005222E9" w:rsidP="005222E9">
            <w:pPr>
              <w:tabs>
                <w:tab w:val="clear" w:pos="1134"/>
                <w:tab w:val="clear" w:pos="1871"/>
                <w:tab w:val="clear" w:pos="2268"/>
              </w:tabs>
              <w:overflowPunct/>
              <w:autoSpaceDE/>
              <w:autoSpaceDN/>
              <w:adjustRightInd/>
              <w:spacing w:before="0"/>
              <w:rPr>
                <w:ins w:id="252" w:author="CEPT" w:date="2023-05-01T10:29:00Z"/>
                <w:rFonts w:ascii="Times" w:hAnsi="Times" w:cs="Times"/>
                <w:sz w:val="20"/>
                <w:lang w:eastAsia="en-GB"/>
              </w:rPr>
            </w:pPr>
          </w:p>
        </w:tc>
        <w:tc>
          <w:tcPr>
            <w:tcW w:w="720" w:type="dxa"/>
            <w:gridSpan w:val="2"/>
            <w:tcBorders>
              <w:top w:val="nil"/>
              <w:left w:val="nil"/>
              <w:bottom w:val="single" w:sz="4" w:space="0" w:color="auto"/>
              <w:right w:val="single" w:sz="12" w:space="0" w:color="auto"/>
            </w:tcBorders>
          </w:tcPr>
          <w:p w14:paraId="0AB3B79E" w14:textId="1732C55B" w:rsidR="005222E9" w:rsidRDefault="005222E9" w:rsidP="005222E9">
            <w:pPr>
              <w:tabs>
                <w:tab w:val="left" w:pos="720"/>
              </w:tabs>
              <w:overflowPunct/>
              <w:autoSpaceDE/>
              <w:adjustRightInd/>
              <w:spacing w:before="30" w:after="30"/>
              <w:ind w:left="-57" w:right="-57"/>
              <w:rPr>
                <w:ins w:id="253" w:author="CEPT" w:date="2023-05-01T10:29:00Z"/>
                <w:rFonts w:asciiTheme="majorBidi" w:hAnsiTheme="majorBidi" w:cstheme="majorBidi"/>
                <w:sz w:val="18"/>
                <w:szCs w:val="18"/>
                <w:lang w:val="en-US" w:eastAsia="zh-CN"/>
              </w:rPr>
            </w:pPr>
            <w:ins w:id="254" w:author="CEPT" w:date="2023-05-01T10:52:00Z">
              <w:r w:rsidRPr="005D50A0">
                <w:rPr>
                  <w:rFonts w:asciiTheme="majorBidi" w:hAnsiTheme="majorBidi" w:cstheme="majorBidi"/>
                  <w:sz w:val="18"/>
                  <w:szCs w:val="18"/>
                  <w:lang w:eastAsia="ja-JP"/>
                </w:rPr>
                <w:t>1.14.cb</w:t>
              </w:r>
            </w:ins>
          </w:p>
        </w:tc>
      </w:tr>
      <w:tr w:rsidR="005222E9" w14:paraId="7F63A98B" w14:textId="77777777" w:rsidTr="003A72CF">
        <w:trPr>
          <w:jc w:val="center"/>
          <w:ins w:id="255" w:author="CEPT" w:date="2023-05-01T10:29:00Z"/>
        </w:trPr>
        <w:tc>
          <w:tcPr>
            <w:tcW w:w="836" w:type="dxa"/>
            <w:tcBorders>
              <w:top w:val="nil"/>
              <w:left w:val="single" w:sz="12" w:space="0" w:color="auto"/>
              <w:bottom w:val="single" w:sz="4" w:space="0" w:color="auto"/>
              <w:right w:val="double" w:sz="6" w:space="0" w:color="auto"/>
            </w:tcBorders>
          </w:tcPr>
          <w:p w14:paraId="740386D3" w14:textId="77777777" w:rsidR="005222E9" w:rsidRDefault="005222E9" w:rsidP="005222E9">
            <w:pPr>
              <w:tabs>
                <w:tab w:val="left" w:pos="720"/>
              </w:tabs>
              <w:overflowPunct/>
              <w:autoSpaceDE/>
              <w:adjustRightInd/>
              <w:spacing w:before="30" w:after="30"/>
              <w:ind w:left="-57" w:right="-57"/>
              <w:rPr>
                <w:ins w:id="256" w:author="CEPT" w:date="2023-05-01T10:53:00Z"/>
                <w:rFonts w:asciiTheme="majorBidi" w:hAnsiTheme="majorBidi" w:cstheme="majorBidi"/>
                <w:sz w:val="18"/>
                <w:szCs w:val="18"/>
                <w:lang w:eastAsia="ja-JP"/>
              </w:rPr>
            </w:pPr>
            <w:ins w:id="257" w:author="CEPT" w:date="2023-05-01T10:53:00Z">
              <w:r w:rsidRPr="005D50A0">
                <w:rPr>
                  <w:rFonts w:asciiTheme="majorBidi" w:hAnsiTheme="majorBidi" w:cstheme="majorBidi"/>
                  <w:sz w:val="18"/>
                  <w:szCs w:val="18"/>
                  <w:lang w:eastAsia="ja-JP"/>
                </w:rPr>
                <w:t>1.14.cd</w:t>
              </w:r>
            </w:ins>
          </w:p>
          <w:p w14:paraId="2BC08916" w14:textId="77777777" w:rsidR="005222E9" w:rsidRDefault="005222E9" w:rsidP="005222E9">
            <w:pPr>
              <w:tabs>
                <w:tab w:val="left" w:pos="720"/>
              </w:tabs>
              <w:overflowPunct/>
              <w:autoSpaceDE/>
              <w:adjustRightInd/>
              <w:spacing w:before="30" w:after="30"/>
              <w:ind w:left="-57" w:right="-57"/>
              <w:rPr>
                <w:ins w:id="258" w:author="CEPT" w:date="2023-05-01T10:29:00Z"/>
                <w:rFonts w:asciiTheme="majorBidi" w:hAnsiTheme="majorBidi" w:cstheme="majorBidi"/>
                <w:sz w:val="18"/>
                <w:szCs w:val="18"/>
                <w:lang w:val="en-US" w:eastAsia="zh-CN"/>
              </w:rPr>
            </w:pPr>
          </w:p>
        </w:tc>
        <w:tc>
          <w:tcPr>
            <w:tcW w:w="4111" w:type="dxa"/>
            <w:tcBorders>
              <w:top w:val="nil"/>
              <w:left w:val="nil"/>
              <w:bottom w:val="single" w:sz="4" w:space="0" w:color="auto"/>
              <w:right w:val="double" w:sz="6" w:space="0" w:color="auto"/>
            </w:tcBorders>
          </w:tcPr>
          <w:p w14:paraId="1457DC86" w14:textId="69A274AD" w:rsidR="005222E9" w:rsidRDefault="005222E9" w:rsidP="005222E9">
            <w:pPr>
              <w:spacing w:before="30" w:after="30"/>
              <w:ind w:left="113"/>
              <w:rPr>
                <w:ins w:id="259" w:author="CEPT" w:date="2023-05-01T10:29:00Z"/>
                <w:rFonts w:asciiTheme="majorBidi" w:hAnsiTheme="majorBidi" w:cstheme="majorBidi"/>
                <w:sz w:val="18"/>
                <w:szCs w:val="18"/>
                <w:lang w:val="en-US" w:eastAsia="zh-CN"/>
              </w:rPr>
            </w:pPr>
            <w:ins w:id="260" w:author="CEPT" w:date="2023-05-01T10:53:00Z">
              <w:r w:rsidRPr="005D50A0">
                <w:rPr>
                  <w:rFonts w:asciiTheme="majorBidi" w:hAnsiTheme="majorBidi" w:cstheme="majorBidi"/>
                  <w:sz w:val="18"/>
                  <w:szCs w:val="18"/>
                  <w:lang w:eastAsia="zh-CN"/>
                </w:rPr>
                <w:t>a commitment that, for the purpose of protecting the broadcasting satellite services in the territory of other administrations in the frequency band 2</w:t>
              </w:r>
              <w:r w:rsidRPr="005D50A0">
                <w:rPr>
                  <w:rFonts w:asciiTheme="majorBidi" w:hAnsiTheme="majorBidi" w:cstheme="majorBidi"/>
                  <w:sz w:val="18"/>
                  <w:szCs w:val="18"/>
                </w:rPr>
                <w:t> </w:t>
              </w:r>
              <w:r w:rsidRPr="005D50A0">
                <w:rPr>
                  <w:rFonts w:asciiTheme="majorBidi" w:hAnsiTheme="majorBidi" w:cstheme="majorBidi"/>
                  <w:sz w:val="18"/>
                  <w:szCs w:val="18"/>
                  <w:lang w:eastAsia="zh-CN"/>
                </w:rPr>
                <w:t>520-2</w:t>
              </w:r>
              <w:r w:rsidRPr="005D50A0">
                <w:rPr>
                  <w:rFonts w:asciiTheme="majorBidi" w:hAnsiTheme="majorBidi" w:cstheme="majorBidi"/>
                  <w:sz w:val="18"/>
                  <w:szCs w:val="18"/>
                </w:rPr>
                <w:t> </w:t>
              </w:r>
              <w:r w:rsidRPr="005D50A0">
                <w:rPr>
                  <w:rFonts w:asciiTheme="majorBidi" w:hAnsiTheme="majorBidi" w:cstheme="majorBidi"/>
                  <w:sz w:val="18"/>
                  <w:szCs w:val="18"/>
                  <w:lang w:eastAsia="zh-CN"/>
                </w:rPr>
                <w:t>630</w:t>
              </w:r>
              <w:r w:rsidRPr="005D50A0">
                <w:rPr>
                  <w:rFonts w:asciiTheme="majorBidi" w:hAnsiTheme="majorBidi" w:cstheme="majorBidi"/>
                  <w:sz w:val="18"/>
                  <w:szCs w:val="18"/>
                </w:rPr>
                <w:t> </w:t>
              </w:r>
              <w:r w:rsidRPr="005D50A0">
                <w:rPr>
                  <w:rFonts w:asciiTheme="majorBidi" w:hAnsiTheme="majorBidi" w:cstheme="majorBidi"/>
                  <w:sz w:val="18"/>
                  <w:szCs w:val="18"/>
                  <w:lang w:eastAsia="zh-CN"/>
                </w:rPr>
                <w:t>MHz, the pfd level of −130.5</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dB(W/(m</w:t>
              </w:r>
              <w:r w:rsidRPr="005D50A0">
                <w:rPr>
                  <w:rFonts w:asciiTheme="majorBidi" w:hAnsiTheme="majorBidi" w:cstheme="majorBidi"/>
                  <w:sz w:val="18"/>
                  <w:szCs w:val="18"/>
                  <w:vertAlign w:val="superscript"/>
                  <w:lang w:eastAsia="zh-CN"/>
                </w:rPr>
                <w:t>2</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MHz)) for angles of arrival between 0° and 20° and −139.8</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dB(W/(m</w:t>
              </w:r>
              <w:r w:rsidRPr="005D50A0">
                <w:rPr>
                  <w:rFonts w:asciiTheme="majorBidi" w:hAnsiTheme="majorBidi" w:cstheme="majorBidi"/>
                  <w:sz w:val="18"/>
                  <w:szCs w:val="18"/>
                  <w:vertAlign w:val="superscript"/>
                  <w:lang w:eastAsia="zh-CN"/>
                </w:rPr>
                <w:t>2</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 xml:space="preserve">·MHz)) for angles of arrival between </w:t>
              </w:r>
              <w:r w:rsidRPr="005D50A0">
                <w:rPr>
                  <w:rFonts w:asciiTheme="majorBidi" w:hAnsiTheme="majorBidi" w:cstheme="majorBidi"/>
                  <w:sz w:val="18"/>
                  <w:szCs w:val="18"/>
                  <w:lang w:eastAsia="ja-JP"/>
                </w:rPr>
                <w:t>2</w:t>
              </w:r>
              <w:r w:rsidRPr="005D50A0">
                <w:rPr>
                  <w:rFonts w:asciiTheme="majorBidi" w:hAnsiTheme="majorBidi" w:cstheme="majorBidi"/>
                  <w:sz w:val="18"/>
                  <w:szCs w:val="18"/>
                  <w:lang w:eastAsia="zh-CN"/>
                </w:rPr>
                <w:t xml:space="preserve">0° and </w:t>
              </w:r>
              <w:r w:rsidRPr="005D50A0">
                <w:rPr>
                  <w:rFonts w:asciiTheme="majorBidi" w:hAnsiTheme="majorBidi" w:cstheme="majorBidi"/>
                  <w:sz w:val="18"/>
                  <w:szCs w:val="18"/>
                  <w:lang w:eastAsia="ja-JP"/>
                </w:rPr>
                <w:t>9</w:t>
              </w:r>
              <w:r w:rsidRPr="005D50A0">
                <w:rPr>
                  <w:rFonts w:asciiTheme="majorBidi" w:hAnsiTheme="majorBidi" w:cstheme="majorBidi"/>
                  <w:sz w:val="18"/>
                  <w:szCs w:val="18"/>
                  <w:lang w:eastAsia="zh-CN"/>
                </w:rPr>
                <w:t>0°</w:t>
              </w:r>
              <w:r w:rsidRPr="005D50A0">
                <w:rPr>
                  <w:rFonts w:asciiTheme="majorBidi" w:hAnsiTheme="majorBidi" w:cstheme="majorBidi"/>
                  <w:sz w:val="18"/>
                  <w:szCs w:val="18"/>
                  <w:lang w:eastAsia="ja-JP"/>
                </w:rPr>
                <w:t xml:space="preserve"> from </w:t>
              </w:r>
              <w:r w:rsidRPr="005D50A0">
                <w:rPr>
                  <w:rFonts w:asciiTheme="majorBidi" w:hAnsiTheme="majorBidi" w:cstheme="majorBidi"/>
                  <w:sz w:val="18"/>
                  <w:szCs w:val="18"/>
                  <w:lang w:eastAsia="zh-CN"/>
                </w:rPr>
                <w:t xml:space="preserve">HIBS produced at the surface of the Earth in the territory of other administrations </w:t>
              </w:r>
              <w:r>
                <w:rPr>
                  <w:rFonts w:asciiTheme="majorBidi" w:hAnsiTheme="majorBidi" w:cstheme="majorBidi"/>
                  <w:sz w:val="18"/>
                  <w:szCs w:val="18"/>
                  <w:lang w:eastAsia="zh-CN"/>
                </w:rPr>
                <w:t>is</w:t>
              </w:r>
              <w:r w:rsidRPr="005D50A0">
                <w:rPr>
                  <w:rFonts w:asciiTheme="majorBidi" w:hAnsiTheme="majorBidi" w:cstheme="majorBidi"/>
                  <w:sz w:val="18"/>
                  <w:szCs w:val="18"/>
                  <w:lang w:eastAsia="zh-CN"/>
                </w:rPr>
                <w:t xml:space="preserve"> not exceed</w:t>
              </w:r>
              <w:r>
                <w:rPr>
                  <w:rFonts w:asciiTheme="majorBidi" w:hAnsiTheme="majorBidi" w:cstheme="majorBidi"/>
                  <w:sz w:val="18"/>
                  <w:szCs w:val="18"/>
                  <w:lang w:eastAsia="zh-CN"/>
                </w:rPr>
                <w:t>ed</w:t>
              </w:r>
              <w:r w:rsidRPr="005D50A0">
                <w:rPr>
                  <w:rFonts w:asciiTheme="majorBidi" w:hAnsiTheme="majorBidi" w:cstheme="majorBidi"/>
                  <w:sz w:val="18"/>
                  <w:szCs w:val="18"/>
                  <w:lang w:eastAsia="zh-CN"/>
                </w:rPr>
                <w:t xml:space="preserve">, unless explicit agreement of the affected administration is provided (see Resolution </w:t>
              </w:r>
              <w:r w:rsidRPr="005D50A0">
                <w:rPr>
                  <w:rFonts w:asciiTheme="majorBidi" w:hAnsiTheme="majorBidi" w:cstheme="majorBidi"/>
                  <w:b/>
                  <w:bCs/>
                  <w:sz w:val="18"/>
                  <w:szCs w:val="18"/>
                  <w:lang w:eastAsia="zh-CN"/>
                </w:rPr>
                <w:t>[</w:t>
              </w:r>
            </w:ins>
            <w:ins w:id="261" w:author="CEPT" w:date="2023-05-01T10:54:00Z">
              <w:r>
                <w:rPr>
                  <w:rFonts w:asciiTheme="majorBidi" w:hAnsiTheme="majorBidi" w:cstheme="majorBidi"/>
                  <w:b/>
                  <w:bCs/>
                  <w:sz w:val="18"/>
                  <w:szCs w:val="18"/>
                  <w:lang w:eastAsia="zh-CN"/>
                </w:rPr>
                <w:t>EUR-</w:t>
              </w:r>
              <w:r w:rsidRPr="005D50A0">
                <w:rPr>
                  <w:rFonts w:asciiTheme="majorBidi" w:hAnsiTheme="majorBidi" w:cstheme="majorBidi"/>
                  <w:b/>
                  <w:bCs/>
                  <w:sz w:val="18"/>
                  <w:szCs w:val="18"/>
                  <w:lang w:eastAsia="zh-CN"/>
                </w:rPr>
                <w:t>B14-HIBS</w:t>
              </w:r>
              <w:r>
                <w:rPr>
                  <w:rFonts w:asciiTheme="majorBidi" w:hAnsiTheme="majorBidi" w:cstheme="majorBidi"/>
                  <w:b/>
                  <w:bCs/>
                  <w:sz w:val="18"/>
                  <w:szCs w:val="18"/>
                  <w:lang w:eastAsia="zh-CN"/>
                </w:rPr>
                <w:t>-</w:t>
              </w:r>
              <w:r w:rsidRPr="005D50A0">
                <w:rPr>
                  <w:rFonts w:asciiTheme="majorBidi" w:hAnsiTheme="majorBidi" w:cstheme="majorBidi"/>
                  <w:b/>
                  <w:bCs/>
                  <w:sz w:val="18"/>
                  <w:szCs w:val="18"/>
                  <w:lang w:eastAsia="zh-CN"/>
                </w:rPr>
                <w:t>2500-2690</w:t>
              </w:r>
              <w:r>
                <w:rPr>
                  <w:rFonts w:asciiTheme="majorBidi" w:hAnsiTheme="majorBidi" w:cstheme="majorBidi"/>
                  <w:b/>
                  <w:bCs/>
                  <w:sz w:val="18"/>
                  <w:szCs w:val="18"/>
                  <w:lang w:eastAsia="zh-CN"/>
                </w:rPr>
                <w:t>-</w:t>
              </w:r>
              <w:r w:rsidRPr="005D50A0">
                <w:rPr>
                  <w:rFonts w:asciiTheme="majorBidi" w:hAnsiTheme="majorBidi" w:cstheme="majorBidi"/>
                  <w:b/>
                  <w:bCs/>
                  <w:sz w:val="18"/>
                  <w:szCs w:val="18"/>
                  <w:lang w:eastAsia="zh-CN"/>
                </w:rPr>
                <w:t>MHz</w:t>
              </w:r>
            </w:ins>
            <w:ins w:id="262" w:author="CEPT" w:date="2023-05-01T10:53:00Z">
              <w:r w:rsidRPr="005D50A0">
                <w:rPr>
                  <w:rFonts w:asciiTheme="majorBidi" w:hAnsiTheme="majorBidi" w:cstheme="majorBidi"/>
                  <w:b/>
                  <w:bCs/>
                  <w:sz w:val="18"/>
                  <w:szCs w:val="18"/>
                  <w:lang w:eastAsia="zh-CN"/>
                </w:rPr>
                <w:t>] (WRC</w:t>
              </w:r>
              <w:r w:rsidRPr="005D50A0">
                <w:rPr>
                  <w:rFonts w:asciiTheme="majorBidi" w:hAnsiTheme="majorBidi" w:cstheme="majorBidi"/>
                  <w:b/>
                  <w:bCs/>
                  <w:sz w:val="18"/>
                  <w:szCs w:val="18"/>
                </w:rPr>
                <w:noBreakHyphen/>
              </w:r>
              <w:r w:rsidRPr="005D50A0">
                <w:rPr>
                  <w:rFonts w:asciiTheme="majorBidi" w:hAnsiTheme="majorBidi" w:cstheme="majorBidi"/>
                  <w:b/>
                  <w:bCs/>
                  <w:sz w:val="18"/>
                  <w:szCs w:val="18"/>
                  <w:lang w:eastAsia="zh-CN"/>
                </w:rPr>
                <w:t>23)</w:t>
              </w:r>
              <w:r w:rsidRPr="005D50A0">
                <w:rPr>
                  <w:rFonts w:asciiTheme="majorBidi" w:hAnsiTheme="majorBidi" w:cstheme="majorBidi"/>
                  <w:sz w:val="18"/>
                  <w:szCs w:val="18"/>
                  <w:lang w:eastAsia="zh-CN"/>
                </w:rPr>
                <w:t>)</w:t>
              </w:r>
            </w:ins>
          </w:p>
        </w:tc>
        <w:tc>
          <w:tcPr>
            <w:tcW w:w="865" w:type="dxa"/>
            <w:gridSpan w:val="2"/>
            <w:tcBorders>
              <w:top w:val="nil"/>
              <w:left w:val="nil"/>
              <w:bottom w:val="single" w:sz="4" w:space="0" w:color="auto"/>
              <w:right w:val="single" w:sz="4" w:space="0" w:color="auto"/>
            </w:tcBorders>
            <w:vAlign w:val="center"/>
          </w:tcPr>
          <w:p w14:paraId="09B3B7C1" w14:textId="42D452F7" w:rsidR="005222E9" w:rsidRDefault="005222E9" w:rsidP="005222E9">
            <w:pPr>
              <w:tabs>
                <w:tab w:val="left" w:pos="720"/>
              </w:tabs>
              <w:overflowPunct/>
              <w:autoSpaceDE/>
              <w:adjustRightInd/>
              <w:spacing w:before="30" w:after="30"/>
              <w:jc w:val="center"/>
              <w:rPr>
                <w:ins w:id="263" w:author="CEPT" w:date="2023-05-01T10:29:00Z"/>
                <w:rFonts w:asciiTheme="majorBidi" w:hAnsiTheme="majorBidi" w:cstheme="majorBidi"/>
                <w:b/>
                <w:bCs/>
                <w:sz w:val="18"/>
                <w:szCs w:val="18"/>
                <w:lang w:val="en-US" w:eastAsia="zh-CN"/>
              </w:rPr>
            </w:pPr>
            <w:ins w:id="264" w:author="CEPT" w:date="2023-05-01T10:53:00Z">
              <w:r w:rsidRPr="005D50A0">
                <w:rPr>
                  <w:rFonts w:asciiTheme="majorBidi" w:hAnsiTheme="majorBidi" w:cstheme="majorBidi"/>
                  <w:b/>
                  <w:bCs/>
                  <w:sz w:val="18"/>
                  <w:szCs w:val="18"/>
                  <w:lang w:eastAsia="ja-JP"/>
                </w:rPr>
                <w:t>X</w:t>
              </w:r>
            </w:ins>
          </w:p>
        </w:tc>
        <w:tc>
          <w:tcPr>
            <w:tcW w:w="864" w:type="dxa"/>
            <w:gridSpan w:val="2"/>
            <w:tcBorders>
              <w:top w:val="nil"/>
              <w:left w:val="nil"/>
              <w:bottom w:val="single" w:sz="4" w:space="0" w:color="auto"/>
              <w:right w:val="single" w:sz="4" w:space="0" w:color="auto"/>
            </w:tcBorders>
            <w:vAlign w:val="center"/>
          </w:tcPr>
          <w:p w14:paraId="4E9D2DFF" w14:textId="77777777" w:rsidR="005222E9" w:rsidRDefault="005222E9" w:rsidP="005222E9">
            <w:pPr>
              <w:rPr>
                <w:ins w:id="265" w:author="CEPT" w:date="2023-05-01T10:29:00Z"/>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tcPr>
          <w:p w14:paraId="7EFA6307" w14:textId="77777777" w:rsidR="005222E9" w:rsidRDefault="005222E9" w:rsidP="005222E9">
            <w:pPr>
              <w:tabs>
                <w:tab w:val="clear" w:pos="1134"/>
                <w:tab w:val="clear" w:pos="1871"/>
                <w:tab w:val="clear" w:pos="2268"/>
              </w:tabs>
              <w:overflowPunct/>
              <w:autoSpaceDE/>
              <w:autoSpaceDN/>
              <w:adjustRightInd/>
              <w:spacing w:before="0"/>
              <w:rPr>
                <w:ins w:id="266" w:author="CEPT" w:date="2023-05-01T10:29:00Z"/>
                <w:rFonts w:ascii="Times" w:hAnsi="Times" w:cs="Times"/>
                <w:sz w:val="20"/>
                <w:lang w:eastAsia="en-GB"/>
              </w:rPr>
            </w:pPr>
          </w:p>
        </w:tc>
        <w:tc>
          <w:tcPr>
            <w:tcW w:w="991" w:type="dxa"/>
            <w:tcBorders>
              <w:top w:val="nil"/>
              <w:left w:val="nil"/>
              <w:bottom w:val="single" w:sz="4" w:space="0" w:color="auto"/>
              <w:right w:val="double" w:sz="6" w:space="0" w:color="auto"/>
            </w:tcBorders>
            <w:vAlign w:val="center"/>
          </w:tcPr>
          <w:p w14:paraId="66B60A1D" w14:textId="77777777" w:rsidR="005222E9" w:rsidRDefault="005222E9" w:rsidP="005222E9">
            <w:pPr>
              <w:tabs>
                <w:tab w:val="clear" w:pos="1134"/>
                <w:tab w:val="clear" w:pos="1871"/>
                <w:tab w:val="clear" w:pos="2268"/>
              </w:tabs>
              <w:overflowPunct/>
              <w:autoSpaceDE/>
              <w:autoSpaceDN/>
              <w:adjustRightInd/>
              <w:spacing w:before="0"/>
              <w:rPr>
                <w:ins w:id="267" w:author="CEPT" w:date="2023-05-01T10:29:00Z"/>
                <w:rFonts w:ascii="Times" w:hAnsi="Times" w:cs="Times"/>
                <w:sz w:val="20"/>
                <w:lang w:eastAsia="en-GB"/>
              </w:rPr>
            </w:pPr>
          </w:p>
        </w:tc>
        <w:tc>
          <w:tcPr>
            <w:tcW w:w="720" w:type="dxa"/>
            <w:gridSpan w:val="2"/>
            <w:tcBorders>
              <w:top w:val="nil"/>
              <w:left w:val="nil"/>
              <w:bottom w:val="single" w:sz="4" w:space="0" w:color="auto"/>
              <w:right w:val="single" w:sz="12" w:space="0" w:color="auto"/>
            </w:tcBorders>
          </w:tcPr>
          <w:p w14:paraId="70AEDD10" w14:textId="667F9450" w:rsidR="005222E9" w:rsidRDefault="005222E9" w:rsidP="005222E9">
            <w:pPr>
              <w:tabs>
                <w:tab w:val="left" w:pos="720"/>
              </w:tabs>
              <w:overflowPunct/>
              <w:autoSpaceDE/>
              <w:adjustRightInd/>
              <w:spacing w:before="30" w:after="30"/>
              <w:ind w:left="-57" w:right="-57"/>
              <w:rPr>
                <w:ins w:id="268" w:author="CEPT" w:date="2023-05-01T10:29:00Z"/>
                <w:rFonts w:asciiTheme="majorBidi" w:hAnsiTheme="majorBidi" w:cstheme="majorBidi"/>
                <w:sz w:val="18"/>
                <w:szCs w:val="18"/>
                <w:lang w:val="en-US" w:eastAsia="zh-CN"/>
              </w:rPr>
            </w:pPr>
            <w:ins w:id="269" w:author="CEPT" w:date="2023-05-01T10:53:00Z">
              <w:r w:rsidRPr="005D50A0">
                <w:rPr>
                  <w:rFonts w:asciiTheme="majorBidi" w:hAnsiTheme="majorBidi" w:cstheme="majorBidi"/>
                  <w:sz w:val="18"/>
                  <w:szCs w:val="18"/>
                  <w:lang w:eastAsia="ja-JP"/>
                </w:rPr>
                <w:t>1.14.cd</w:t>
              </w:r>
            </w:ins>
          </w:p>
        </w:tc>
      </w:tr>
      <w:tr w:rsidR="005222E9" w14:paraId="2034AED3" w14:textId="77777777" w:rsidTr="003A72CF">
        <w:trPr>
          <w:jc w:val="center"/>
        </w:trPr>
        <w:tc>
          <w:tcPr>
            <w:tcW w:w="836" w:type="dxa"/>
            <w:tcBorders>
              <w:top w:val="nil"/>
              <w:left w:val="single" w:sz="12" w:space="0" w:color="auto"/>
              <w:bottom w:val="single" w:sz="4" w:space="0" w:color="auto"/>
              <w:right w:val="double" w:sz="6" w:space="0" w:color="auto"/>
            </w:tcBorders>
            <w:hideMark/>
          </w:tcPr>
          <w:p w14:paraId="6833BA03" w14:textId="148DE184" w:rsidR="005222E9" w:rsidRDefault="005222E9" w:rsidP="005222E9">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1.</w:t>
            </w:r>
            <w:proofErr w:type="gramStart"/>
            <w:r>
              <w:rPr>
                <w:rFonts w:asciiTheme="majorBidi" w:hAnsiTheme="majorBidi" w:cstheme="majorBidi"/>
                <w:sz w:val="18"/>
                <w:szCs w:val="18"/>
                <w:lang w:val="en-US" w:eastAsia="zh-CN"/>
              </w:rPr>
              <w:t>14.c</w:t>
            </w:r>
            <w:ins w:id="270" w:author="CEPT" w:date="2023-05-01T10:54:00Z">
              <w:r>
                <w:rPr>
                  <w:rFonts w:asciiTheme="majorBidi" w:hAnsiTheme="majorBidi" w:cstheme="majorBidi"/>
                  <w:sz w:val="18"/>
                  <w:szCs w:val="18"/>
                  <w:lang w:val="en-US" w:eastAsia="zh-CN"/>
                </w:rPr>
                <w:t>e</w:t>
              </w:r>
            </w:ins>
            <w:proofErr w:type="gramEnd"/>
          </w:p>
        </w:tc>
        <w:tc>
          <w:tcPr>
            <w:tcW w:w="4111" w:type="dxa"/>
            <w:tcBorders>
              <w:top w:val="nil"/>
              <w:left w:val="nil"/>
              <w:bottom w:val="single" w:sz="4" w:space="0" w:color="auto"/>
              <w:right w:val="double" w:sz="6" w:space="0" w:color="auto"/>
            </w:tcBorders>
            <w:hideMark/>
          </w:tcPr>
          <w:p w14:paraId="2373FEA0" w14:textId="7449C983" w:rsidR="005222E9" w:rsidRDefault="005222E9" w:rsidP="005222E9">
            <w:pPr>
              <w:spacing w:before="30" w:after="30"/>
              <w:ind w:left="113"/>
              <w:rPr>
                <w:rFonts w:asciiTheme="majorBidi" w:hAnsiTheme="majorBidi" w:cstheme="majorBidi"/>
                <w:sz w:val="18"/>
                <w:szCs w:val="18"/>
                <w:lang w:val="en-US" w:eastAsia="zh-CN"/>
              </w:rPr>
            </w:pPr>
            <w:r>
              <w:rPr>
                <w:rFonts w:asciiTheme="majorBidi" w:hAnsiTheme="majorBidi" w:cstheme="majorBidi"/>
                <w:sz w:val="18"/>
                <w:szCs w:val="18"/>
                <w:lang w:val="en-US" w:eastAsia="zh-CN"/>
              </w:rPr>
              <w:t xml:space="preserve">a commitment that the HAPS </w:t>
            </w:r>
            <w:ins w:id="271" w:author="CEPT" w:date="2023-05-01T10:54:00Z">
              <w:r w:rsidRPr="005D50A0">
                <w:rPr>
                  <w:rFonts w:asciiTheme="majorBidi" w:hAnsiTheme="majorBidi" w:cstheme="majorBidi"/>
                  <w:sz w:val="18"/>
                  <w:szCs w:val="18"/>
                  <w:lang w:eastAsia="zh-CN"/>
                </w:rPr>
                <w:t xml:space="preserve">as IMT base station  </w:t>
              </w:r>
            </w:ins>
            <w:r>
              <w:rPr>
                <w:rFonts w:asciiTheme="majorBidi" w:hAnsiTheme="majorBidi" w:cstheme="majorBidi"/>
                <w:sz w:val="18"/>
                <w:szCs w:val="18"/>
                <w:lang w:val="en-US" w:eastAsia="zh-CN"/>
              </w:rPr>
              <w:t>does not exceed the out-of-band pfd limits of −</w:t>
            </w:r>
            <w:del w:id="272" w:author="CEPT" w:date="2023-05-01T10:54:00Z">
              <w:r w:rsidDel="005222E9">
                <w:rPr>
                  <w:rFonts w:asciiTheme="majorBidi" w:hAnsiTheme="majorBidi" w:cstheme="majorBidi"/>
                  <w:sz w:val="18"/>
                  <w:szCs w:val="18"/>
                  <w:lang w:val="en-US" w:eastAsia="zh-CN"/>
                </w:rPr>
                <w:delText>165 </w:delText>
              </w:r>
            </w:del>
            <w:ins w:id="273" w:author="CEPT" w:date="2023-05-01T10:54:00Z">
              <w:r>
                <w:rPr>
                  <w:rFonts w:asciiTheme="majorBidi" w:hAnsiTheme="majorBidi" w:cstheme="majorBidi"/>
                  <w:sz w:val="18"/>
                  <w:szCs w:val="18"/>
                  <w:lang w:val="en-US" w:eastAsia="zh-CN"/>
                </w:rPr>
                <w:t>156.2 </w:t>
              </w:r>
            </w:ins>
            <w:r>
              <w:rPr>
                <w:rFonts w:asciiTheme="majorBidi" w:hAnsiTheme="majorBidi" w:cstheme="majorBidi"/>
                <w:sz w:val="18"/>
                <w:szCs w:val="18"/>
                <w:lang w:val="en-US" w:eastAsia="zh-CN"/>
              </w:rPr>
              <w:t>dB(W/(m</w:t>
            </w:r>
            <w:r>
              <w:rPr>
                <w:rFonts w:asciiTheme="majorBidi" w:hAnsiTheme="majorBidi" w:cstheme="majorBidi"/>
                <w:sz w:val="18"/>
                <w:szCs w:val="18"/>
                <w:vertAlign w:val="superscript"/>
                <w:lang w:val="en-US" w:eastAsia="zh-CN"/>
              </w:rPr>
              <w:t>2</w:t>
            </w:r>
            <w:r>
              <w:rPr>
                <w:rFonts w:asciiTheme="majorBidi" w:hAnsiTheme="majorBidi" w:cstheme="majorBidi"/>
                <w:sz w:val="18"/>
                <w:szCs w:val="18"/>
                <w:lang w:val="en-US" w:eastAsia="zh-CN"/>
              </w:rPr>
              <w:t xml:space="preserve"> · MHz)) for angles of arrival (θ) less than </w:t>
            </w:r>
            <w:del w:id="274" w:author="CEPT" w:date="2023-05-01T10:54:00Z">
              <w:r w:rsidDel="005222E9">
                <w:rPr>
                  <w:rFonts w:asciiTheme="majorBidi" w:hAnsiTheme="majorBidi" w:cstheme="majorBidi"/>
                  <w:sz w:val="18"/>
                  <w:szCs w:val="18"/>
                  <w:lang w:val="en-US" w:eastAsia="zh-CN"/>
                </w:rPr>
                <w:delText>5</w:delText>
              </w:r>
            </w:del>
            <w:ins w:id="275" w:author="CEPT" w:date="2023-05-01T10:54:00Z">
              <w:r>
                <w:rPr>
                  <w:rFonts w:asciiTheme="majorBidi" w:hAnsiTheme="majorBidi" w:cstheme="majorBidi"/>
                  <w:sz w:val="18"/>
                  <w:szCs w:val="18"/>
                  <w:lang w:val="en-US" w:eastAsia="zh-CN"/>
                </w:rPr>
                <w:t>7</w:t>
              </w:r>
            </w:ins>
            <w:r>
              <w:rPr>
                <w:rFonts w:asciiTheme="majorBidi" w:hAnsiTheme="majorBidi" w:cstheme="majorBidi"/>
                <w:sz w:val="18"/>
                <w:szCs w:val="18"/>
                <w:lang w:val="en-US" w:eastAsia="zh-CN"/>
              </w:rPr>
              <w:t xml:space="preserve">° above the horizontal plane, </w:t>
            </w:r>
            <w:ins w:id="276" w:author="CEPT" w:date="2023-05-01T10:55:00Z">
              <w:r w:rsidRPr="005D50A0">
                <w:rPr>
                  <w:rFonts w:asciiTheme="majorBidi" w:hAnsiTheme="majorBidi" w:cstheme="majorBidi"/>
                  <w:sz w:val="18"/>
                  <w:szCs w:val="18"/>
                  <w:lang w:eastAsia="zh-CN"/>
                </w:rPr>
                <w:t>−163 </w:t>
              </w:r>
              <w:r w:rsidRPr="005D50A0">
                <w:rPr>
                  <w:rFonts w:asciiTheme="majorBidi" w:hAnsiTheme="majorBidi" w:cstheme="majorBidi"/>
                  <w:bCs/>
                  <w:sz w:val="18"/>
                  <w:szCs w:val="18"/>
                  <w:lang w:eastAsia="zh-CN"/>
                </w:rPr>
                <w:t>+ </w:t>
              </w:r>
              <w:r w:rsidRPr="005D50A0">
                <w:rPr>
                  <w:sz w:val="18"/>
                  <w:szCs w:val="18"/>
                  <w:lang w:eastAsia="ja-JP"/>
                </w:rPr>
                <w:t>15</w:t>
              </w:r>
              <w:r w:rsidRPr="005D50A0">
                <w:rPr>
                  <w:rFonts w:asciiTheme="majorBidi" w:hAnsiTheme="majorBidi" w:cstheme="majorBidi"/>
                  <w:bCs/>
                  <w:sz w:val="18"/>
                  <w:szCs w:val="18"/>
                  <w:lang w:eastAsia="zh-CN"/>
                </w:rPr>
                <w:t> </w:t>
              </w:r>
              <w:r w:rsidRPr="005D50A0">
                <w:rPr>
                  <w:rFonts w:eastAsia="Batang"/>
                  <w:sz w:val="18"/>
                  <w:szCs w:val="18"/>
                </w:rPr>
                <w:t>·</w:t>
              </w:r>
              <w:r w:rsidRPr="005D50A0">
                <w:rPr>
                  <w:rFonts w:asciiTheme="majorBidi" w:hAnsiTheme="majorBidi" w:cstheme="majorBidi"/>
                  <w:bCs/>
                  <w:sz w:val="18"/>
                  <w:szCs w:val="18"/>
                  <w:lang w:eastAsia="zh-CN"/>
                </w:rPr>
                <w:t> </w:t>
              </w:r>
              <w:r w:rsidRPr="005D50A0">
                <w:rPr>
                  <w:rFonts w:eastAsia="Batang"/>
                  <w:i/>
                  <w:iCs/>
                  <w:sz w:val="18"/>
                  <w:szCs w:val="18"/>
                </w:rPr>
                <w:t>log</w:t>
              </w:r>
              <w:r w:rsidRPr="005D50A0">
                <w:rPr>
                  <w:rFonts w:eastAsia="Batang"/>
                  <w:i/>
                  <w:iCs/>
                  <w:sz w:val="18"/>
                  <w:szCs w:val="18"/>
                  <w:vertAlign w:val="subscript"/>
                </w:rPr>
                <w:t>10</w:t>
              </w:r>
              <w:r w:rsidRPr="005D50A0">
                <w:rPr>
                  <w:rFonts w:asciiTheme="majorBidi" w:hAnsiTheme="majorBidi" w:cstheme="majorBidi"/>
                  <w:bCs/>
                  <w:sz w:val="18"/>
                  <w:szCs w:val="18"/>
                  <w:lang w:eastAsia="zh-CN"/>
                </w:rPr>
                <w:t> </w:t>
              </w:r>
              <w:r w:rsidRPr="005D50A0">
                <w:rPr>
                  <w:sz w:val="18"/>
                  <w:szCs w:val="18"/>
                  <w:lang w:eastAsia="ja-JP"/>
                </w:rPr>
                <w:t>(</w:t>
              </w:r>
              <w:r w:rsidRPr="005D50A0">
                <w:rPr>
                  <w:sz w:val="18"/>
                  <w:szCs w:val="18"/>
                  <w:lang w:eastAsia="ja-JP"/>
                </w:rPr>
                <w:sym w:font="Symbol" w:char="F071"/>
              </w:r>
              <w:r w:rsidRPr="005D50A0">
                <w:rPr>
                  <w:rFonts w:asciiTheme="majorBidi" w:hAnsiTheme="majorBidi" w:cstheme="majorBidi"/>
                  <w:bCs/>
                  <w:sz w:val="18"/>
                  <w:szCs w:val="18"/>
                  <w:lang w:eastAsia="zh-CN"/>
                </w:rPr>
                <w:t> </w:t>
              </w:r>
              <w:r w:rsidRPr="005D50A0">
                <w:rPr>
                  <w:sz w:val="18"/>
                  <w:szCs w:val="18"/>
                  <w:lang w:eastAsia="ja-JP"/>
                </w:rPr>
                <w:t>−</w:t>
              </w:r>
              <w:r w:rsidRPr="005D50A0">
                <w:rPr>
                  <w:rFonts w:asciiTheme="majorBidi" w:hAnsiTheme="majorBidi" w:cstheme="majorBidi"/>
                  <w:bCs/>
                  <w:sz w:val="18"/>
                  <w:szCs w:val="18"/>
                  <w:lang w:eastAsia="zh-CN"/>
                </w:rPr>
                <w:t> </w:t>
              </w:r>
              <w:r w:rsidRPr="005D50A0">
                <w:rPr>
                  <w:sz w:val="18"/>
                  <w:szCs w:val="18"/>
                  <w:lang w:eastAsia="ja-JP"/>
                </w:rPr>
                <w:t>4)</w:t>
              </w:r>
              <w:r w:rsidRPr="005D50A0">
                <w:rPr>
                  <w:rFonts w:asciiTheme="majorBidi" w:hAnsiTheme="majorBidi" w:cstheme="majorBidi"/>
                  <w:bCs/>
                  <w:sz w:val="18"/>
                  <w:szCs w:val="18"/>
                  <w:lang w:eastAsia="zh-CN"/>
                </w:rPr>
                <w:t> </w:t>
              </w:r>
            </w:ins>
            <w:del w:id="277" w:author="CEPT" w:date="2023-05-01T10:55:00Z">
              <w:r w:rsidDel="005222E9">
                <w:rPr>
                  <w:rFonts w:asciiTheme="majorBidi" w:hAnsiTheme="majorBidi" w:cstheme="majorBidi"/>
                  <w:sz w:val="18"/>
                  <w:szCs w:val="18"/>
                  <w:lang w:val="en-US" w:eastAsia="zh-CN"/>
                </w:rPr>
                <w:delText>−165 </w:delText>
              </w:r>
              <w:r w:rsidDel="005222E9">
                <w:rPr>
                  <w:rFonts w:asciiTheme="majorBidi" w:hAnsiTheme="majorBidi" w:cstheme="majorBidi"/>
                  <w:bCs/>
                  <w:sz w:val="18"/>
                  <w:szCs w:val="18"/>
                  <w:lang w:val="en-US" w:eastAsia="zh-CN"/>
                </w:rPr>
                <w:delText>+ </w:delText>
              </w:r>
              <w:r w:rsidDel="005222E9">
                <w:rPr>
                  <w:rFonts w:asciiTheme="majorBidi" w:hAnsiTheme="majorBidi" w:cstheme="majorBidi"/>
                  <w:sz w:val="18"/>
                  <w:szCs w:val="18"/>
                  <w:lang w:val="en-US" w:eastAsia="zh-CN"/>
                </w:rPr>
                <w:delText>1.75 (θ − 5) </w:delText>
              </w:r>
            </w:del>
            <w:r>
              <w:rPr>
                <w:rFonts w:asciiTheme="majorBidi" w:hAnsiTheme="majorBidi" w:cstheme="majorBidi"/>
                <w:sz w:val="18"/>
                <w:szCs w:val="18"/>
                <w:lang w:val="en-US" w:eastAsia="zh-CN"/>
              </w:rPr>
              <w:t>dB(W/(m</w:t>
            </w:r>
            <w:r>
              <w:rPr>
                <w:rFonts w:asciiTheme="majorBidi" w:hAnsiTheme="majorBidi" w:cstheme="majorBidi"/>
                <w:sz w:val="18"/>
                <w:szCs w:val="18"/>
                <w:vertAlign w:val="superscript"/>
                <w:lang w:val="en-US" w:eastAsia="zh-CN"/>
              </w:rPr>
              <w:t>2</w:t>
            </w:r>
            <w:r>
              <w:rPr>
                <w:rFonts w:asciiTheme="majorBidi" w:hAnsiTheme="majorBidi" w:cstheme="majorBidi"/>
                <w:sz w:val="18"/>
                <w:szCs w:val="18"/>
                <w:lang w:val="en-US" w:eastAsia="zh-CN"/>
              </w:rPr>
              <w:t xml:space="preserve"> · MHz)) for angles of arrival between </w:t>
            </w:r>
            <w:del w:id="278" w:author="CEPT" w:date="2023-05-01T10:55:00Z">
              <w:r w:rsidDel="005222E9">
                <w:rPr>
                  <w:rFonts w:asciiTheme="majorBidi" w:hAnsiTheme="majorBidi" w:cstheme="majorBidi"/>
                  <w:sz w:val="18"/>
                  <w:szCs w:val="18"/>
                  <w:lang w:val="en-US" w:eastAsia="zh-CN"/>
                </w:rPr>
                <w:delText>5</w:delText>
              </w:r>
            </w:del>
            <w:ins w:id="279" w:author="CEPT" w:date="2023-05-01T10:55:00Z">
              <w:r>
                <w:rPr>
                  <w:rFonts w:asciiTheme="majorBidi" w:hAnsiTheme="majorBidi" w:cstheme="majorBidi"/>
                  <w:sz w:val="18"/>
                  <w:szCs w:val="18"/>
                  <w:lang w:val="en-US" w:eastAsia="zh-CN"/>
                </w:rPr>
                <w:t>7</w:t>
              </w:r>
            </w:ins>
            <w:r>
              <w:rPr>
                <w:rFonts w:asciiTheme="majorBidi" w:hAnsiTheme="majorBidi" w:cstheme="majorBidi"/>
                <w:sz w:val="18"/>
                <w:szCs w:val="18"/>
                <w:lang w:val="en-US" w:eastAsia="zh-CN"/>
              </w:rPr>
              <w:t xml:space="preserve">° and </w:t>
            </w:r>
            <w:del w:id="280" w:author="CEPT" w:date="2023-05-01T10:55:00Z">
              <w:r w:rsidDel="005222E9">
                <w:rPr>
                  <w:rFonts w:asciiTheme="majorBidi" w:hAnsiTheme="majorBidi" w:cstheme="majorBidi"/>
                  <w:sz w:val="18"/>
                  <w:szCs w:val="18"/>
                  <w:lang w:val="en-US" w:eastAsia="zh-CN"/>
                </w:rPr>
                <w:delText>25</w:delText>
              </w:r>
            </w:del>
            <w:ins w:id="281" w:author="CEPT" w:date="2023-05-01T10:55:00Z">
              <w:r>
                <w:rPr>
                  <w:rFonts w:asciiTheme="majorBidi" w:hAnsiTheme="majorBidi" w:cstheme="majorBidi"/>
                  <w:sz w:val="18"/>
                  <w:szCs w:val="18"/>
                  <w:lang w:val="en-US" w:eastAsia="zh-CN"/>
                </w:rPr>
                <w:t>30.5</w:t>
              </w:r>
              <w:r w:rsidRPr="005D50A0">
                <w:rPr>
                  <w:rFonts w:asciiTheme="majorBidi" w:hAnsiTheme="majorBidi" w:cstheme="majorBidi"/>
                  <w:sz w:val="18"/>
                  <w:szCs w:val="18"/>
                  <w:lang w:eastAsia="zh-CN"/>
                </w:rPr>
                <w:t>,</w:t>
              </w:r>
            </w:ins>
            <w:r>
              <w:rPr>
                <w:rFonts w:asciiTheme="majorBidi" w:hAnsiTheme="majorBidi" w:cstheme="majorBidi"/>
                <w:sz w:val="18"/>
                <w:szCs w:val="18"/>
                <w:lang w:val="en-US" w:eastAsia="zh-CN"/>
              </w:rPr>
              <w:t>°</w:t>
            </w:r>
            <w:ins w:id="282" w:author="CEPT" w:date="2023-05-01T10:55:00Z">
              <w:r w:rsidRPr="005D50A0">
                <w:rPr>
                  <w:rFonts w:asciiTheme="majorBidi" w:hAnsiTheme="majorBidi" w:cstheme="majorBidi"/>
                  <w:sz w:val="18"/>
                  <w:szCs w:val="18"/>
                  <w:lang w:eastAsia="zh-CN"/>
                </w:rPr>
                <w:t xml:space="preserve"> </w:t>
              </w:r>
              <w:r w:rsidRPr="005D50A0">
                <w:rPr>
                  <w:rFonts w:eastAsia="Batang"/>
                  <w:sz w:val="18"/>
                  <w:szCs w:val="18"/>
                </w:rPr>
                <w:t>−</w:t>
              </w:r>
              <w:r w:rsidRPr="005D50A0">
                <w:rPr>
                  <w:sz w:val="18"/>
                  <w:szCs w:val="18"/>
                  <w:lang w:eastAsia="ja-JP"/>
                </w:rPr>
                <w:t>141</w:t>
              </w:r>
              <w:r w:rsidRPr="005D50A0">
                <w:rPr>
                  <w:rFonts w:asciiTheme="majorBidi" w:hAnsiTheme="majorBidi" w:cstheme="majorBidi"/>
                  <w:bCs/>
                  <w:sz w:val="18"/>
                  <w:szCs w:val="18"/>
                  <w:lang w:eastAsia="zh-CN"/>
                </w:rPr>
                <w:t> </w:t>
              </w:r>
              <w:r w:rsidRPr="005D50A0">
                <w:rPr>
                  <w:sz w:val="18"/>
                  <w:szCs w:val="18"/>
                  <w:lang w:eastAsia="ja-JP"/>
                </w:rPr>
                <w:t>+</w:t>
              </w:r>
              <w:r w:rsidRPr="005D50A0">
                <w:rPr>
                  <w:rFonts w:asciiTheme="majorBidi" w:hAnsiTheme="majorBidi" w:cstheme="majorBidi"/>
                  <w:bCs/>
                  <w:sz w:val="18"/>
                  <w:szCs w:val="18"/>
                  <w:lang w:eastAsia="zh-CN"/>
                </w:rPr>
                <w:t> </w:t>
              </w:r>
              <w:r w:rsidRPr="005D50A0">
                <w:rPr>
                  <w:sz w:val="18"/>
                  <w:szCs w:val="18"/>
                  <w:lang w:eastAsia="ja-JP"/>
                </w:rPr>
                <w:t>2.7</w:t>
              </w:r>
              <w:r w:rsidRPr="005D50A0">
                <w:rPr>
                  <w:rFonts w:asciiTheme="majorBidi" w:hAnsiTheme="majorBidi" w:cstheme="majorBidi"/>
                  <w:bCs/>
                  <w:sz w:val="18"/>
                  <w:szCs w:val="18"/>
                  <w:lang w:eastAsia="zh-CN"/>
                </w:rPr>
                <w:t> </w:t>
              </w:r>
              <w:r w:rsidRPr="005D50A0">
                <w:rPr>
                  <w:rFonts w:eastAsia="Batang"/>
                  <w:sz w:val="18"/>
                  <w:szCs w:val="18"/>
                </w:rPr>
                <w:t>·</w:t>
              </w:r>
              <w:r w:rsidRPr="005D50A0">
                <w:rPr>
                  <w:rFonts w:asciiTheme="majorBidi" w:hAnsiTheme="majorBidi" w:cstheme="majorBidi"/>
                  <w:bCs/>
                  <w:sz w:val="18"/>
                  <w:szCs w:val="18"/>
                  <w:lang w:eastAsia="zh-CN"/>
                </w:rPr>
                <w:t> </w:t>
              </w:r>
              <w:r w:rsidRPr="005D50A0">
                <w:rPr>
                  <w:rFonts w:eastAsia="Batang"/>
                  <w:i/>
                  <w:iCs/>
                  <w:sz w:val="18"/>
                  <w:szCs w:val="18"/>
                </w:rPr>
                <w:t>log</w:t>
              </w:r>
              <w:r w:rsidRPr="005D50A0">
                <w:rPr>
                  <w:rFonts w:eastAsia="Batang"/>
                  <w:i/>
                  <w:iCs/>
                  <w:sz w:val="18"/>
                  <w:szCs w:val="18"/>
                  <w:vertAlign w:val="subscript"/>
                </w:rPr>
                <w:t>10</w:t>
              </w:r>
              <w:r w:rsidRPr="005D50A0">
                <w:rPr>
                  <w:rFonts w:eastAsia="Batang"/>
                  <w:sz w:val="18"/>
                  <w:szCs w:val="18"/>
                </w:rPr>
                <w:t xml:space="preserve"> </w:t>
              </w:r>
              <w:r w:rsidRPr="005D50A0">
                <w:rPr>
                  <w:sz w:val="18"/>
                  <w:szCs w:val="18"/>
                  <w:lang w:eastAsia="ja-JP"/>
                </w:rPr>
                <w:t>(</w:t>
              </w:r>
              <w:r w:rsidRPr="005D50A0">
                <w:rPr>
                  <w:sz w:val="18"/>
                  <w:szCs w:val="18"/>
                  <w:lang w:eastAsia="ja-JP"/>
                </w:rPr>
                <w:sym w:font="Symbol" w:char="F071"/>
              </w:r>
              <w:r w:rsidRPr="005D50A0">
                <w:rPr>
                  <w:rFonts w:asciiTheme="majorBidi" w:hAnsiTheme="majorBidi" w:cstheme="majorBidi"/>
                  <w:bCs/>
                  <w:sz w:val="18"/>
                  <w:szCs w:val="18"/>
                  <w:lang w:eastAsia="zh-CN"/>
                </w:rPr>
                <w:t> </w:t>
              </w:r>
              <w:r w:rsidRPr="005D50A0">
                <w:rPr>
                  <w:sz w:val="18"/>
                  <w:szCs w:val="18"/>
                  <w:lang w:eastAsia="ja-JP"/>
                </w:rPr>
                <w:t>−</w:t>
              </w:r>
              <w:r w:rsidRPr="005D50A0">
                <w:rPr>
                  <w:rFonts w:asciiTheme="majorBidi" w:hAnsiTheme="majorBidi" w:cstheme="majorBidi"/>
                  <w:bCs/>
                  <w:sz w:val="18"/>
                  <w:szCs w:val="18"/>
                  <w:lang w:eastAsia="zh-CN"/>
                </w:rPr>
                <w:t> </w:t>
              </w:r>
              <w:r w:rsidRPr="005D50A0">
                <w:rPr>
                  <w:sz w:val="18"/>
                  <w:szCs w:val="18"/>
                  <w:lang w:eastAsia="ja-JP"/>
                </w:rPr>
                <w:t>4)</w:t>
              </w:r>
              <w:r w:rsidRPr="005D50A0">
                <w:rPr>
                  <w:rFonts w:asciiTheme="majorBidi" w:hAnsiTheme="majorBidi" w:cstheme="majorBidi"/>
                  <w:bCs/>
                  <w:sz w:val="18"/>
                  <w:szCs w:val="18"/>
                  <w:lang w:eastAsia="zh-CN"/>
                </w:rPr>
                <w:t> </w:t>
              </w:r>
              <w:r w:rsidRPr="005D50A0">
                <w:rPr>
                  <w:rFonts w:eastAsia="Batang"/>
                  <w:sz w:val="18"/>
                  <w:szCs w:val="18"/>
                </w:rPr>
                <w:t>dB(W/(m</w:t>
              </w:r>
              <w:r w:rsidRPr="005D50A0">
                <w:rPr>
                  <w:rFonts w:eastAsia="Batang"/>
                  <w:sz w:val="18"/>
                  <w:szCs w:val="18"/>
                  <w:vertAlign w:val="superscript"/>
                </w:rPr>
                <w:t>2</w:t>
              </w:r>
              <w:r w:rsidRPr="005D50A0">
                <w:rPr>
                  <w:rFonts w:asciiTheme="majorBidi" w:hAnsiTheme="majorBidi" w:cstheme="majorBidi"/>
                  <w:bCs/>
                  <w:sz w:val="18"/>
                  <w:szCs w:val="18"/>
                  <w:lang w:eastAsia="zh-CN"/>
                </w:rPr>
                <w:t> </w:t>
              </w:r>
              <w:r w:rsidRPr="005D50A0">
                <w:rPr>
                  <w:rFonts w:eastAsia="Batang"/>
                  <w:sz w:val="18"/>
                  <w:szCs w:val="18"/>
                </w:rPr>
                <w:t xml:space="preserve">· MHz)) </w:t>
              </w:r>
              <w:r w:rsidRPr="005D50A0">
                <w:rPr>
                  <w:rFonts w:asciiTheme="majorBidi" w:hAnsiTheme="majorBidi" w:cstheme="majorBidi"/>
                  <w:sz w:val="18"/>
                  <w:szCs w:val="18"/>
                  <w:lang w:eastAsia="zh-CN"/>
                </w:rPr>
                <w:t xml:space="preserve">for angles of arrival equal to 30.5°, </w:t>
              </w:r>
              <w:r w:rsidRPr="005D50A0">
                <w:rPr>
                  <w:rFonts w:eastAsia="Batang"/>
                  <w:sz w:val="18"/>
                  <w:szCs w:val="18"/>
                </w:rPr>
                <w:t>−</w:t>
              </w:r>
              <w:r w:rsidRPr="005D50A0">
                <w:rPr>
                  <w:sz w:val="18"/>
                  <w:szCs w:val="18"/>
                  <w:lang w:eastAsia="ja-JP"/>
                </w:rPr>
                <w:t>157</w:t>
              </w:r>
              <w:r w:rsidRPr="005D50A0">
                <w:rPr>
                  <w:rFonts w:asciiTheme="majorBidi" w:hAnsiTheme="majorBidi" w:cstheme="majorBidi"/>
                  <w:bCs/>
                  <w:sz w:val="18"/>
                  <w:szCs w:val="18"/>
                  <w:lang w:eastAsia="zh-CN"/>
                </w:rPr>
                <w:t> </w:t>
              </w:r>
              <w:r w:rsidRPr="005D50A0">
                <w:rPr>
                  <w:sz w:val="18"/>
                  <w:szCs w:val="18"/>
                  <w:lang w:eastAsia="ja-JP"/>
                </w:rPr>
                <w:t>+</w:t>
              </w:r>
              <w:r w:rsidRPr="005D50A0">
                <w:rPr>
                  <w:rFonts w:asciiTheme="majorBidi" w:hAnsiTheme="majorBidi" w:cstheme="majorBidi"/>
                  <w:bCs/>
                  <w:sz w:val="18"/>
                  <w:szCs w:val="18"/>
                  <w:lang w:eastAsia="zh-CN"/>
                </w:rPr>
                <w:t> </w:t>
              </w:r>
              <w:r w:rsidRPr="005D50A0">
                <w:rPr>
                  <w:sz w:val="18"/>
                  <w:szCs w:val="18"/>
                  <w:lang w:eastAsia="ja-JP"/>
                </w:rPr>
                <w:t>14</w:t>
              </w:r>
              <w:r w:rsidRPr="005D50A0">
                <w:rPr>
                  <w:rFonts w:asciiTheme="majorBidi" w:hAnsiTheme="majorBidi" w:cstheme="majorBidi"/>
                  <w:bCs/>
                  <w:sz w:val="18"/>
                  <w:szCs w:val="18"/>
                  <w:lang w:eastAsia="zh-CN"/>
                </w:rPr>
                <w:t> </w:t>
              </w:r>
              <w:r w:rsidRPr="005D50A0">
                <w:rPr>
                  <w:rFonts w:eastAsia="Batang"/>
                  <w:sz w:val="18"/>
                  <w:szCs w:val="18"/>
                </w:rPr>
                <w:t>·</w:t>
              </w:r>
              <w:r w:rsidRPr="005D50A0">
                <w:rPr>
                  <w:rFonts w:asciiTheme="majorBidi" w:hAnsiTheme="majorBidi" w:cstheme="majorBidi"/>
                  <w:bCs/>
                  <w:sz w:val="18"/>
                  <w:szCs w:val="18"/>
                  <w:lang w:eastAsia="zh-CN"/>
                </w:rPr>
                <w:t> </w:t>
              </w:r>
              <w:r w:rsidRPr="005D50A0">
                <w:rPr>
                  <w:rFonts w:eastAsia="Batang"/>
                  <w:i/>
                  <w:iCs/>
                  <w:sz w:val="18"/>
                  <w:szCs w:val="18"/>
                </w:rPr>
                <w:t>log</w:t>
              </w:r>
              <w:r w:rsidRPr="005D50A0">
                <w:rPr>
                  <w:rFonts w:eastAsia="Batang"/>
                  <w:i/>
                  <w:iCs/>
                  <w:sz w:val="18"/>
                  <w:szCs w:val="18"/>
                  <w:vertAlign w:val="subscript"/>
                </w:rPr>
                <w:t>10</w:t>
              </w:r>
              <w:r w:rsidRPr="005D50A0">
                <w:rPr>
                  <w:rFonts w:asciiTheme="majorBidi" w:hAnsiTheme="majorBidi" w:cstheme="majorBidi"/>
                  <w:bCs/>
                  <w:sz w:val="18"/>
                  <w:szCs w:val="18"/>
                  <w:lang w:eastAsia="zh-CN"/>
                </w:rPr>
                <w:t> </w:t>
              </w:r>
              <w:r w:rsidRPr="005D50A0">
                <w:rPr>
                  <w:sz w:val="18"/>
                  <w:szCs w:val="18"/>
                  <w:lang w:eastAsia="ja-JP"/>
                </w:rPr>
                <w:t>(</w:t>
              </w:r>
              <w:r w:rsidRPr="005D50A0">
                <w:rPr>
                  <w:sz w:val="18"/>
                  <w:szCs w:val="18"/>
                  <w:lang w:eastAsia="ja-JP"/>
                </w:rPr>
                <w:sym w:font="Symbol" w:char="F071"/>
              </w:r>
              <w:r w:rsidRPr="005D50A0">
                <w:rPr>
                  <w:rFonts w:asciiTheme="majorBidi" w:hAnsiTheme="majorBidi" w:cstheme="majorBidi"/>
                  <w:bCs/>
                  <w:sz w:val="18"/>
                  <w:szCs w:val="18"/>
                  <w:lang w:eastAsia="zh-CN"/>
                </w:rPr>
                <w:t> </w:t>
              </w:r>
              <w:r w:rsidRPr="005D50A0">
                <w:rPr>
                  <w:sz w:val="18"/>
                  <w:szCs w:val="18"/>
                  <w:lang w:eastAsia="ja-JP"/>
                </w:rPr>
                <w:t>−</w:t>
              </w:r>
              <w:r w:rsidRPr="005D50A0">
                <w:rPr>
                  <w:rFonts w:asciiTheme="majorBidi" w:hAnsiTheme="majorBidi" w:cstheme="majorBidi"/>
                  <w:bCs/>
                  <w:sz w:val="18"/>
                  <w:szCs w:val="18"/>
                  <w:lang w:eastAsia="zh-CN"/>
                </w:rPr>
                <w:t> </w:t>
              </w:r>
              <w:r w:rsidRPr="005D50A0">
                <w:rPr>
                  <w:sz w:val="18"/>
                  <w:szCs w:val="18"/>
                  <w:lang w:eastAsia="ja-JP"/>
                </w:rPr>
                <w:t>4)</w:t>
              </w:r>
              <w:r w:rsidRPr="005D50A0">
                <w:rPr>
                  <w:rFonts w:asciiTheme="majorBidi" w:hAnsiTheme="majorBidi" w:cstheme="majorBidi"/>
                  <w:bCs/>
                  <w:sz w:val="18"/>
                  <w:szCs w:val="18"/>
                  <w:lang w:eastAsia="zh-CN"/>
                </w:rPr>
                <w:t> </w:t>
              </w:r>
              <w:r w:rsidRPr="005D50A0">
                <w:rPr>
                  <w:rFonts w:eastAsia="Batang"/>
                  <w:sz w:val="18"/>
                  <w:szCs w:val="18"/>
                </w:rPr>
                <w:t>dB(W/(m</w:t>
              </w:r>
              <w:r w:rsidRPr="005D50A0">
                <w:rPr>
                  <w:rFonts w:eastAsia="Batang"/>
                  <w:sz w:val="18"/>
                  <w:szCs w:val="18"/>
                  <w:vertAlign w:val="superscript"/>
                </w:rPr>
                <w:t>2</w:t>
              </w:r>
              <w:r w:rsidRPr="005D50A0">
                <w:rPr>
                  <w:rFonts w:asciiTheme="majorBidi" w:hAnsiTheme="majorBidi" w:cstheme="majorBidi"/>
                  <w:bCs/>
                  <w:sz w:val="18"/>
                  <w:szCs w:val="18"/>
                  <w:lang w:eastAsia="zh-CN"/>
                </w:rPr>
                <w:t> </w:t>
              </w:r>
              <w:r w:rsidRPr="005D50A0">
                <w:rPr>
                  <w:rFonts w:eastAsia="Batang"/>
                  <w:sz w:val="18"/>
                  <w:szCs w:val="18"/>
                </w:rPr>
                <w:t xml:space="preserve">· MHz)) </w:t>
              </w:r>
              <w:r w:rsidRPr="005D50A0">
                <w:rPr>
                  <w:rFonts w:asciiTheme="majorBidi" w:hAnsiTheme="majorBidi" w:cstheme="majorBidi"/>
                  <w:sz w:val="18"/>
                  <w:szCs w:val="18"/>
                  <w:lang w:eastAsia="zh-CN"/>
                </w:rPr>
                <w:t>for angles of arrival between 30.5° and 40.5</w:t>
              </w:r>
            </w:ins>
            <w:r>
              <w:rPr>
                <w:rFonts w:asciiTheme="majorBidi" w:hAnsiTheme="majorBidi" w:cstheme="majorBidi"/>
                <w:sz w:val="18"/>
                <w:szCs w:val="18"/>
                <w:lang w:val="en-US" w:eastAsia="zh-CN"/>
              </w:rPr>
              <w:t xml:space="preserve"> and −</w:t>
            </w:r>
            <w:del w:id="283" w:author="CEPT" w:date="2023-05-01T10:56:00Z">
              <w:r w:rsidDel="005222E9">
                <w:rPr>
                  <w:rFonts w:asciiTheme="majorBidi" w:hAnsiTheme="majorBidi" w:cstheme="majorBidi"/>
                  <w:sz w:val="18"/>
                  <w:szCs w:val="18"/>
                  <w:lang w:val="en-US" w:eastAsia="zh-CN"/>
                </w:rPr>
                <w:delText>130 </w:delText>
              </w:r>
            </w:del>
            <w:ins w:id="284" w:author="CEPT" w:date="2023-05-01T10:56:00Z">
              <w:r>
                <w:rPr>
                  <w:rFonts w:asciiTheme="majorBidi" w:hAnsiTheme="majorBidi" w:cstheme="majorBidi"/>
                  <w:sz w:val="18"/>
                  <w:szCs w:val="18"/>
                  <w:lang w:val="en-US" w:eastAsia="zh-CN"/>
                </w:rPr>
                <w:t>101.5 </w:t>
              </w:r>
            </w:ins>
            <w:r>
              <w:rPr>
                <w:rFonts w:asciiTheme="majorBidi" w:hAnsiTheme="majorBidi" w:cstheme="majorBidi"/>
                <w:sz w:val="18"/>
                <w:szCs w:val="18"/>
                <w:lang w:val="en-US" w:eastAsia="zh-CN"/>
              </w:rPr>
              <w:t>dB(W/(m</w:t>
            </w:r>
            <w:r>
              <w:rPr>
                <w:rFonts w:asciiTheme="majorBidi" w:hAnsiTheme="majorBidi" w:cstheme="majorBidi"/>
                <w:sz w:val="18"/>
                <w:szCs w:val="18"/>
                <w:vertAlign w:val="superscript"/>
                <w:lang w:val="en-US" w:eastAsia="zh-CN"/>
              </w:rPr>
              <w:t>2</w:t>
            </w:r>
            <w:r>
              <w:rPr>
                <w:rFonts w:asciiTheme="majorBidi" w:hAnsiTheme="majorBidi" w:cstheme="majorBidi"/>
                <w:sz w:val="18"/>
                <w:szCs w:val="18"/>
                <w:lang w:val="en-US" w:eastAsia="zh-CN"/>
              </w:rPr>
              <w:t xml:space="preserve"> · MHz)) for angles of arrival </w:t>
            </w:r>
            <w:ins w:id="285" w:author="CEPT" w:date="2023-05-01T10:56:00Z">
              <w:r w:rsidR="00F85E25" w:rsidRPr="005D50A0">
                <w:rPr>
                  <w:rFonts w:asciiTheme="majorBidi" w:hAnsiTheme="majorBidi" w:cstheme="majorBidi"/>
                  <w:sz w:val="18"/>
                  <w:szCs w:val="18"/>
                  <w:lang w:eastAsia="zh-CN"/>
                </w:rPr>
                <w:t xml:space="preserve">more than 40.5° in the territory of other </w:t>
              </w:r>
              <w:r w:rsidR="00F85E25" w:rsidRPr="005D50A0">
                <w:rPr>
                  <w:rFonts w:asciiTheme="majorBidi" w:hAnsiTheme="majorBidi" w:cstheme="majorBidi"/>
                  <w:sz w:val="18"/>
                  <w:szCs w:val="18"/>
                  <w:lang w:eastAsia="zh-CN"/>
                </w:rPr>
                <w:lastRenderedPageBreak/>
                <w:t>administrations in the frequency band 2</w:t>
              </w:r>
              <w:r w:rsidR="00F85E25" w:rsidRPr="005D50A0">
                <w:rPr>
                  <w:rFonts w:asciiTheme="majorBidi" w:hAnsiTheme="majorBidi" w:cstheme="majorBidi"/>
                  <w:bCs/>
                  <w:sz w:val="18"/>
                  <w:szCs w:val="18"/>
                  <w:lang w:eastAsia="zh-CN"/>
                </w:rPr>
                <w:t> </w:t>
              </w:r>
              <w:r w:rsidR="00F85E25" w:rsidRPr="005D50A0">
                <w:rPr>
                  <w:rFonts w:asciiTheme="majorBidi" w:hAnsiTheme="majorBidi" w:cstheme="majorBidi"/>
                  <w:sz w:val="18"/>
                  <w:szCs w:val="18"/>
                  <w:lang w:eastAsia="zh-CN"/>
                </w:rPr>
                <w:t>700-2</w:t>
              </w:r>
              <w:r w:rsidR="00F85E25" w:rsidRPr="005D50A0">
                <w:rPr>
                  <w:rFonts w:asciiTheme="majorBidi" w:hAnsiTheme="majorBidi" w:cstheme="majorBidi"/>
                  <w:bCs/>
                  <w:sz w:val="18"/>
                  <w:szCs w:val="18"/>
                  <w:lang w:eastAsia="zh-CN"/>
                </w:rPr>
                <w:t> </w:t>
              </w:r>
              <w:r w:rsidR="00F85E25" w:rsidRPr="005D50A0">
                <w:rPr>
                  <w:rFonts w:asciiTheme="majorBidi" w:hAnsiTheme="majorBidi" w:cstheme="majorBidi"/>
                  <w:sz w:val="18"/>
                  <w:szCs w:val="18"/>
                  <w:lang w:eastAsia="zh-CN"/>
                </w:rPr>
                <w:t>900</w:t>
              </w:r>
              <w:r w:rsidR="00F85E25" w:rsidRPr="005D50A0">
                <w:rPr>
                  <w:rFonts w:asciiTheme="majorBidi" w:hAnsiTheme="majorBidi" w:cstheme="majorBidi"/>
                  <w:bCs/>
                  <w:sz w:val="18"/>
                  <w:szCs w:val="18"/>
                  <w:lang w:eastAsia="zh-CN"/>
                </w:rPr>
                <w:t> </w:t>
              </w:r>
              <w:r w:rsidR="00F85E25" w:rsidRPr="005D50A0">
                <w:rPr>
                  <w:rFonts w:asciiTheme="majorBidi" w:hAnsiTheme="majorBidi" w:cstheme="majorBidi"/>
                  <w:sz w:val="18"/>
                  <w:szCs w:val="18"/>
                  <w:lang w:eastAsia="zh-CN"/>
                </w:rPr>
                <w:t xml:space="preserve">MHz (see Resolution </w:t>
              </w:r>
              <w:r w:rsidR="00F85E25" w:rsidRPr="005D50A0">
                <w:rPr>
                  <w:rFonts w:asciiTheme="majorBidi" w:hAnsiTheme="majorBidi" w:cstheme="majorBidi"/>
                  <w:b/>
                  <w:bCs/>
                  <w:sz w:val="18"/>
                  <w:szCs w:val="18"/>
                  <w:lang w:eastAsia="zh-CN"/>
                </w:rPr>
                <w:t>[</w:t>
              </w:r>
              <w:r w:rsidR="00F85E25">
                <w:rPr>
                  <w:rFonts w:asciiTheme="majorBidi" w:hAnsiTheme="majorBidi" w:cstheme="majorBidi"/>
                  <w:b/>
                  <w:bCs/>
                  <w:sz w:val="18"/>
                  <w:szCs w:val="18"/>
                  <w:lang w:eastAsia="zh-CN"/>
                </w:rPr>
                <w:t>EUR-</w:t>
              </w:r>
              <w:r w:rsidR="00F85E25" w:rsidRPr="005D50A0">
                <w:rPr>
                  <w:rFonts w:asciiTheme="majorBidi" w:hAnsiTheme="majorBidi" w:cstheme="majorBidi"/>
                  <w:b/>
                  <w:bCs/>
                  <w:sz w:val="18"/>
                  <w:szCs w:val="18"/>
                  <w:lang w:eastAsia="zh-CN"/>
                </w:rPr>
                <w:t>B14-HIBS</w:t>
              </w:r>
              <w:r w:rsidR="00F85E25">
                <w:rPr>
                  <w:rFonts w:asciiTheme="majorBidi" w:hAnsiTheme="majorBidi" w:cstheme="majorBidi"/>
                  <w:b/>
                  <w:bCs/>
                  <w:sz w:val="18"/>
                  <w:szCs w:val="18"/>
                  <w:lang w:eastAsia="zh-CN"/>
                </w:rPr>
                <w:t>-</w:t>
              </w:r>
              <w:r w:rsidR="00F85E25" w:rsidRPr="005D50A0">
                <w:rPr>
                  <w:rFonts w:asciiTheme="majorBidi" w:hAnsiTheme="majorBidi" w:cstheme="majorBidi"/>
                  <w:b/>
                  <w:bCs/>
                  <w:sz w:val="18"/>
                  <w:szCs w:val="18"/>
                  <w:lang w:eastAsia="zh-CN"/>
                </w:rPr>
                <w:t>2500-2690</w:t>
              </w:r>
              <w:r w:rsidR="00F85E25">
                <w:rPr>
                  <w:rFonts w:asciiTheme="majorBidi" w:hAnsiTheme="majorBidi" w:cstheme="majorBidi"/>
                  <w:b/>
                  <w:bCs/>
                  <w:sz w:val="18"/>
                  <w:szCs w:val="18"/>
                  <w:lang w:eastAsia="zh-CN"/>
                </w:rPr>
                <w:t>-</w:t>
              </w:r>
              <w:r w:rsidR="00F85E25" w:rsidRPr="005D50A0">
                <w:rPr>
                  <w:rFonts w:asciiTheme="majorBidi" w:hAnsiTheme="majorBidi" w:cstheme="majorBidi"/>
                  <w:b/>
                  <w:bCs/>
                  <w:sz w:val="18"/>
                  <w:szCs w:val="18"/>
                  <w:lang w:eastAsia="zh-CN"/>
                </w:rPr>
                <w:t>MHz] (WRC</w:t>
              </w:r>
              <w:r w:rsidR="00F85E25" w:rsidRPr="005D50A0">
                <w:rPr>
                  <w:rFonts w:asciiTheme="majorBidi" w:hAnsiTheme="majorBidi" w:cstheme="majorBidi"/>
                  <w:b/>
                  <w:bCs/>
                  <w:sz w:val="18"/>
                  <w:szCs w:val="18"/>
                </w:rPr>
                <w:noBreakHyphen/>
              </w:r>
              <w:r w:rsidR="00F85E25" w:rsidRPr="005D50A0">
                <w:rPr>
                  <w:rFonts w:asciiTheme="majorBidi" w:hAnsiTheme="majorBidi" w:cstheme="majorBidi"/>
                  <w:b/>
                  <w:bCs/>
                  <w:sz w:val="18"/>
                  <w:szCs w:val="18"/>
                  <w:lang w:eastAsia="zh-CN"/>
                </w:rPr>
                <w:t>23)</w:t>
              </w:r>
              <w:r w:rsidR="00F85E25" w:rsidRPr="005D50A0">
                <w:rPr>
                  <w:rFonts w:asciiTheme="majorBidi" w:hAnsiTheme="majorBidi" w:cstheme="majorBidi"/>
                  <w:sz w:val="18"/>
                  <w:szCs w:val="18"/>
                  <w:lang w:eastAsia="zh-CN"/>
                </w:rPr>
                <w:t>)</w:t>
              </w:r>
            </w:ins>
            <w:del w:id="286" w:author="CEPT" w:date="2023-05-01T10:56:00Z">
              <w:r w:rsidDel="00F85E25">
                <w:rPr>
                  <w:rFonts w:asciiTheme="majorBidi" w:hAnsiTheme="majorBidi" w:cstheme="majorBidi"/>
                  <w:sz w:val="18"/>
                  <w:szCs w:val="18"/>
                  <w:lang w:val="en-US" w:eastAsia="zh-CN"/>
                </w:rPr>
                <w:delText xml:space="preserve">between 25° and 90° (see Resolution </w:delText>
              </w:r>
              <w:r w:rsidDel="00F85E25">
                <w:rPr>
                  <w:rFonts w:asciiTheme="majorBidi" w:hAnsiTheme="majorBidi" w:cstheme="majorBidi"/>
                  <w:b/>
                  <w:bCs/>
                  <w:sz w:val="18"/>
                  <w:szCs w:val="18"/>
                  <w:lang w:val="en-US" w:eastAsia="zh-CN"/>
                </w:rPr>
                <w:delText>221 (Rev.WRC</w:delText>
              </w:r>
              <w:r w:rsidDel="00F85E25">
                <w:rPr>
                  <w:rFonts w:asciiTheme="majorBidi" w:hAnsiTheme="majorBidi" w:cstheme="majorBidi"/>
                  <w:b/>
                  <w:bCs/>
                  <w:sz w:val="18"/>
                  <w:szCs w:val="18"/>
                  <w:lang w:val="en-US" w:eastAsia="zh-CN"/>
                </w:rPr>
                <w:noBreakHyphen/>
                <w:delText>07)</w:delText>
              </w:r>
              <w:r w:rsidDel="00F85E25">
                <w:rPr>
                  <w:rFonts w:asciiTheme="majorBidi" w:hAnsiTheme="majorBidi" w:cstheme="majorBidi"/>
                  <w:sz w:val="18"/>
                  <w:szCs w:val="18"/>
                  <w:lang w:val="en-US" w:eastAsia="zh-CN"/>
                </w:rPr>
                <w:delText>)</w:delText>
              </w:r>
            </w:del>
          </w:p>
        </w:tc>
        <w:tc>
          <w:tcPr>
            <w:tcW w:w="865" w:type="dxa"/>
            <w:gridSpan w:val="2"/>
            <w:tcBorders>
              <w:top w:val="nil"/>
              <w:left w:val="nil"/>
              <w:bottom w:val="single" w:sz="4" w:space="0" w:color="auto"/>
              <w:right w:val="single" w:sz="4" w:space="0" w:color="auto"/>
            </w:tcBorders>
            <w:vAlign w:val="center"/>
            <w:hideMark/>
          </w:tcPr>
          <w:p w14:paraId="33FC0B6E" w14:textId="77777777" w:rsidR="005222E9" w:rsidRDefault="005222E9" w:rsidP="005222E9">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lastRenderedPageBreak/>
              <w:t>X</w:t>
            </w:r>
          </w:p>
        </w:tc>
        <w:tc>
          <w:tcPr>
            <w:tcW w:w="864" w:type="dxa"/>
            <w:gridSpan w:val="2"/>
            <w:tcBorders>
              <w:top w:val="nil"/>
              <w:left w:val="nil"/>
              <w:bottom w:val="single" w:sz="4" w:space="0" w:color="auto"/>
              <w:right w:val="single" w:sz="4" w:space="0" w:color="auto"/>
            </w:tcBorders>
            <w:vAlign w:val="center"/>
            <w:hideMark/>
          </w:tcPr>
          <w:p w14:paraId="674F437D" w14:textId="77777777" w:rsidR="005222E9" w:rsidRDefault="005222E9" w:rsidP="005222E9">
            <w:pPr>
              <w:rPr>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hideMark/>
          </w:tcPr>
          <w:p w14:paraId="66DD0C04" w14:textId="77777777" w:rsidR="005222E9" w:rsidRDefault="005222E9" w:rsidP="005222E9">
            <w:pPr>
              <w:tabs>
                <w:tab w:val="clear" w:pos="1134"/>
                <w:tab w:val="clear" w:pos="1871"/>
                <w:tab w:val="clear" w:pos="2268"/>
              </w:tabs>
              <w:overflowPunct/>
              <w:autoSpaceDE/>
              <w:autoSpaceDN/>
              <w:adjustRightInd/>
              <w:spacing w:before="0"/>
              <w:rPr>
                <w:rFonts w:ascii="Times" w:hAnsi="Times" w:cs="Times"/>
                <w:sz w:val="20"/>
                <w:lang w:eastAsia="en-GB"/>
              </w:rPr>
            </w:pPr>
          </w:p>
        </w:tc>
        <w:tc>
          <w:tcPr>
            <w:tcW w:w="991" w:type="dxa"/>
            <w:tcBorders>
              <w:top w:val="nil"/>
              <w:left w:val="nil"/>
              <w:bottom w:val="single" w:sz="4" w:space="0" w:color="auto"/>
              <w:right w:val="double" w:sz="6" w:space="0" w:color="auto"/>
            </w:tcBorders>
            <w:vAlign w:val="center"/>
            <w:hideMark/>
          </w:tcPr>
          <w:p w14:paraId="4922EE16" w14:textId="77777777" w:rsidR="005222E9" w:rsidRDefault="005222E9" w:rsidP="005222E9">
            <w:pPr>
              <w:tabs>
                <w:tab w:val="clear" w:pos="1134"/>
                <w:tab w:val="clear" w:pos="1871"/>
                <w:tab w:val="clear" w:pos="2268"/>
              </w:tabs>
              <w:overflowPunct/>
              <w:autoSpaceDE/>
              <w:autoSpaceDN/>
              <w:adjustRightInd/>
              <w:spacing w:before="0"/>
              <w:rPr>
                <w:rFonts w:ascii="Times" w:hAnsi="Times" w:cs="Times"/>
                <w:sz w:val="20"/>
                <w:lang w:eastAsia="en-GB"/>
              </w:rPr>
            </w:pPr>
          </w:p>
        </w:tc>
        <w:tc>
          <w:tcPr>
            <w:tcW w:w="720" w:type="dxa"/>
            <w:gridSpan w:val="2"/>
            <w:tcBorders>
              <w:top w:val="nil"/>
              <w:left w:val="nil"/>
              <w:bottom w:val="single" w:sz="4" w:space="0" w:color="auto"/>
              <w:right w:val="single" w:sz="12" w:space="0" w:color="auto"/>
            </w:tcBorders>
            <w:hideMark/>
          </w:tcPr>
          <w:p w14:paraId="5C14ACC3" w14:textId="1F20E0E3" w:rsidR="005222E9" w:rsidRDefault="005222E9" w:rsidP="005222E9">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1.</w:t>
            </w:r>
            <w:proofErr w:type="gramStart"/>
            <w:r>
              <w:rPr>
                <w:rFonts w:asciiTheme="majorBidi" w:hAnsiTheme="majorBidi" w:cstheme="majorBidi"/>
                <w:sz w:val="18"/>
                <w:szCs w:val="18"/>
                <w:lang w:val="en-US" w:eastAsia="zh-CN"/>
              </w:rPr>
              <w:t>14.c</w:t>
            </w:r>
            <w:ins w:id="287" w:author="CEPT" w:date="2023-05-01T13:48:00Z">
              <w:r w:rsidR="00F614A8">
                <w:rPr>
                  <w:rFonts w:asciiTheme="majorBidi" w:hAnsiTheme="majorBidi" w:cstheme="majorBidi"/>
                  <w:sz w:val="18"/>
                  <w:szCs w:val="18"/>
                  <w:lang w:val="en-US" w:eastAsia="zh-CN"/>
                </w:rPr>
                <w:t>e</w:t>
              </w:r>
            </w:ins>
            <w:proofErr w:type="gramEnd"/>
          </w:p>
        </w:tc>
      </w:tr>
      <w:tr w:rsidR="00F85E25" w14:paraId="31C53F7D" w14:textId="77777777" w:rsidTr="003A72CF">
        <w:trPr>
          <w:jc w:val="center"/>
          <w:ins w:id="288" w:author="CEPT" w:date="2023-05-01T10:29:00Z"/>
        </w:trPr>
        <w:tc>
          <w:tcPr>
            <w:tcW w:w="836" w:type="dxa"/>
            <w:tcBorders>
              <w:top w:val="nil"/>
              <w:left w:val="single" w:sz="12" w:space="0" w:color="auto"/>
              <w:bottom w:val="single" w:sz="4" w:space="0" w:color="auto"/>
              <w:right w:val="double" w:sz="6" w:space="0" w:color="auto"/>
            </w:tcBorders>
          </w:tcPr>
          <w:p w14:paraId="653A085A" w14:textId="77777777" w:rsidR="00F85E25" w:rsidRDefault="00F85E25" w:rsidP="00F85E25">
            <w:pPr>
              <w:tabs>
                <w:tab w:val="left" w:pos="720"/>
              </w:tabs>
              <w:overflowPunct/>
              <w:autoSpaceDE/>
              <w:adjustRightInd/>
              <w:spacing w:before="30" w:after="30"/>
              <w:ind w:left="-57" w:right="-57"/>
              <w:rPr>
                <w:ins w:id="289" w:author="CEPT" w:date="2023-05-01T10:57:00Z"/>
                <w:rFonts w:asciiTheme="majorBidi" w:hAnsiTheme="majorBidi" w:cstheme="majorBidi"/>
                <w:sz w:val="18"/>
                <w:szCs w:val="18"/>
                <w:lang w:eastAsia="zh-CN"/>
              </w:rPr>
            </w:pPr>
            <w:ins w:id="290" w:author="CEPT" w:date="2023-05-01T10:57:00Z">
              <w:r w:rsidRPr="005D50A0">
                <w:rPr>
                  <w:rFonts w:asciiTheme="majorBidi" w:hAnsiTheme="majorBidi" w:cstheme="majorBidi"/>
                  <w:sz w:val="18"/>
                  <w:szCs w:val="18"/>
                  <w:lang w:eastAsia="zh-CN"/>
                </w:rPr>
                <w:t>1.14.ce</w:t>
              </w:r>
              <w:r>
                <w:rPr>
                  <w:rFonts w:asciiTheme="majorBidi" w:hAnsiTheme="majorBidi" w:cstheme="majorBidi"/>
                  <w:sz w:val="18"/>
                  <w:szCs w:val="18"/>
                  <w:lang w:eastAsia="zh-CN"/>
                </w:rPr>
                <w:t>a</w:t>
              </w:r>
            </w:ins>
          </w:p>
          <w:p w14:paraId="0D616A30" w14:textId="77777777" w:rsidR="00F85E25" w:rsidRDefault="00F85E25" w:rsidP="00F85E25">
            <w:pPr>
              <w:spacing w:before="30" w:after="30"/>
              <w:ind w:left="-57" w:right="-57"/>
              <w:rPr>
                <w:ins w:id="291" w:author="CEPT" w:date="2023-05-01T10:29:00Z"/>
                <w:sz w:val="18"/>
                <w:szCs w:val="18"/>
                <w:lang w:val="en-US" w:eastAsia="zh-CN"/>
              </w:rPr>
            </w:pPr>
          </w:p>
        </w:tc>
        <w:tc>
          <w:tcPr>
            <w:tcW w:w="4111" w:type="dxa"/>
            <w:tcBorders>
              <w:top w:val="nil"/>
              <w:left w:val="nil"/>
              <w:bottom w:val="single" w:sz="4" w:space="0" w:color="auto"/>
              <w:right w:val="double" w:sz="6" w:space="0" w:color="auto"/>
            </w:tcBorders>
          </w:tcPr>
          <w:p w14:paraId="6D33608B" w14:textId="1423DC5D" w:rsidR="00F85E25" w:rsidRDefault="00F85E25" w:rsidP="00F85E25">
            <w:pPr>
              <w:spacing w:before="30" w:after="30"/>
              <w:ind w:left="113"/>
              <w:rPr>
                <w:ins w:id="292" w:author="CEPT" w:date="2023-05-01T10:29:00Z"/>
                <w:sz w:val="18"/>
                <w:szCs w:val="18"/>
                <w:lang w:val="en-US" w:eastAsia="zh-CN"/>
              </w:rPr>
            </w:pPr>
            <w:ins w:id="293" w:author="CEPT" w:date="2023-05-01T10:57:00Z">
              <w:r w:rsidRPr="005D50A0">
                <w:rPr>
                  <w:rFonts w:asciiTheme="majorBidi" w:hAnsiTheme="majorBidi" w:cstheme="majorBidi"/>
                  <w:sz w:val="18"/>
                  <w:szCs w:val="18"/>
                  <w:lang w:eastAsia="zh-CN"/>
                </w:rPr>
                <w:t>a commitment that the HAPS as IMT base station does not exceed the out-of-band pfd limits of −165.6</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dB(W/(m</w:t>
              </w:r>
              <w:r w:rsidRPr="005D50A0">
                <w:rPr>
                  <w:rFonts w:asciiTheme="majorBidi" w:hAnsiTheme="majorBidi" w:cstheme="majorBidi"/>
                  <w:sz w:val="18"/>
                  <w:szCs w:val="18"/>
                  <w:vertAlign w:val="superscript"/>
                  <w:lang w:eastAsia="zh-CN"/>
                </w:rPr>
                <w:t>2</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 xml:space="preserve">· MHz)) for angles of arrival (θ) less than or equal to 37° above the horizontal plane, </w:t>
              </w:r>
              <w:r w:rsidRPr="005D50A0">
                <w:rPr>
                  <w:rFonts w:eastAsia="Batang"/>
                  <w:sz w:val="18"/>
                  <w:szCs w:val="18"/>
                </w:rPr>
                <w:t>−</w:t>
              </w:r>
              <w:r w:rsidRPr="005D50A0">
                <w:rPr>
                  <w:sz w:val="18"/>
                  <w:szCs w:val="18"/>
                  <w:lang w:eastAsia="ja-JP"/>
                </w:rPr>
                <w:t>165.6</w:t>
              </w:r>
              <w:r w:rsidRPr="005D50A0">
                <w:rPr>
                  <w:rFonts w:asciiTheme="majorBidi" w:hAnsiTheme="majorBidi" w:cstheme="majorBidi"/>
                  <w:bCs/>
                  <w:sz w:val="18"/>
                  <w:szCs w:val="18"/>
                  <w:lang w:eastAsia="zh-CN"/>
                </w:rPr>
                <w:t> </w:t>
              </w:r>
              <w:r w:rsidRPr="005D50A0">
                <w:rPr>
                  <w:sz w:val="18"/>
                  <w:szCs w:val="18"/>
                  <w:lang w:eastAsia="ja-JP"/>
                </w:rPr>
                <w:t>+</w:t>
              </w:r>
              <w:r w:rsidRPr="005D50A0">
                <w:rPr>
                  <w:rFonts w:asciiTheme="majorBidi" w:hAnsiTheme="majorBidi" w:cstheme="majorBidi"/>
                  <w:bCs/>
                  <w:sz w:val="18"/>
                  <w:szCs w:val="18"/>
                  <w:lang w:eastAsia="zh-CN"/>
                </w:rPr>
                <w:t> </w:t>
              </w:r>
              <w:r w:rsidRPr="005D50A0">
                <w:rPr>
                  <w:sz w:val="18"/>
                  <w:szCs w:val="18"/>
                  <w:lang w:eastAsia="ja-JP"/>
                </w:rPr>
                <w:t>5.5</w:t>
              </w:r>
              <w:r w:rsidRPr="005D50A0">
                <w:rPr>
                  <w:rFonts w:asciiTheme="majorBidi" w:hAnsiTheme="majorBidi" w:cstheme="majorBidi"/>
                  <w:bCs/>
                  <w:sz w:val="18"/>
                  <w:szCs w:val="18"/>
                  <w:lang w:eastAsia="zh-CN"/>
                </w:rPr>
                <w:t> </w:t>
              </w:r>
              <w:r w:rsidRPr="005D50A0">
                <w:rPr>
                  <w:sz w:val="18"/>
                  <w:szCs w:val="18"/>
                  <w:lang w:eastAsia="ja-JP"/>
                </w:rPr>
                <w:t>(</w:t>
              </w:r>
              <w:r w:rsidRPr="005D50A0">
                <w:rPr>
                  <w:sz w:val="18"/>
                  <w:szCs w:val="18"/>
                  <w:lang w:eastAsia="ja-JP"/>
                </w:rPr>
                <w:sym w:font="Symbol" w:char="F071"/>
              </w:r>
              <w:r w:rsidRPr="005D50A0">
                <w:rPr>
                  <w:rFonts w:asciiTheme="majorBidi" w:hAnsiTheme="majorBidi" w:cstheme="majorBidi"/>
                  <w:bCs/>
                  <w:sz w:val="18"/>
                  <w:szCs w:val="18"/>
                  <w:lang w:eastAsia="zh-CN"/>
                </w:rPr>
                <w:t> </w:t>
              </w:r>
              <w:r w:rsidRPr="005D50A0">
                <w:rPr>
                  <w:sz w:val="18"/>
                  <w:szCs w:val="18"/>
                  <w:lang w:eastAsia="ja-JP"/>
                </w:rPr>
                <w:t>−</w:t>
              </w:r>
              <w:r w:rsidRPr="005D50A0">
                <w:rPr>
                  <w:rFonts w:asciiTheme="majorBidi" w:hAnsiTheme="majorBidi" w:cstheme="majorBidi"/>
                  <w:bCs/>
                  <w:sz w:val="18"/>
                  <w:szCs w:val="18"/>
                  <w:lang w:eastAsia="zh-CN"/>
                </w:rPr>
                <w:t> </w:t>
              </w:r>
              <w:r w:rsidRPr="005D50A0">
                <w:rPr>
                  <w:sz w:val="18"/>
                  <w:szCs w:val="18"/>
                  <w:lang w:eastAsia="ja-JP"/>
                </w:rPr>
                <w:t>37)</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dB(W/(m</w:t>
              </w:r>
              <w:r w:rsidRPr="005D50A0">
                <w:rPr>
                  <w:rFonts w:asciiTheme="majorBidi" w:hAnsiTheme="majorBidi" w:cstheme="majorBidi"/>
                  <w:sz w:val="18"/>
                  <w:szCs w:val="18"/>
                  <w:vertAlign w:val="superscript"/>
                  <w:lang w:eastAsia="zh-CN"/>
                </w:rPr>
                <w:t>2</w:t>
              </w:r>
              <w:r w:rsidRPr="005D50A0">
                <w:rPr>
                  <w:rFonts w:asciiTheme="majorBidi" w:hAnsiTheme="majorBidi" w:cstheme="majorBidi"/>
                  <w:sz w:val="18"/>
                  <w:szCs w:val="18"/>
                  <w:lang w:eastAsia="zh-CN"/>
                </w:rPr>
                <w:t xml:space="preserve"> · MHz)) for angles of arrival between 37° and 45° and </w:t>
              </w:r>
              <w:r w:rsidRPr="005D50A0">
                <w:rPr>
                  <w:rFonts w:eastAsia="Batang"/>
                  <w:sz w:val="18"/>
                  <w:szCs w:val="18"/>
                </w:rPr>
                <w:t>−</w:t>
              </w:r>
              <w:r w:rsidRPr="005D50A0">
                <w:rPr>
                  <w:sz w:val="18"/>
                  <w:szCs w:val="18"/>
                  <w:lang w:eastAsia="ja-JP"/>
                </w:rPr>
                <w:t>121.6</w:t>
              </w:r>
              <w:r w:rsidRPr="005D50A0">
                <w:rPr>
                  <w:rFonts w:asciiTheme="majorBidi" w:hAnsiTheme="majorBidi" w:cstheme="majorBidi"/>
                  <w:bCs/>
                  <w:sz w:val="18"/>
                  <w:szCs w:val="18"/>
                  <w:lang w:eastAsia="zh-CN"/>
                </w:rPr>
                <w:t> </w:t>
              </w:r>
              <w:r w:rsidRPr="005D50A0">
                <w:rPr>
                  <w:sz w:val="18"/>
                  <w:szCs w:val="18"/>
                  <w:lang w:eastAsia="ja-JP"/>
                </w:rPr>
                <w:t>+</w:t>
              </w:r>
              <w:r w:rsidRPr="005D50A0">
                <w:rPr>
                  <w:rFonts w:asciiTheme="majorBidi" w:hAnsiTheme="majorBidi" w:cstheme="majorBidi"/>
                  <w:bCs/>
                  <w:sz w:val="18"/>
                  <w:szCs w:val="18"/>
                  <w:lang w:eastAsia="zh-CN"/>
                </w:rPr>
                <w:t> </w:t>
              </w:r>
              <w:r w:rsidRPr="005D50A0">
                <w:rPr>
                  <w:sz w:val="18"/>
                  <w:szCs w:val="18"/>
                  <w:lang w:eastAsia="ja-JP"/>
                </w:rPr>
                <w:t>(</w:t>
              </w:r>
              <w:r w:rsidRPr="005D50A0">
                <w:rPr>
                  <w:sz w:val="18"/>
                  <w:szCs w:val="18"/>
                  <w:lang w:eastAsia="ja-JP"/>
                </w:rPr>
                <w:sym w:font="Symbol" w:char="F071"/>
              </w:r>
              <w:r w:rsidRPr="005D50A0">
                <w:rPr>
                  <w:rFonts w:asciiTheme="majorBidi" w:hAnsiTheme="majorBidi" w:cstheme="majorBidi"/>
                  <w:bCs/>
                  <w:sz w:val="18"/>
                  <w:szCs w:val="18"/>
                  <w:lang w:eastAsia="zh-CN"/>
                </w:rPr>
                <w:t> </w:t>
              </w:r>
              <w:r w:rsidRPr="005D50A0">
                <w:rPr>
                  <w:sz w:val="18"/>
                  <w:szCs w:val="18"/>
                  <w:lang w:eastAsia="ja-JP"/>
                </w:rPr>
                <w:t>−</w:t>
              </w:r>
              <w:r w:rsidRPr="005D50A0">
                <w:rPr>
                  <w:rFonts w:asciiTheme="majorBidi" w:hAnsiTheme="majorBidi" w:cstheme="majorBidi"/>
                  <w:bCs/>
                  <w:sz w:val="18"/>
                  <w:szCs w:val="18"/>
                  <w:lang w:eastAsia="zh-CN"/>
                </w:rPr>
                <w:t> </w:t>
              </w:r>
              <w:r w:rsidRPr="005D50A0">
                <w:rPr>
                  <w:sz w:val="18"/>
                  <w:szCs w:val="18"/>
                  <w:lang w:eastAsia="ja-JP"/>
                </w:rPr>
                <w:t>45)</w:t>
              </w:r>
              <w:r w:rsidRPr="005D50A0">
                <w:rPr>
                  <w:rFonts w:asciiTheme="majorBidi" w:hAnsiTheme="majorBidi" w:cstheme="majorBidi"/>
                  <w:bCs/>
                  <w:sz w:val="18"/>
                  <w:szCs w:val="18"/>
                  <w:lang w:eastAsia="zh-CN"/>
                </w:rPr>
                <w:t> </w:t>
              </w:r>
              <w:r w:rsidRPr="005D50A0">
                <w:rPr>
                  <w:sz w:val="18"/>
                  <w:szCs w:val="18"/>
                  <w:lang w:eastAsia="ja-JP"/>
                </w:rPr>
                <w:t>/</w:t>
              </w:r>
              <w:r w:rsidRPr="005D50A0">
                <w:rPr>
                  <w:rFonts w:asciiTheme="majorBidi" w:hAnsiTheme="majorBidi" w:cstheme="majorBidi"/>
                  <w:bCs/>
                  <w:sz w:val="18"/>
                  <w:szCs w:val="18"/>
                  <w:lang w:eastAsia="zh-CN"/>
                </w:rPr>
                <w:t> </w:t>
              </w:r>
              <w:r w:rsidRPr="005D50A0">
                <w:rPr>
                  <w:sz w:val="18"/>
                  <w:szCs w:val="18"/>
                  <w:lang w:eastAsia="ja-JP"/>
                </w:rPr>
                <w:t>3</w:t>
              </w:r>
              <w:r w:rsidRPr="005D50A0">
                <w:rPr>
                  <w:rFonts w:asciiTheme="majorBidi" w:hAnsiTheme="majorBidi" w:cstheme="majorBidi"/>
                  <w:bCs/>
                  <w:sz w:val="18"/>
                  <w:szCs w:val="18"/>
                  <w:lang w:eastAsia="zh-CN"/>
                </w:rPr>
                <w:t> </w:t>
              </w:r>
              <w:r w:rsidRPr="005D50A0">
                <w:rPr>
                  <w:rFonts w:eastAsia="Batang"/>
                  <w:sz w:val="18"/>
                  <w:szCs w:val="18"/>
                </w:rPr>
                <w:t>dB(W/(m</w:t>
              </w:r>
              <w:r w:rsidRPr="005D50A0">
                <w:rPr>
                  <w:rFonts w:eastAsia="Batang"/>
                  <w:sz w:val="18"/>
                  <w:szCs w:val="18"/>
                  <w:vertAlign w:val="superscript"/>
                </w:rPr>
                <w:t>2</w:t>
              </w:r>
              <w:r w:rsidRPr="005D50A0">
                <w:rPr>
                  <w:rFonts w:asciiTheme="majorBidi" w:hAnsiTheme="majorBidi" w:cstheme="majorBidi"/>
                  <w:bCs/>
                  <w:sz w:val="18"/>
                  <w:szCs w:val="18"/>
                  <w:lang w:eastAsia="zh-CN"/>
                </w:rPr>
                <w:t> </w:t>
              </w:r>
              <w:r w:rsidRPr="005D50A0">
                <w:rPr>
                  <w:rFonts w:eastAsia="Batang"/>
                  <w:sz w:val="18"/>
                  <w:szCs w:val="18"/>
                </w:rPr>
                <w:t xml:space="preserve">· MHz)) </w:t>
              </w:r>
              <w:r w:rsidRPr="005D50A0">
                <w:rPr>
                  <w:rFonts w:asciiTheme="majorBidi" w:hAnsiTheme="majorBidi" w:cstheme="majorBidi"/>
                  <w:sz w:val="18"/>
                  <w:szCs w:val="18"/>
                  <w:lang w:eastAsia="zh-CN"/>
                </w:rPr>
                <w:t>for angles of arrival between 45° and 90° (inclusive) in the territory of other administrations in the frequency band 2</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700-2</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900</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 xml:space="preserve">MHz (see Resolution </w:t>
              </w:r>
              <w:r w:rsidRPr="005D50A0">
                <w:rPr>
                  <w:rFonts w:asciiTheme="majorBidi" w:hAnsiTheme="majorBidi" w:cstheme="majorBidi"/>
                  <w:b/>
                  <w:bCs/>
                  <w:sz w:val="18"/>
                  <w:szCs w:val="18"/>
                  <w:lang w:eastAsia="zh-CN"/>
                </w:rPr>
                <w:t>[</w:t>
              </w:r>
            </w:ins>
            <w:ins w:id="294" w:author="CEPT" w:date="2023-05-01T10:58:00Z">
              <w:r w:rsidR="00AA00ED">
                <w:rPr>
                  <w:rFonts w:asciiTheme="majorBidi" w:hAnsiTheme="majorBidi" w:cstheme="majorBidi"/>
                  <w:b/>
                  <w:bCs/>
                  <w:sz w:val="18"/>
                  <w:szCs w:val="18"/>
                  <w:lang w:eastAsia="zh-CN"/>
                </w:rPr>
                <w:t>EUR-</w:t>
              </w:r>
              <w:r w:rsidR="00AA00ED" w:rsidRPr="005D50A0">
                <w:rPr>
                  <w:rFonts w:asciiTheme="majorBidi" w:hAnsiTheme="majorBidi" w:cstheme="majorBidi"/>
                  <w:b/>
                  <w:bCs/>
                  <w:sz w:val="18"/>
                  <w:szCs w:val="18"/>
                  <w:lang w:eastAsia="zh-CN"/>
                </w:rPr>
                <w:t>B14-HIBS</w:t>
              </w:r>
              <w:r w:rsidR="00AA00ED">
                <w:rPr>
                  <w:rFonts w:asciiTheme="majorBidi" w:hAnsiTheme="majorBidi" w:cstheme="majorBidi"/>
                  <w:b/>
                  <w:bCs/>
                  <w:sz w:val="18"/>
                  <w:szCs w:val="18"/>
                  <w:lang w:eastAsia="zh-CN"/>
                </w:rPr>
                <w:t>-</w:t>
              </w:r>
              <w:r w:rsidR="00AA00ED" w:rsidRPr="005D50A0">
                <w:rPr>
                  <w:rFonts w:asciiTheme="majorBidi" w:hAnsiTheme="majorBidi" w:cstheme="majorBidi"/>
                  <w:b/>
                  <w:bCs/>
                  <w:sz w:val="18"/>
                  <w:szCs w:val="18"/>
                  <w:lang w:eastAsia="zh-CN"/>
                </w:rPr>
                <w:t>2500-2690</w:t>
              </w:r>
              <w:r w:rsidR="00AA00ED">
                <w:rPr>
                  <w:rFonts w:asciiTheme="majorBidi" w:hAnsiTheme="majorBidi" w:cstheme="majorBidi"/>
                  <w:b/>
                  <w:bCs/>
                  <w:sz w:val="18"/>
                  <w:szCs w:val="18"/>
                  <w:lang w:eastAsia="zh-CN"/>
                </w:rPr>
                <w:t>-</w:t>
              </w:r>
              <w:r w:rsidR="00AA00ED" w:rsidRPr="005D50A0">
                <w:rPr>
                  <w:rFonts w:asciiTheme="majorBidi" w:hAnsiTheme="majorBidi" w:cstheme="majorBidi"/>
                  <w:b/>
                  <w:bCs/>
                  <w:sz w:val="18"/>
                  <w:szCs w:val="18"/>
                  <w:lang w:eastAsia="zh-CN"/>
                </w:rPr>
                <w:t>MHz</w:t>
              </w:r>
            </w:ins>
            <w:ins w:id="295" w:author="CEPT" w:date="2023-05-01T10:57:00Z">
              <w:r w:rsidRPr="005D50A0">
                <w:rPr>
                  <w:rFonts w:asciiTheme="majorBidi" w:hAnsiTheme="majorBidi" w:cstheme="majorBidi"/>
                  <w:b/>
                  <w:bCs/>
                  <w:sz w:val="18"/>
                  <w:szCs w:val="18"/>
                  <w:lang w:eastAsia="zh-CN"/>
                </w:rPr>
                <w:t>] (WRC</w:t>
              </w:r>
              <w:r w:rsidRPr="005D50A0">
                <w:rPr>
                  <w:rFonts w:asciiTheme="majorBidi" w:hAnsiTheme="majorBidi" w:cstheme="majorBidi"/>
                  <w:b/>
                  <w:bCs/>
                  <w:sz w:val="18"/>
                  <w:szCs w:val="18"/>
                  <w:lang w:eastAsia="zh-CN"/>
                </w:rPr>
                <w:noBreakHyphen/>
                <w:t>23)</w:t>
              </w:r>
              <w:r w:rsidRPr="005D50A0">
                <w:rPr>
                  <w:rFonts w:asciiTheme="majorBidi" w:hAnsiTheme="majorBidi" w:cstheme="majorBidi"/>
                  <w:sz w:val="18"/>
                  <w:szCs w:val="18"/>
                  <w:lang w:eastAsia="zh-CN"/>
                </w:rPr>
                <w:t>)]</w:t>
              </w:r>
            </w:ins>
          </w:p>
        </w:tc>
        <w:tc>
          <w:tcPr>
            <w:tcW w:w="865" w:type="dxa"/>
            <w:gridSpan w:val="2"/>
            <w:tcBorders>
              <w:top w:val="nil"/>
              <w:left w:val="nil"/>
              <w:bottom w:val="single" w:sz="4" w:space="0" w:color="auto"/>
              <w:right w:val="single" w:sz="4" w:space="0" w:color="auto"/>
            </w:tcBorders>
            <w:vAlign w:val="center"/>
          </w:tcPr>
          <w:p w14:paraId="670B9BAC" w14:textId="2B5E4C5C" w:rsidR="00F85E25" w:rsidRDefault="00F85E25" w:rsidP="00F85E25">
            <w:pPr>
              <w:tabs>
                <w:tab w:val="left" w:pos="720"/>
              </w:tabs>
              <w:overflowPunct/>
              <w:autoSpaceDE/>
              <w:adjustRightInd/>
              <w:spacing w:before="30" w:after="30"/>
              <w:jc w:val="center"/>
              <w:rPr>
                <w:ins w:id="296" w:author="CEPT" w:date="2023-05-01T10:29:00Z"/>
                <w:rFonts w:asciiTheme="majorBidi" w:hAnsiTheme="majorBidi" w:cstheme="majorBidi"/>
                <w:b/>
                <w:bCs/>
                <w:sz w:val="18"/>
                <w:szCs w:val="18"/>
                <w:lang w:val="en-US" w:eastAsia="zh-CN"/>
              </w:rPr>
            </w:pPr>
            <w:ins w:id="297" w:author="CEPT" w:date="2023-05-01T10:57:00Z">
              <w:r>
                <w:rPr>
                  <w:rFonts w:asciiTheme="majorBidi" w:hAnsiTheme="majorBidi" w:cstheme="majorBidi"/>
                  <w:b/>
                  <w:bCs/>
                  <w:sz w:val="18"/>
                  <w:szCs w:val="18"/>
                  <w:lang w:eastAsia="zh-CN"/>
                </w:rPr>
                <w:t>X</w:t>
              </w:r>
            </w:ins>
          </w:p>
        </w:tc>
        <w:tc>
          <w:tcPr>
            <w:tcW w:w="864" w:type="dxa"/>
            <w:gridSpan w:val="2"/>
            <w:tcBorders>
              <w:top w:val="nil"/>
              <w:left w:val="nil"/>
              <w:bottom w:val="single" w:sz="4" w:space="0" w:color="auto"/>
              <w:right w:val="single" w:sz="4" w:space="0" w:color="auto"/>
            </w:tcBorders>
            <w:vAlign w:val="center"/>
          </w:tcPr>
          <w:p w14:paraId="435FF3F8" w14:textId="77777777" w:rsidR="00F85E25" w:rsidRDefault="00F85E25" w:rsidP="00F85E25">
            <w:pPr>
              <w:tabs>
                <w:tab w:val="left" w:pos="720"/>
              </w:tabs>
              <w:overflowPunct/>
              <w:autoSpaceDE/>
              <w:adjustRightInd/>
              <w:spacing w:before="30" w:after="30"/>
              <w:jc w:val="center"/>
              <w:rPr>
                <w:ins w:id="298" w:author="CEPT" w:date="2023-05-01T10:29:00Z"/>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tcPr>
          <w:p w14:paraId="531F4CCE" w14:textId="77777777" w:rsidR="00F85E25" w:rsidRDefault="00F85E25" w:rsidP="00F85E25">
            <w:pPr>
              <w:tabs>
                <w:tab w:val="left" w:pos="720"/>
              </w:tabs>
              <w:overflowPunct/>
              <w:autoSpaceDE/>
              <w:adjustRightInd/>
              <w:spacing w:before="30" w:after="30"/>
              <w:jc w:val="center"/>
              <w:rPr>
                <w:ins w:id="299" w:author="CEPT" w:date="2023-05-01T10:29:00Z"/>
                <w:rFonts w:asciiTheme="majorBidi" w:hAnsiTheme="majorBidi" w:cstheme="majorBidi"/>
                <w:b/>
                <w:bCs/>
                <w:sz w:val="18"/>
                <w:szCs w:val="18"/>
                <w:lang w:val="en-US" w:eastAsia="zh-CN"/>
              </w:rPr>
            </w:pPr>
          </w:p>
        </w:tc>
        <w:tc>
          <w:tcPr>
            <w:tcW w:w="991" w:type="dxa"/>
            <w:tcBorders>
              <w:top w:val="nil"/>
              <w:left w:val="nil"/>
              <w:bottom w:val="single" w:sz="4" w:space="0" w:color="auto"/>
              <w:right w:val="double" w:sz="6" w:space="0" w:color="auto"/>
            </w:tcBorders>
            <w:vAlign w:val="center"/>
          </w:tcPr>
          <w:p w14:paraId="72D26143" w14:textId="77777777" w:rsidR="00F85E25" w:rsidRDefault="00F85E25" w:rsidP="00F85E25">
            <w:pPr>
              <w:tabs>
                <w:tab w:val="left" w:pos="720"/>
              </w:tabs>
              <w:overflowPunct/>
              <w:autoSpaceDE/>
              <w:adjustRightInd/>
              <w:spacing w:before="30" w:after="30"/>
              <w:jc w:val="center"/>
              <w:rPr>
                <w:ins w:id="300" w:author="CEPT" w:date="2023-05-01T10:29:00Z"/>
                <w:b/>
                <w:bCs/>
                <w:sz w:val="18"/>
                <w:szCs w:val="18"/>
                <w:lang w:val="en-US" w:eastAsia="zh-CN"/>
              </w:rPr>
            </w:pPr>
          </w:p>
        </w:tc>
        <w:tc>
          <w:tcPr>
            <w:tcW w:w="720" w:type="dxa"/>
            <w:gridSpan w:val="2"/>
            <w:tcBorders>
              <w:top w:val="nil"/>
              <w:left w:val="nil"/>
              <w:bottom w:val="single" w:sz="4" w:space="0" w:color="auto"/>
              <w:right w:val="single" w:sz="12" w:space="0" w:color="auto"/>
            </w:tcBorders>
          </w:tcPr>
          <w:p w14:paraId="5BA42E53" w14:textId="77777777" w:rsidR="00F85E25" w:rsidRDefault="00F85E25" w:rsidP="00F85E25">
            <w:pPr>
              <w:tabs>
                <w:tab w:val="left" w:pos="720"/>
              </w:tabs>
              <w:overflowPunct/>
              <w:autoSpaceDE/>
              <w:adjustRightInd/>
              <w:spacing w:before="30" w:after="30"/>
              <w:ind w:left="-57" w:right="-57"/>
              <w:rPr>
                <w:ins w:id="301" w:author="CEPT" w:date="2023-05-01T10:57:00Z"/>
                <w:rFonts w:asciiTheme="majorBidi" w:hAnsiTheme="majorBidi" w:cstheme="majorBidi"/>
                <w:sz w:val="18"/>
                <w:szCs w:val="18"/>
                <w:lang w:eastAsia="zh-CN"/>
              </w:rPr>
            </w:pPr>
            <w:ins w:id="302" w:author="CEPT" w:date="2023-05-01T10:57:00Z">
              <w:r w:rsidRPr="005D50A0">
                <w:rPr>
                  <w:rFonts w:asciiTheme="majorBidi" w:hAnsiTheme="majorBidi" w:cstheme="majorBidi"/>
                  <w:sz w:val="18"/>
                  <w:szCs w:val="18"/>
                  <w:lang w:eastAsia="zh-CN"/>
                </w:rPr>
                <w:t>1.14.ce</w:t>
              </w:r>
              <w:r>
                <w:rPr>
                  <w:rFonts w:asciiTheme="majorBidi" w:hAnsiTheme="majorBidi" w:cstheme="majorBidi"/>
                  <w:sz w:val="18"/>
                  <w:szCs w:val="18"/>
                  <w:lang w:eastAsia="zh-CN"/>
                </w:rPr>
                <w:t>a</w:t>
              </w:r>
            </w:ins>
          </w:p>
          <w:p w14:paraId="0BEA2CCC" w14:textId="77777777" w:rsidR="00F85E25" w:rsidRDefault="00F85E25" w:rsidP="00F85E25">
            <w:pPr>
              <w:tabs>
                <w:tab w:val="left" w:pos="720"/>
              </w:tabs>
              <w:overflowPunct/>
              <w:autoSpaceDE/>
              <w:adjustRightInd/>
              <w:spacing w:before="30" w:after="30"/>
              <w:ind w:left="-57" w:right="-57"/>
              <w:rPr>
                <w:ins w:id="303" w:author="CEPT" w:date="2023-05-01T10:29:00Z"/>
                <w:sz w:val="18"/>
                <w:szCs w:val="18"/>
                <w:lang w:val="en-US" w:eastAsia="zh-CN"/>
              </w:rPr>
            </w:pPr>
          </w:p>
        </w:tc>
      </w:tr>
      <w:tr w:rsidR="00AA00ED" w14:paraId="64FE2B3C" w14:textId="77777777" w:rsidTr="003A72CF">
        <w:trPr>
          <w:jc w:val="center"/>
          <w:ins w:id="304" w:author="CEPT" w:date="2023-05-01T10:29:00Z"/>
        </w:trPr>
        <w:tc>
          <w:tcPr>
            <w:tcW w:w="836" w:type="dxa"/>
            <w:tcBorders>
              <w:top w:val="nil"/>
              <w:left w:val="single" w:sz="12" w:space="0" w:color="auto"/>
              <w:bottom w:val="single" w:sz="4" w:space="0" w:color="auto"/>
              <w:right w:val="double" w:sz="6" w:space="0" w:color="auto"/>
            </w:tcBorders>
          </w:tcPr>
          <w:p w14:paraId="40FE9397" w14:textId="77777777" w:rsidR="00AA00ED" w:rsidRDefault="00AA00ED" w:rsidP="00AA00ED">
            <w:pPr>
              <w:tabs>
                <w:tab w:val="left" w:pos="720"/>
              </w:tabs>
              <w:overflowPunct/>
              <w:autoSpaceDE/>
              <w:adjustRightInd/>
              <w:spacing w:before="30" w:after="30"/>
              <w:ind w:left="-57" w:right="-57"/>
              <w:rPr>
                <w:ins w:id="305" w:author="CEPT" w:date="2023-05-01T10:58:00Z"/>
                <w:rFonts w:asciiTheme="majorBidi" w:hAnsiTheme="majorBidi" w:cstheme="majorBidi"/>
                <w:sz w:val="18"/>
                <w:szCs w:val="18"/>
                <w:lang w:eastAsia="zh-CN"/>
              </w:rPr>
            </w:pPr>
            <w:ins w:id="306" w:author="CEPT" w:date="2023-05-01T10:58:00Z">
              <w:r w:rsidRPr="005D50A0">
                <w:rPr>
                  <w:rFonts w:asciiTheme="majorBidi" w:hAnsiTheme="majorBidi" w:cstheme="majorBidi"/>
                  <w:sz w:val="18"/>
                  <w:szCs w:val="18"/>
                  <w:lang w:eastAsia="zh-CN"/>
                </w:rPr>
                <w:t>1.14.cf</w:t>
              </w:r>
            </w:ins>
          </w:p>
          <w:p w14:paraId="53F08DE8" w14:textId="77777777" w:rsidR="00AA00ED" w:rsidRDefault="00AA00ED" w:rsidP="00AA00ED">
            <w:pPr>
              <w:spacing w:before="30" w:after="30"/>
              <w:ind w:left="-57" w:right="-57"/>
              <w:rPr>
                <w:ins w:id="307" w:author="CEPT" w:date="2023-05-01T10:29:00Z"/>
                <w:sz w:val="18"/>
                <w:szCs w:val="18"/>
                <w:lang w:val="en-US" w:eastAsia="zh-CN"/>
              </w:rPr>
            </w:pPr>
          </w:p>
        </w:tc>
        <w:tc>
          <w:tcPr>
            <w:tcW w:w="4111" w:type="dxa"/>
            <w:tcBorders>
              <w:top w:val="nil"/>
              <w:left w:val="nil"/>
              <w:bottom w:val="single" w:sz="4" w:space="0" w:color="auto"/>
              <w:right w:val="double" w:sz="6" w:space="0" w:color="auto"/>
            </w:tcBorders>
          </w:tcPr>
          <w:p w14:paraId="4E80EEDF" w14:textId="3136DFBD" w:rsidR="00AA00ED" w:rsidRDefault="00AA00ED" w:rsidP="00AA00ED">
            <w:pPr>
              <w:spacing w:before="30" w:after="30"/>
              <w:ind w:left="113"/>
              <w:rPr>
                <w:ins w:id="308" w:author="CEPT" w:date="2023-05-01T10:29:00Z"/>
                <w:sz w:val="18"/>
                <w:szCs w:val="18"/>
                <w:lang w:val="en-US" w:eastAsia="zh-CN"/>
              </w:rPr>
            </w:pPr>
            <w:ins w:id="309" w:author="CEPT" w:date="2023-05-01T10:58:00Z">
              <w:r w:rsidRPr="005D50A0">
                <w:rPr>
                  <w:rFonts w:asciiTheme="majorBidi" w:hAnsiTheme="majorBidi" w:cstheme="majorBidi"/>
                  <w:sz w:val="18"/>
                  <w:szCs w:val="18"/>
                  <w:lang w:eastAsia="zh-CN"/>
                </w:rPr>
                <w:t>a commitment that the HAPS as IMT base station does not exceed the out-of-band pfd limits of −177</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dB(W/(m</w:t>
              </w:r>
              <w:r w:rsidRPr="005D50A0">
                <w:rPr>
                  <w:rFonts w:asciiTheme="majorBidi" w:hAnsiTheme="majorBidi" w:cstheme="majorBidi"/>
                  <w:sz w:val="18"/>
                  <w:szCs w:val="18"/>
                  <w:vertAlign w:val="superscript"/>
                  <w:lang w:eastAsia="zh-CN"/>
                </w:rPr>
                <w:t>2</w:t>
              </w:r>
              <w:r w:rsidRPr="005D50A0">
                <w:rPr>
                  <w:rFonts w:asciiTheme="majorBidi" w:hAnsiTheme="majorBidi" w:cstheme="majorBidi"/>
                  <w:sz w:val="18"/>
                  <w:szCs w:val="18"/>
                  <w:lang w:eastAsia="zh-CN"/>
                </w:rPr>
                <w:t> · 10</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MHz))</w:t>
              </w:r>
              <w:r w:rsidRPr="005D50A0">
                <w:t xml:space="preserve"> </w:t>
              </w:r>
              <w:r w:rsidRPr="005D50A0">
                <w:rPr>
                  <w:rFonts w:asciiTheme="majorBidi" w:hAnsiTheme="majorBidi" w:cstheme="majorBidi"/>
                  <w:sz w:val="18"/>
                  <w:szCs w:val="18"/>
                  <w:lang w:eastAsia="zh-CN"/>
                </w:rPr>
                <w:t>at any radio astronomy observatory site operating in the frequency band 2 690-2</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700</w:t>
              </w:r>
              <w:r w:rsidRPr="005D50A0">
                <w:rPr>
                  <w:rFonts w:asciiTheme="majorBidi" w:hAnsiTheme="majorBidi" w:cstheme="majorBidi"/>
                  <w:bCs/>
                  <w:sz w:val="18"/>
                  <w:szCs w:val="18"/>
                  <w:lang w:eastAsia="zh-CN"/>
                </w:rPr>
                <w:t> </w:t>
              </w:r>
              <w:r w:rsidRPr="005D50A0">
                <w:rPr>
                  <w:rFonts w:asciiTheme="majorBidi" w:hAnsiTheme="majorBidi" w:cstheme="majorBidi"/>
                  <w:sz w:val="18"/>
                  <w:szCs w:val="18"/>
                  <w:lang w:eastAsia="zh-CN"/>
                </w:rPr>
                <w:t xml:space="preserve">MHz (see Resolution </w:t>
              </w:r>
              <w:r w:rsidRPr="005D50A0">
                <w:rPr>
                  <w:rFonts w:asciiTheme="majorBidi" w:hAnsiTheme="majorBidi" w:cstheme="majorBidi"/>
                  <w:b/>
                  <w:bCs/>
                  <w:sz w:val="18"/>
                  <w:szCs w:val="18"/>
                  <w:lang w:eastAsia="zh-CN"/>
                </w:rPr>
                <w:t>[</w:t>
              </w:r>
              <w:r>
                <w:rPr>
                  <w:rFonts w:asciiTheme="majorBidi" w:hAnsiTheme="majorBidi" w:cstheme="majorBidi"/>
                  <w:b/>
                  <w:bCs/>
                  <w:sz w:val="18"/>
                  <w:szCs w:val="18"/>
                  <w:lang w:eastAsia="zh-CN"/>
                </w:rPr>
                <w:t>EUR-</w:t>
              </w:r>
              <w:r w:rsidRPr="005D50A0">
                <w:rPr>
                  <w:rFonts w:asciiTheme="majorBidi" w:hAnsiTheme="majorBidi" w:cstheme="majorBidi"/>
                  <w:b/>
                  <w:bCs/>
                  <w:sz w:val="18"/>
                  <w:szCs w:val="18"/>
                  <w:lang w:eastAsia="zh-CN"/>
                </w:rPr>
                <w:t>B14-HIBS</w:t>
              </w:r>
              <w:r>
                <w:rPr>
                  <w:rFonts w:asciiTheme="majorBidi" w:hAnsiTheme="majorBidi" w:cstheme="majorBidi"/>
                  <w:b/>
                  <w:bCs/>
                  <w:sz w:val="18"/>
                  <w:szCs w:val="18"/>
                  <w:lang w:eastAsia="zh-CN"/>
                </w:rPr>
                <w:t>-</w:t>
              </w:r>
              <w:r w:rsidRPr="005D50A0">
                <w:rPr>
                  <w:rFonts w:asciiTheme="majorBidi" w:hAnsiTheme="majorBidi" w:cstheme="majorBidi"/>
                  <w:b/>
                  <w:bCs/>
                  <w:sz w:val="18"/>
                  <w:szCs w:val="18"/>
                  <w:lang w:eastAsia="zh-CN"/>
                </w:rPr>
                <w:t>2500-2690</w:t>
              </w:r>
              <w:r>
                <w:rPr>
                  <w:rFonts w:asciiTheme="majorBidi" w:hAnsiTheme="majorBidi" w:cstheme="majorBidi"/>
                  <w:b/>
                  <w:bCs/>
                  <w:sz w:val="18"/>
                  <w:szCs w:val="18"/>
                  <w:lang w:eastAsia="zh-CN"/>
                </w:rPr>
                <w:t>-</w:t>
              </w:r>
              <w:r w:rsidRPr="005D50A0">
                <w:rPr>
                  <w:rFonts w:asciiTheme="majorBidi" w:hAnsiTheme="majorBidi" w:cstheme="majorBidi"/>
                  <w:b/>
                  <w:bCs/>
                  <w:sz w:val="18"/>
                  <w:szCs w:val="18"/>
                  <w:lang w:eastAsia="zh-CN"/>
                </w:rPr>
                <w:t>MHz] (WRC</w:t>
              </w:r>
              <w:r w:rsidRPr="005D50A0">
                <w:rPr>
                  <w:rFonts w:asciiTheme="majorBidi" w:hAnsiTheme="majorBidi" w:cstheme="majorBidi"/>
                  <w:b/>
                  <w:bCs/>
                  <w:sz w:val="18"/>
                  <w:szCs w:val="18"/>
                </w:rPr>
                <w:noBreakHyphen/>
              </w:r>
              <w:r w:rsidRPr="005D50A0">
                <w:rPr>
                  <w:rFonts w:asciiTheme="majorBidi" w:hAnsiTheme="majorBidi" w:cstheme="majorBidi"/>
                  <w:b/>
                  <w:bCs/>
                  <w:sz w:val="18"/>
                  <w:szCs w:val="18"/>
                  <w:lang w:eastAsia="zh-CN"/>
                </w:rPr>
                <w:t>23)</w:t>
              </w:r>
            </w:ins>
          </w:p>
        </w:tc>
        <w:tc>
          <w:tcPr>
            <w:tcW w:w="865" w:type="dxa"/>
            <w:gridSpan w:val="2"/>
            <w:tcBorders>
              <w:top w:val="nil"/>
              <w:left w:val="nil"/>
              <w:bottom w:val="single" w:sz="4" w:space="0" w:color="auto"/>
              <w:right w:val="single" w:sz="4" w:space="0" w:color="auto"/>
            </w:tcBorders>
            <w:vAlign w:val="center"/>
          </w:tcPr>
          <w:p w14:paraId="4358C8F0" w14:textId="62419ED3" w:rsidR="00AA00ED" w:rsidRDefault="00AA00ED" w:rsidP="00AA00ED">
            <w:pPr>
              <w:tabs>
                <w:tab w:val="left" w:pos="720"/>
              </w:tabs>
              <w:overflowPunct/>
              <w:autoSpaceDE/>
              <w:adjustRightInd/>
              <w:spacing w:before="30" w:after="30"/>
              <w:jc w:val="center"/>
              <w:rPr>
                <w:ins w:id="310" w:author="CEPT" w:date="2023-05-01T10:29:00Z"/>
                <w:rFonts w:asciiTheme="majorBidi" w:hAnsiTheme="majorBidi" w:cstheme="majorBidi"/>
                <w:b/>
                <w:bCs/>
                <w:sz w:val="18"/>
                <w:szCs w:val="18"/>
                <w:lang w:val="en-US" w:eastAsia="zh-CN"/>
              </w:rPr>
            </w:pPr>
            <w:ins w:id="311" w:author="CEPT" w:date="2023-05-01T10:58:00Z">
              <w:r w:rsidRPr="005D50A0">
                <w:rPr>
                  <w:rFonts w:asciiTheme="majorBidi" w:hAnsiTheme="majorBidi" w:cstheme="majorBidi"/>
                  <w:b/>
                  <w:bCs/>
                  <w:sz w:val="18"/>
                  <w:szCs w:val="18"/>
                  <w:lang w:eastAsia="zh-CN"/>
                </w:rPr>
                <w:t>X</w:t>
              </w:r>
            </w:ins>
          </w:p>
        </w:tc>
        <w:tc>
          <w:tcPr>
            <w:tcW w:w="864" w:type="dxa"/>
            <w:gridSpan w:val="2"/>
            <w:tcBorders>
              <w:top w:val="nil"/>
              <w:left w:val="nil"/>
              <w:bottom w:val="single" w:sz="4" w:space="0" w:color="auto"/>
              <w:right w:val="single" w:sz="4" w:space="0" w:color="auto"/>
            </w:tcBorders>
            <w:vAlign w:val="center"/>
          </w:tcPr>
          <w:p w14:paraId="4021768E" w14:textId="77777777" w:rsidR="00AA00ED" w:rsidRDefault="00AA00ED" w:rsidP="00AA00ED">
            <w:pPr>
              <w:tabs>
                <w:tab w:val="left" w:pos="720"/>
              </w:tabs>
              <w:overflowPunct/>
              <w:autoSpaceDE/>
              <w:adjustRightInd/>
              <w:spacing w:before="30" w:after="30"/>
              <w:jc w:val="center"/>
              <w:rPr>
                <w:ins w:id="312" w:author="CEPT" w:date="2023-05-01T10:29:00Z"/>
                <w:rFonts w:asciiTheme="majorBidi" w:hAnsiTheme="majorBidi" w:cstheme="majorBidi"/>
                <w:b/>
                <w:bCs/>
                <w:sz w:val="18"/>
                <w:szCs w:val="18"/>
                <w:lang w:val="en-US" w:eastAsia="zh-CN"/>
              </w:rPr>
            </w:pPr>
          </w:p>
        </w:tc>
        <w:tc>
          <w:tcPr>
            <w:tcW w:w="1222" w:type="dxa"/>
            <w:gridSpan w:val="2"/>
            <w:tcBorders>
              <w:top w:val="nil"/>
              <w:left w:val="nil"/>
              <w:bottom w:val="single" w:sz="4" w:space="0" w:color="auto"/>
              <w:right w:val="single" w:sz="4" w:space="0" w:color="auto"/>
            </w:tcBorders>
            <w:vAlign w:val="center"/>
          </w:tcPr>
          <w:p w14:paraId="5ECDF77B" w14:textId="77777777" w:rsidR="00AA00ED" w:rsidRDefault="00AA00ED" w:rsidP="00AA00ED">
            <w:pPr>
              <w:tabs>
                <w:tab w:val="left" w:pos="720"/>
              </w:tabs>
              <w:overflowPunct/>
              <w:autoSpaceDE/>
              <w:adjustRightInd/>
              <w:spacing w:before="30" w:after="30"/>
              <w:jc w:val="center"/>
              <w:rPr>
                <w:ins w:id="313" w:author="CEPT" w:date="2023-05-01T10:29:00Z"/>
                <w:rFonts w:asciiTheme="majorBidi" w:hAnsiTheme="majorBidi" w:cstheme="majorBidi"/>
                <w:b/>
                <w:bCs/>
                <w:sz w:val="18"/>
                <w:szCs w:val="18"/>
                <w:lang w:val="en-US" w:eastAsia="zh-CN"/>
              </w:rPr>
            </w:pPr>
          </w:p>
        </w:tc>
        <w:tc>
          <w:tcPr>
            <w:tcW w:w="991" w:type="dxa"/>
            <w:tcBorders>
              <w:top w:val="nil"/>
              <w:left w:val="nil"/>
              <w:bottom w:val="single" w:sz="4" w:space="0" w:color="auto"/>
              <w:right w:val="double" w:sz="6" w:space="0" w:color="auto"/>
            </w:tcBorders>
            <w:vAlign w:val="center"/>
          </w:tcPr>
          <w:p w14:paraId="1E9C17FB" w14:textId="77777777" w:rsidR="00AA00ED" w:rsidRDefault="00AA00ED" w:rsidP="00AA00ED">
            <w:pPr>
              <w:tabs>
                <w:tab w:val="left" w:pos="720"/>
              </w:tabs>
              <w:overflowPunct/>
              <w:autoSpaceDE/>
              <w:adjustRightInd/>
              <w:spacing w:before="30" w:after="30"/>
              <w:jc w:val="center"/>
              <w:rPr>
                <w:ins w:id="314" w:author="CEPT" w:date="2023-05-01T10:29:00Z"/>
                <w:b/>
                <w:bCs/>
                <w:sz w:val="18"/>
                <w:szCs w:val="18"/>
                <w:lang w:val="en-US" w:eastAsia="zh-CN"/>
              </w:rPr>
            </w:pPr>
          </w:p>
        </w:tc>
        <w:tc>
          <w:tcPr>
            <w:tcW w:w="720" w:type="dxa"/>
            <w:gridSpan w:val="2"/>
            <w:tcBorders>
              <w:top w:val="nil"/>
              <w:left w:val="nil"/>
              <w:bottom w:val="single" w:sz="4" w:space="0" w:color="auto"/>
              <w:right w:val="single" w:sz="12" w:space="0" w:color="auto"/>
            </w:tcBorders>
          </w:tcPr>
          <w:p w14:paraId="6550BA0B" w14:textId="0A770097" w:rsidR="00AA00ED" w:rsidRDefault="00AA00ED" w:rsidP="00AA00ED">
            <w:pPr>
              <w:tabs>
                <w:tab w:val="left" w:pos="720"/>
              </w:tabs>
              <w:overflowPunct/>
              <w:autoSpaceDE/>
              <w:adjustRightInd/>
              <w:spacing w:before="30" w:after="30"/>
              <w:ind w:left="-57" w:right="-57"/>
              <w:rPr>
                <w:ins w:id="315" w:author="CEPT" w:date="2023-05-01T10:29:00Z"/>
                <w:sz w:val="18"/>
                <w:szCs w:val="18"/>
                <w:lang w:val="en-US" w:eastAsia="zh-CN"/>
              </w:rPr>
            </w:pPr>
            <w:ins w:id="316" w:author="CEPT" w:date="2023-05-01T10:58:00Z">
              <w:r w:rsidRPr="005D50A0">
                <w:rPr>
                  <w:rFonts w:asciiTheme="majorBidi" w:hAnsiTheme="majorBidi" w:cstheme="majorBidi"/>
                  <w:sz w:val="18"/>
                  <w:szCs w:val="18"/>
                  <w:lang w:eastAsia="zh-CN"/>
                </w:rPr>
                <w:t>1.14.cf</w:t>
              </w:r>
            </w:ins>
          </w:p>
        </w:tc>
      </w:tr>
      <w:tr w:rsidR="00AA00ED" w14:paraId="3FFD21D7" w14:textId="77777777" w:rsidTr="003A72CF">
        <w:trPr>
          <w:jc w:val="center"/>
        </w:trPr>
        <w:tc>
          <w:tcPr>
            <w:tcW w:w="836" w:type="dxa"/>
            <w:tcBorders>
              <w:top w:val="nil"/>
              <w:left w:val="single" w:sz="12" w:space="0" w:color="auto"/>
              <w:bottom w:val="single" w:sz="4" w:space="0" w:color="auto"/>
              <w:right w:val="double" w:sz="6" w:space="0" w:color="auto"/>
            </w:tcBorders>
          </w:tcPr>
          <w:p w14:paraId="2023A367" w14:textId="3D346A2F" w:rsidR="00AA00ED" w:rsidRDefault="00AA00ED" w:rsidP="00AA00ED">
            <w:pPr>
              <w:spacing w:before="30" w:after="30"/>
              <w:ind w:left="-57" w:right="-57"/>
              <w:rPr>
                <w:sz w:val="18"/>
                <w:szCs w:val="18"/>
                <w:lang w:val="en-US" w:eastAsia="zh-CN"/>
              </w:rPr>
            </w:pPr>
            <w:r>
              <w:rPr>
                <w:sz w:val="18"/>
                <w:szCs w:val="18"/>
                <w:lang w:val="en-US" w:eastAsia="zh-CN"/>
              </w:rPr>
              <w:t>…</w:t>
            </w:r>
          </w:p>
          <w:p w14:paraId="12407C97" w14:textId="77777777" w:rsidR="00AA00ED" w:rsidRDefault="00AA00ED" w:rsidP="00AA00ED">
            <w:pPr>
              <w:tabs>
                <w:tab w:val="left" w:pos="720"/>
              </w:tabs>
              <w:overflowPunct/>
              <w:autoSpaceDE/>
              <w:adjustRightInd/>
              <w:spacing w:before="30" w:after="30"/>
              <w:ind w:left="-57" w:right="-57"/>
              <w:rPr>
                <w:rFonts w:asciiTheme="majorBidi" w:hAnsiTheme="majorBidi" w:cstheme="majorBidi"/>
                <w:sz w:val="18"/>
                <w:szCs w:val="18"/>
                <w:lang w:val="en-US" w:eastAsia="zh-CN"/>
              </w:rPr>
            </w:pPr>
          </w:p>
        </w:tc>
        <w:tc>
          <w:tcPr>
            <w:tcW w:w="4111" w:type="dxa"/>
            <w:tcBorders>
              <w:top w:val="nil"/>
              <w:left w:val="nil"/>
              <w:bottom w:val="single" w:sz="4" w:space="0" w:color="auto"/>
              <w:right w:val="double" w:sz="6" w:space="0" w:color="auto"/>
            </w:tcBorders>
            <w:hideMark/>
          </w:tcPr>
          <w:p w14:paraId="28EDB60E" w14:textId="03CD05EE" w:rsidR="00AA00ED" w:rsidRDefault="00AA00ED" w:rsidP="00AA00ED">
            <w:pPr>
              <w:tabs>
                <w:tab w:val="left" w:pos="417"/>
              </w:tabs>
              <w:spacing w:before="30" w:after="30"/>
              <w:ind w:left="317"/>
              <w:rPr>
                <w:rFonts w:asciiTheme="majorBidi" w:hAnsiTheme="majorBidi" w:cstheme="majorBidi"/>
                <w:sz w:val="18"/>
                <w:szCs w:val="18"/>
                <w:lang w:val="en-US" w:eastAsia="zh-CN"/>
              </w:rPr>
            </w:pPr>
            <w:r>
              <w:rPr>
                <w:sz w:val="18"/>
                <w:szCs w:val="18"/>
                <w:lang w:val="en-US" w:eastAsia="zh-CN"/>
              </w:rPr>
              <w:t>…</w:t>
            </w:r>
          </w:p>
        </w:tc>
        <w:tc>
          <w:tcPr>
            <w:tcW w:w="865" w:type="dxa"/>
            <w:gridSpan w:val="2"/>
            <w:tcBorders>
              <w:top w:val="nil"/>
              <w:left w:val="nil"/>
              <w:bottom w:val="single" w:sz="4" w:space="0" w:color="auto"/>
              <w:right w:val="single" w:sz="4" w:space="0" w:color="auto"/>
            </w:tcBorders>
            <w:vAlign w:val="center"/>
          </w:tcPr>
          <w:p w14:paraId="426DF2F4" w14:textId="1CB02BDD" w:rsidR="00AA00ED" w:rsidRDefault="00AA00ED" w:rsidP="00AA00ED">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64" w:type="dxa"/>
            <w:gridSpan w:val="2"/>
            <w:tcBorders>
              <w:top w:val="nil"/>
              <w:left w:val="nil"/>
              <w:bottom w:val="single" w:sz="4" w:space="0" w:color="auto"/>
              <w:right w:val="single" w:sz="4" w:space="0" w:color="auto"/>
            </w:tcBorders>
            <w:vAlign w:val="center"/>
          </w:tcPr>
          <w:p w14:paraId="0F0E5981" w14:textId="7E1B1500" w:rsidR="00AA00ED" w:rsidRDefault="00AA00ED" w:rsidP="00AA00ED">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222" w:type="dxa"/>
            <w:gridSpan w:val="2"/>
            <w:tcBorders>
              <w:top w:val="nil"/>
              <w:left w:val="nil"/>
              <w:bottom w:val="single" w:sz="4" w:space="0" w:color="auto"/>
              <w:right w:val="single" w:sz="4" w:space="0" w:color="auto"/>
            </w:tcBorders>
            <w:vAlign w:val="center"/>
          </w:tcPr>
          <w:p w14:paraId="348C5BB1" w14:textId="422F3892" w:rsidR="00AA00ED" w:rsidRDefault="00AA00ED" w:rsidP="00AA00ED">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991" w:type="dxa"/>
            <w:tcBorders>
              <w:top w:val="nil"/>
              <w:left w:val="nil"/>
              <w:bottom w:val="single" w:sz="4" w:space="0" w:color="auto"/>
              <w:right w:val="double" w:sz="6" w:space="0" w:color="auto"/>
            </w:tcBorders>
            <w:vAlign w:val="center"/>
            <w:hideMark/>
          </w:tcPr>
          <w:p w14:paraId="07A66720" w14:textId="396C088C" w:rsidR="00AA00ED" w:rsidRDefault="00AA00ED" w:rsidP="00AA00ED">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b/>
                <w:bCs/>
                <w:sz w:val="18"/>
                <w:szCs w:val="18"/>
                <w:lang w:val="en-US" w:eastAsia="zh-CN"/>
              </w:rPr>
              <w:t>…</w:t>
            </w:r>
          </w:p>
        </w:tc>
        <w:tc>
          <w:tcPr>
            <w:tcW w:w="720" w:type="dxa"/>
            <w:gridSpan w:val="2"/>
            <w:tcBorders>
              <w:top w:val="nil"/>
              <w:left w:val="nil"/>
              <w:bottom w:val="single" w:sz="4" w:space="0" w:color="auto"/>
              <w:right w:val="single" w:sz="12" w:space="0" w:color="auto"/>
            </w:tcBorders>
            <w:hideMark/>
          </w:tcPr>
          <w:p w14:paraId="15CEF797" w14:textId="0A0A9040" w:rsidR="00AA00ED" w:rsidRDefault="00AA00ED" w:rsidP="00AA00ED">
            <w:pPr>
              <w:tabs>
                <w:tab w:val="left" w:pos="720"/>
              </w:tabs>
              <w:overflowPunct/>
              <w:autoSpaceDE/>
              <w:adjustRightInd/>
              <w:spacing w:before="30" w:after="30"/>
              <w:ind w:left="-57" w:right="-57"/>
              <w:rPr>
                <w:rFonts w:asciiTheme="majorBidi" w:hAnsiTheme="majorBidi" w:cstheme="majorBidi"/>
                <w:sz w:val="18"/>
                <w:szCs w:val="18"/>
                <w:lang w:val="en-US" w:eastAsia="zh-CN"/>
              </w:rPr>
            </w:pPr>
            <w:r>
              <w:rPr>
                <w:sz w:val="18"/>
                <w:szCs w:val="18"/>
                <w:lang w:val="en-US" w:eastAsia="zh-CN"/>
              </w:rPr>
              <w:t>…</w:t>
            </w:r>
          </w:p>
        </w:tc>
      </w:tr>
      <w:tr w:rsidR="00AA00ED" w14:paraId="3C9FBE3C" w14:textId="77777777" w:rsidTr="003A72CF">
        <w:trPr>
          <w:jc w:val="center"/>
        </w:trPr>
        <w:tc>
          <w:tcPr>
            <w:tcW w:w="836" w:type="dxa"/>
            <w:tcBorders>
              <w:top w:val="single" w:sz="12" w:space="0" w:color="auto"/>
              <w:left w:val="single" w:sz="12" w:space="0" w:color="auto"/>
              <w:bottom w:val="single" w:sz="4" w:space="0" w:color="auto"/>
              <w:right w:val="double" w:sz="6" w:space="0" w:color="auto"/>
            </w:tcBorders>
            <w:hideMark/>
          </w:tcPr>
          <w:p w14:paraId="577D5939" w14:textId="77777777" w:rsidR="00AA00ED" w:rsidRDefault="00AA00ED" w:rsidP="00AA00ED">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 </w:t>
            </w:r>
          </w:p>
        </w:tc>
        <w:tc>
          <w:tcPr>
            <w:tcW w:w="4111" w:type="dxa"/>
            <w:tcBorders>
              <w:top w:val="single" w:sz="12" w:space="0" w:color="auto"/>
              <w:left w:val="nil"/>
              <w:bottom w:val="single" w:sz="4" w:space="0" w:color="auto"/>
              <w:right w:val="double" w:sz="6" w:space="0" w:color="auto"/>
            </w:tcBorders>
            <w:hideMark/>
          </w:tcPr>
          <w:p w14:paraId="7ED4C442" w14:textId="77777777" w:rsidR="00AA00ED" w:rsidRDefault="00AA00ED" w:rsidP="00AA00ED">
            <w:pPr>
              <w:tabs>
                <w:tab w:val="left" w:pos="720"/>
              </w:tabs>
              <w:overflowPunct/>
              <w:autoSpaceDE/>
              <w:adjustRightInd/>
              <w:spacing w:before="30" w:after="30"/>
              <w:ind w:left="-57"/>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IDENTIFICATION AND DIRECTION OF THE HAPS ANTENNA BEAM</w:t>
            </w:r>
          </w:p>
        </w:tc>
        <w:tc>
          <w:tcPr>
            <w:tcW w:w="4662" w:type="dxa"/>
            <w:gridSpan w:val="9"/>
            <w:tcBorders>
              <w:top w:val="single" w:sz="12" w:space="0" w:color="auto"/>
              <w:left w:val="nil"/>
              <w:bottom w:val="single" w:sz="4" w:space="0" w:color="auto"/>
              <w:right w:val="single" w:sz="12" w:space="0" w:color="auto"/>
            </w:tcBorders>
            <w:shd w:val="clear" w:color="auto" w:fill="C0C0C0"/>
            <w:vAlign w:val="center"/>
            <w:hideMark/>
          </w:tcPr>
          <w:p w14:paraId="437A0F0A" w14:textId="77777777" w:rsidR="00AA00ED" w:rsidRDefault="00AA00ED" w:rsidP="00AA00ED">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w:t>
            </w:r>
          </w:p>
        </w:tc>
      </w:tr>
      <w:tr w:rsidR="00AA00ED" w14:paraId="187095AD" w14:textId="77777777" w:rsidTr="003A72CF">
        <w:trPr>
          <w:jc w:val="center"/>
        </w:trPr>
        <w:tc>
          <w:tcPr>
            <w:tcW w:w="836" w:type="dxa"/>
            <w:tcBorders>
              <w:top w:val="nil"/>
              <w:left w:val="single" w:sz="12" w:space="0" w:color="auto"/>
              <w:bottom w:val="single" w:sz="4" w:space="0" w:color="auto"/>
              <w:right w:val="double" w:sz="6" w:space="0" w:color="auto"/>
            </w:tcBorders>
            <w:hideMark/>
          </w:tcPr>
          <w:p w14:paraId="5751E833" w14:textId="3D01CFC5" w:rsidR="00AA00ED" w:rsidRDefault="00AA00ED" w:rsidP="00AA00ED">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4111" w:type="dxa"/>
            <w:tcBorders>
              <w:top w:val="nil"/>
              <w:left w:val="nil"/>
              <w:bottom w:val="single" w:sz="4" w:space="0" w:color="auto"/>
              <w:right w:val="double" w:sz="6" w:space="0" w:color="auto"/>
            </w:tcBorders>
            <w:hideMark/>
          </w:tcPr>
          <w:p w14:paraId="7C45D5A6" w14:textId="5723D6BE" w:rsidR="00AA00ED" w:rsidRDefault="00AA00ED" w:rsidP="00AA00ED">
            <w:pPr>
              <w:keepNext/>
              <w:keepLines/>
              <w:spacing w:before="30" w:after="30"/>
              <w:ind w:left="113"/>
              <w:rPr>
                <w:rFonts w:asciiTheme="majorBidi" w:hAnsiTheme="majorBidi" w:cstheme="majorBidi"/>
                <w:sz w:val="18"/>
                <w:szCs w:val="18"/>
                <w:lang w:val="en-US"/>
              </w:rPr>
            </w:pPr>
            <w:r>
              <w:rPr>
                <w:rFonts w:asciiTheme="majorBidi" w:hAnsiTheme="majorBidi" w:cstheme="majorBidi"/>
                <w:sz w:val="18"/>
                <w:szCs w:val="18"/>
                <w:lang w:val="en-US"/>
              </w:rPr>
              <w:t>…</w:t>
            </w:r>
          </w:p>
        </w:tc>
        <w:tc>
          <w:tcPr>
            <w:tcW w:w="808" w:type="dxa"/>
            <w:tcBorders>
              <w:top w:val="nil"/>
              <w:left w:val="nil"/>
              <w:bottom w:val="single" w:sz="4" w:space="0" w:color="auto"/>
              <w:right w:val="single" w:sz="4" w:space="0" w:color="auto"/>
            </w:tcBorders>
            <w:vAlign w:val="center"/>
            <w:hideMark/>
          </w:tcPr>
          <w:p w14:paraId="1E223B71" w14:textId="11058BFE" w:rsidR="00AA00ED" w:rsidRDefault="00AA00ED" w:rsidP="00AA00ED">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797" w:type="dxa"/>
            <w:gridSpan w:val="2"/>
            <w:tcBorders>
              <w:top w:val="nil"/>
              <w:left w:val="nil"/>
              <w:bottom w:val="single" w:sz="4" w:space="0" w:color="auto"/>
              <w:right w:val="single" w:sz="4" w:space="0" w:color="auto"/>
            </w:tcBorders>
            <w:vAlign w:val="center"/>
            <w:hideMark/>
          </w:tcPr>
          <w:p w14:paraId="224F1487" w14:textId="790E6F23" w:rsidR="00AA00ED" w:rsidRDefault="00AA00ED" w:rsidP="00AA00ED">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176" w:type="dxa"/>
            <w:gridSpan w:val="2"/>
            <w:tcBorders>
              <w:top w:val="nil"/>
              <w:left w:val="nil"/>
              <w:bottom w:val="single" w:sz="4" w:space="0" w:color="auto"/>
              <w:right w:val="single" w:sz="4" w:space="0" w:color="auto"/>
            </w:tcBorders>
            <w:vAlign w:val="center"/>
            <w:hideMark/>
          </w:tcPr>
          <w:p w14:paraId="4ED3348B" w14:textId="78602551" w:rsidR="00AA00ED" w:rsidRDefault="00AA00ED" w:rsidP="00AA00ED">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205" w:type="dxa"/>
            <w:gridSpan w:val="3"/>
            <w:tcBorders>
              <w:top w:val="nil"/>
              <w:left w:val="nil"/>
              <w:bottom w:val="single" w:sz="4" w:space="0" w:color="auto"/>
              <w:right w:val="double" w:sz="6" w:space="0" w:color="auto"/>
            </w:tcBorders>
            <w:vAlign w:val="center"/>
            <w:hideMark/>
          </w:tcPr>
          <w:p w14:paraId="17938680" w14:textId="4940C218" w:rsidR="00AA00ED" w:rsidRDefault="00AA00ED" w:rsidP="00AA00ED">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676" w:type="dxa"/>
            <w:tcBorders>
              <w:top w:val="nil"/>
              <w:left w:val="nil"/>
              <w:bottom w:val="single" w:sz="4" w:space="0" w:color="auto"/>
              <w:right w:val="single" w:sz="12" w:space="0" w:color="auto"/>
            </w:tcBorders>
            <w:hideMark/>
          </w:tcPr>
          <w:p w14:paraId="119B935A" w14:textId="1BEAB5CA" w:rsidR="00AA00ED" w:rsidRDefault="00AA00ED" w:rsidP="00AA00ED">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r>
      <w:tr w:rsidR="00AA00ED" w:rsidRPr="00C636A3" w14:paraId="690C84B7" w14:textId="77777777" w:rsidTr="003A72CF">
        <w:trPr>
          <w:jc w:val="center"/>
        </w:trPr>
        <w:tc>
          <w:tcPr>
            <w:tcW w:w="836" w:type="dxa"/>
            <w:tcBorders>
              <w:top w:val="nil"/>
              <w:left w:val="single" w:sz="12" w:space="0" w:color="auto"/>
              <w:bottom w:val="single" w:sz="4" w:space="0" w:color="auto"/>
              <w:right w:val="double" w:sz="6" w:space="0" w:color="auto"/>
            </w:tcBorders>
            <w:hideMark/>
          </w:tcPr>
          <w:p w14:paraId="6CE230EA" w14:textId="77777777" w:rsidR="00AA00ED" w:rsidRDefault="00AA00ED" w:rsidP="00AA00ED">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 </w:t>
            </w:r>
          </w:p>
        </w:tc>
        <w:tc>
          <w:tcPr>
            <w:tcW w:w="4111" w:type="dxa"/>
            <w:tcBorders>
              <w:top w:val="nil"/>
              <w:left w:val="nil"/>
              <w:bottom w:val="single" w:sz="4" w:space="0" w:color="auto"/>
              <w:right w:val="double" w:sz="6" w:space="0" w:color="auto"/>
            </w:tcBorders>
            <w:hideMark/>
          </w:tcPr>
          <w:p w14:paraId="3C7B7333" w14:textId="77777777" w:rsidR="00AA00ED" w:rsidRPr="00C636A3" w:rsidRDefault="00AA00ED" w:rsidP="00AA00ED">
            <w:pPr>
              <w:tabs>
                <w:tab w:val="left" w:pos="720"/>
              </w:tabs>
              <w:overflowPunct/>
              <w:autoSpaceDE/>
              <w:adjustRightInd/>
              <w:spacing w:before="30" w:after="30"/>
              <w:ind w:left="-57" w:right="-57"/>
              <w:rPr>
                <w:rFonts w:asciiTheme="majorBidi" w:hAnsiTheme="majorBidi" w:cstheme="majorBidi"/>
                <w:b/>
                <w:bCs/>
                <w:sz w:val="18"/>
                <w:szCs w:val="18"/>
                <w:lang w:val="en-US" w:eastAsia="zh-CN"/>
              </w:rPr>
            </w:pPr>
            <w:r w:rsidRPr="00C636A3">
              <w:rPr>
                <w:rFonts w:asciiTheme="majorBidi" w:hAnsiTheme="majorBidi" w:cstheme="majorBidi"/>
                <w:b/>
                <w:bCs/>
                <w:sz w:val="18"/>
                <w:szCs w:val="18"/>
                <w:lang w:val="en-US" w:eastAsia="zh-CN"/>
              </w:rPr>
              <w:t>ANTENNA CHARACTERISTICS</w:t>
            </w:r>
          </w:p>
        </w:tc>
        <w:tc>
          <w:tcPr>
            <w:tcW w:w="4662" w:type="dxa"/>
            <w:gridSpan w:val="9"/>
            <w:tcBorders>
              <w:top w:val="single" w:sz="4" w:space="0" w:color="auto"/>
              <w:left w:val="nil"/>
              <w:bottom w:val="single" w:sz="4" w:space="0" w:color="auto"/>
              <w:right w:val="single" w:sz="12" w:space="0" w:color="auto"/>
            </w:tcBorders>
            <w:shd w:val="clear" w:color="auto" w:fill="C0C0C0"/>
            <w:vAlign w:val="center"/>
            <w:hideMark/>
          </w:tcPr>
          <w:p w14:paraId="66FF3E79" w14:textId="77777777" w:rsidR="00AA00ED" w:rsidRPr="00C636A3" w:rsidRDefault="00AA00ED" w:rsidP="00AA00ED">
            <w:pPr>
              <w:tabs>
                <w:tab w:val="left" w:pos="720"/>
              </w:tabs>
              <w:overflowPunct/>
              <w:autoSpaceDE/>
              <w:adjustRightInd/>
              <w:spacing w:before="30" w:after="30"/>
              <w:ind w:left="-57" w:right="-57"/>
              <w:rPr>
                <w:rFonts w:asciiTheme="majorBidi" w:hAnsiTheme="majorBidi" w:cstheme="majorBidi"/>
                <w:sz w:val="18"/>
                <w:szCs w:val="18"/>
                <w:lang w:val="en-US" w:eastAsia="zh-CN"/>
              </w:rPr>
            </w:pPr>
          </w:p>
        </w:tc>
      </w:tr>
      <w:tr w:rsidR="00AA00ED" w14:paraId="358AFBD4" w14:textId="77777777" w:rsidTr="003A72CF">
        <w:trPr>
          <w:jc w:val="center"/>
        </w:trPr>
        <w:tc>
          <w:tcPr>
            <w:tcW w:w="836" w:type="dxa"/>
            <w:tcBorders>
              <w:top w:val="nil"/>
              <w:left w:val="single" w:sz="12" w:space="0" w:color="auto"/>
              <w:bottom w:val="single" w:sz="4" w:space="0" w:color="auto"/>
              <w:right w:val="double" w:sz="6" w:space="0" w:color="auto"/>
            </w:tcBorders>
            <w:hideMark/>
          </w:tcPr>
          <w:p w14:paraId="204C5BBD" w14:textId="77777777" w:rsidR="00AA00ED" w:rsidRDefault="00AA00ED" w:rsidP="00AA00ED">
            <w:pPr>
              <w:tabs>
                <w:tab w:val="left" w:pos="720"/>
              </w:tabs>
              <w:overflowPunct/>
              <w:autoSpaceDE/>
              <w:adjustRightInd/>
              <w:spacing w:before="20" w:after="20"/>
              <w:ind w:left="-57" w:right="-57"/>
              <w:rPr>
                <w:rFonts w:asciiTheme="majorBidi" w:hAnsiTheme="majorBidi" w:cstheme="majorBidi"/>
                <w:sz w:val="18"/>
                <w:szCs w:val="18"/>
                <w:lang w:val="en-US" w:eastAsia="zh-CN"/>
              </w:rPr>
            </w:pPr>
            <w:r>
              <w:rPr>
                <w:sz w:val="18"/>
                <w:szCs w:val="18"/>
                <w:lang w:val="en-US" w:eastAsia="zh-CN"/>
              </w:rPr>
              <w:t>2.9.e</w:t>
            </w:r>
          </w:p>
        </w:tc>
        <w:tc>
          <w:tcPr>
            <w:tcW w:w="4111" w:type="dxa"/>
            <w:tcBorders>
              <w:top w:val="nil"/>
              <w:left w:val="nil"/>
              <w:bottom w:val="single" w:sz="4" w:space="0" w:color="auto"/>
              <w:right w:val="double" w:sz="6" w:space="0" w:color="auto"/>
            </w:tcBorders>
            <w:hideMark/>
          </w:tcPr>
          <w:p w14:paraId="2C6833C8" w14:textId="77777777" w:rsidR="00AA00ED" w:rsidRDefault="00AA00ED" w:rsidP="00AA00ED">
            <w:pPr>
              <w:keepNext/>
              <w:keepLines/>
              <w:spacing w:before="30" w:after="30"/>
              <w:ind w:left="113"/>
              <w:rPr>
                <w:sz w:val="18"/>
                <w:szCs w:val="18"/>
                <w:lang w:val="en-US"/>
              </w:rPr>
            </w:pPr>
            <w:r>
              <w:rPr>
                <w:sz w:val="18"/>
                <w:szCs w:val="18"/>
                <w:lang w:val="en-US"/>
              </w:rPr>
              <w:t xml:space="preserve">the height of the antenna above ground level, in </w:t>
            </w:r>
            <w:proofErr w:type="spellStart"/>
            <w:r>
              <w:rPr>
                <w:sz w:val="18"/>
                <w:szCs w:val="18"/>
                <w:lang w:val="en-US"/>
              </w:rPr>
              <w:t>metres</w:t>
            </w:r>
            <w:proofErr w:type="spellEnd"/>
            <w:r>
              <w:rPr>
                <w:sz w:val="18"/>
                <w:szCs w:val="18"/>
                <w:lang w:val="en-US"/>
              </w:rPr>
              <w:t>, in the case of a HAPS transmitting ground station</w:t>
            </w:r>
          </w:p>
          <w:p w14:paraId="34975C7E" w14:textId="518623EE" w:rsidR="00AA00ED" w:rsidRDefault="00AA00ED" w:rsidP="00AA00ED">
            <w:pPr>
              <w:spacing w:before="20" w:after="20"/>
              <w:ind w:left="283"/>
              <w:rPr>
                <w:rFonts w:asciiTheme="majorBidi" w:hAnsiTheme="majorBidi" w:cstheme="majorBidi"/>
                <w:sz w:val="18"/>
                <w:szCs w:val="18"/>
                <w:lang w:val="en-US"/>
              </w:rPr>
            </w:pPr>
            <w:r>
              <w:rPr>
                <w:sz w:val="18"/>
                <w:szCs w:val="18"/>
                <w:lang w:val="en-US"/>
              </w:rPr>
              <w:t xml:space="preserve">Required for an assignment in the </w:t>
            </w:r>
            <w:ins w:id="317" w:author="CEPT" w:date="2023-05-01T10:31:00Z">
              <w:r>
                <w:rPr>
                  <w:sz w:val="18"/>
                  <w:szCs w:val="18"/>
                  <w:lang w:val="en-US"/>
                </w:rPr>
                <w:t xml:space="preserve">frequency </w:t>
              </w:r>
            </w:ins>
            <w:r>
              <w:rPr>
                <w:sz w:val="18"/>
                <w:szCs w:val="18"/>
                <w:lang w:val="en-US"/>
              </w:rPr>
              <w:t xml:space="preserve">bands shared with space services </w:t>
            </w:r>
            <w:bookmarkStart w:id="318" w:name="OLE_LINK4"/>
            <w:bookmarkStart w:id="319" w:name="OLE_LINK5"/>
            <w:r>
              <w:rPr>
                <w:sz w:val="18"/>
                <w:szCs w:val="18"/>
                <w:lang w:val="en-US"/>
              </w:rPr>
              <w:t xml:space="preserve">(space-to-Earth) </w:t>
            </w:r>
            <w:bookmarkEnd w:id="318"/>
            <w:bookmarkEnd w:id="319"/>
          </w:p>
        </w:tc>
        <w:tc>
          <w:tcPr>
            <w:tcW w:w="808" w:type="dxa"/>
            <w:tcBorders>
              <w:top w:val="nil"/>
              <w:left w:val="nil"/>
              <w:bottom w:val="single" w:sz="4" w:space="0" w:color="auto"/>
              <w:right w:val="single" w:sz="4" w:space="0" w:color="auto"/>
            </w:tcBorders>
            <w:vAlign w:val="center"/>
          </w:tcPr>
          <w:p w14:paraId="2DC429A3" w14:textId="77777777" w:rsidR="00AA00ED" w:rsidRDefault="00AA00ED" w:rsidP="00AA00ED">
            <w:pPr>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7" w:type="dxa"/>
            <w:gridSpan w:val="2"/>
            <w:tcBorders>
              <w:top w:val="nil"/>
              <w:left w:val="nil"/>
              <w:bottom w:val="single" w:sz="4" w:space="0" w:color="auto"/>
              <w:right w:val="single" w:sz="4" w:space="0" w:color="auto"/>
            </w:tcBorders>
            <w:vAlign w:val="center"/>
          </w:tcPr>
          <w:p w14:paraId="597E2037" w14:textId="77777777" w:rsidR="00AA00ED" w:rsidRDefault="00AA00ED" w:rsidP="00AA00ED">
            <w:pPr>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1176" w:type="dxa"/>
            <w:gridSpan w:val="2"/>
            <w:tcBorders>
              <w:top w:val="nil"/>
              <w:left w:val="nil"/>
              <w:bottom w:val="single" w:sz="4" w:space="0" w:color="auto"/>
              <w:right w:val="single" w:sz="4" w:space="0" w:color="auto"/>
            </w:tcBorders>
            <w:vAlign w:val="center"/>
          </w:tcPr>
          <w:p w14:paraId="56A6BB31" w14:textId="77777777" w:rsidR="00AA00ED" w:rsidRDefault="00AA00ED" w:rsidP="00AA00ED">
            <w:pPr>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1205" w:type="dxa"/>
            <w:gridSpan w:val="3"/>
            <w:tcBorders>
              <w:top w:val="nil"/>
              <w:left w:val="nil"/>
              <w:bottom w:val="single" w:sz="4" w:space="0" w:color="auto"/>
              <w:right w:val="double" w:sz="6" w:space="0" w:color="auto"/>
            </w:tcBorders>
            <w:vAlign w:val="center"/>
            <w:hideMark/>
          </w:tcPr>
          <w:p w14:paraId="55681F24" w14:textId="77777777" w:rsidR="00AA00ED" w:rsidRDefault="00AA00ED" w:rsidP="00AA00ED">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b/>
                <w:bCs/>
                <w:sz w:val="18"/>
                <w:szCs w:val="18"/>
                <w:lang w:val="en-US" w:eastAsia="zh-CN"/>
              </w:rPr>
              <w:t>+</w:t>
            </w:r>
          </w:p>
        </w:tc>
        <w:tc>
          <w:tcPr>
            <w:tcW w:w="676" w:type="dxa"/>
            <w:tcBorders>
              <w:top w:val="nil"/>
              <w:left w:val="nil"/>
              <w:bottom w:val="single" w:sz="4" w:space="0" w:color="auto"/>
              <w:right w:val="single" w:sz="12" w:space="0" w:color="auto"/>
            </w:tcBorders>
            <w:hideMark/>
          </w:tcPr>
          <w:p w14:paraId="167F87D7" w14:textId="77777777" w:rsidR="00AA00ED" w:rsidRDefault="00AA00ED" w:rsidP="00AA00ED">
            <w:pPr>
              <w:tabs>
                <w:tab w:val="left" w:pos="720"/>
              </w:tabs>
              <w:overflowPunct/>
              <w:autoSpaceDE/>
              <w:adjustRightInd/>
              <w:spacing w:before="20" w:after="20"/>
              <w:ind w:left="-57" w:right="-57"/>
              <w:rPr>
                <w:rFonts w:asciiTheme="majorBidi" w:hAnsiTheme="majorBidi" w:cstheme="majorBidi"/>
                <w:sz w:val="18"/>
                <w:szCs w:val="18"/>
                <w:lang w:val="en-US" w:eastAsia="zh-CN"/>
              </w:rPr>
            </w:pPr>
            <w:r>
              <w:rPr>
                <w:sz w:val="18"/>
                <w:szCs w:val="18"/>
                <w:lang w:val="en-US" w:eastAsia="zh-CN"/>
              </w:rPr>
              <w:t>2.9.e</w:t>
            </w:r>
          </w:p>
        </w:tc>
      </w:tr>
      <w:tr w:rsidR="00AA00ED" w14:paraId="093674E0" w14:textId="77777777" w:rsidTr="003A72CF">
        <w:trPr>
          <w:jc w:val="center"/>
        </w:trPr>
        <w:tc>
          <w:tcPr>
            <w:tcW w:w="836" w:type="dxa"/>
            <w:tcBorders>
              <w:top w:val="nil"/>
              <w:left w:val="single" w:sz="12" w:space="0" w:color="auto"/>
              <w:bottom w:val="single" w:sz="4" w:space="0" w:color="auto"/>
              <w:right w:val="double" w:sz="6" w:space="0" w:color="auto"/>
            </w:tcBorders>
            <w:hideMark/>
          </w:tcPr>
          <w:p w14:paraId="2FEBBAC0" w14:textId="77777777" w:rsidR="00AA00ED" w:rsidRDefault="00AA00ED" w:rsidP="00AA00ED">
            <w:pPr>
              <w:tabs>
                <w:tab w:val="left" w:pos="720"/>
              </w:tabs>
              <w:overflowPunct/>
              <w:autoSpaceDE/>
              <w:adjustRightInd/>
              <w:spacing w:before="20" w:after="20"/>
              <w:ind w:left="-57" w:right="-57"/>
              <w:rPr>
                <w:rFonts w:asciiTheme="majorBidi" w:hAnsiTheme="majorBidi" w:cstheme="majorBidi"/>
                <w:sz w:val="18"/>
                <w:szCs w:val="18"/>
                <w:lang w:val="en-US" w:eastAsia="zh-CN"/>
              </w:rPr>
            </w:pPr>
            <w:r>
              <w:rPr>
                <w:sz w:val="18"/>
                <w:szCs w:val="18"/>
                <w:lang w:val="en-US" w:eastAsia="zh-CN"/>
              </w:rPr>
              <w:t>2.9.f</w:t>
            </w:r>
          </w:p>
        </w:tc>
        <w:tc>
          <w:tcPr>
            <w:tcW w:w="4111" w:type="dxa"/>
            <w:tcBorders>
              <w:top w:val="nil"/>
              <w:left w:val="nil"/>
              <w:bottom w:val="single" w:sz="4" w:space="0" w:color="auto"/>
              <w:right w:val="double" w:sz="6" w:space="0" w:color="auto"/>
            </w:tcBorders>
            <w:hideMark/>
          </w:tcPr>
          <w:p w14:paraId="01681D36" w14:textId="77777777" w:rsidR="00AA00ED" w:rsidRDefault="00AA00ED" w:rsidP="00AA00ED">
            <w:pPr>
              <w:keepNext/>
              <w:keepLines/>
              <w:spacing w:before="30" w:after="30"/>
              <w:ind w:left="113"/>
              <w:rPr>
                <w:sz w:val="18"/>
                <w:szCs w:val="18"/>
                <w:lang w:val="en-US"/>
              </w:rPr>
            </w:pPr>
            <w:r>
              <w:rPr>
                <w:sz w:val="18"/>
                <w:szCs w:val="18"/>
                <w:lang w:val="en-US"/>
              </w:rPr>
              <w:t xml:space="preserve">antenna diameter, in </w:t>
            </w:r>
            <w:proofErr w:type="spellStart"/>
            <w:r>
              <w:rPr>
                <w:sz w:val="18"/>
                <w:szCs w:val="18"/>
                <w:lang w:val="en-US"/>
              </w:rPr>
              <w:t>metres</w:t>
            </w:r>
            <w:proofErr w:type="spellEnd"/>
            <w:r>
              <w:rPr>
                <w:sz w:val="18"/>
                <w:szCs w:val="18"/>
                <w:lang w:val="en-US"/>
              </w:rPr>
              <w:t xml:space="preserve">, in the case of a HAPS transmitting ground station </w:t>
            </w:r>
          </w:p>
          <w:p w14:paraId="123562B5" w14:textId="3973BBA0" w:rsidR="00AA00ED" w:rsidRDefault="00AA00ED" w:rsidP="00AA00ED">
            <w:pPr>
              <w:spacing w:before="20" w:after="20"/>
              <w:ind w:left="283"/>
              <w:rPr>
                <w:rFonts w:asciiTheme="majorBidi" w:hAnsiTheme="majorBidi" w:cstheme="majorBidi"/>
                <w:sz w:val="18"/>
                <w:szCs w:val="18"/>
                <w:lang w:val="en-US"/>
              </w:rPr>
            </w:pPr>
            <w:r>
              <w:rPr>
                <w:sz w:val="18"/>
                <w:szCs w:val="18"/>
                <w:lang w:val="en-US"/>
              </w:rPr>
              <w:t>Required in the</w:t>
            </w:r>
            <w:ins w:id="320" w:author="CEPT" w:date="2023-05-01T10:59:00Z">
              <w:r>
                <w:rPr>
                  <w:sz w:val="18"/>
                  <w:szCs w:val="18"/>
                  <w:lang w:val="en-US"/>
                </w:rPr>
                <w:t xml:space="preserve"> </w:t>
              </w:r>
            </w:ins>
            <w:ins w:id="321" w:author="CEPT" w:date="2023-05-01T10:31:00Z">
              <w:r>
                <w:rPr>
                  <w:sz w:val="18"/>
                  <w:szCs w:val="18"/>
                  <w:lang w:val="en-US"/>
                </w:rPr>
                <w:t>frequency</w:t>
              </w:r>
            </w:ins>
            <w:r>
              <w:rPr>
                <w:sz w:val="18"/>
                <w:szCs w:val="18"/>
                <w:lang w:val="en-US"/>
              </w:rPr>
              <w:t xml:space="preserve"> bands 47.2-47.5</w:t>
            </w:r>
            <w:r>
              <w:rPr>
                <w:sz w:val="18"/>
                <w:szCs w:val="18"/>
                <w:lang w:val="en-US" w:eastAsia="zh-CN"/>
              </w:rPr>
              <w:t> </w:t>
            </w:r>
            <w:r>
              <w:rPr>
                <w:sz w:val="18"/>
                <w:szCs w:val="18"/>
                <w:lang w:val="en-US"/>
              </w:rPr>
              <w:t>GHz and 47.9-48.2 GHz</w:t>
            </w:r>
          </w:p>
        </w:tc>
        <w:tc>
          <w:tcPr>
            <w:tcW w:w="808" w:type="dxa"/>
            <w:tcBorders>
              <w:top w:val="nil"/>
              <w:left w:val="nil"/>
              <w:bottom w:val="single" w:sz="4" w:space="0" w:color="auto"/>
              <w:right w:val="single" w:sz="4" w:space="0" w:color="auto"/>
            </w:tcBorders>
            <w:vAlign w:val="center"/>
          </w:tcPr>
          <w:p w14:paraId="2518752D" w14:textId="77777777" w:rsidR="00AA00ED" w:rsidRDefault="00AA00ED" w:rsidP="00AA00ED">
            <w:pPr>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7" w:type="dxa"/>
            <w:gridSpan w:val="2"/>
            <w:tcBorders>
              <w:top w:val="nil"/>
              <w:left w:val="nil"/>
              <w:bottom w:val="single" w:sz="4" w:space="0" w:color="auto"/>
              <w:right w:val="single" w:sz="4" w:space="0" w:color="auto"/>
            </w:tcBorders>
            <w:vAlign w:val="center"/>
          </w:tcPr>
          <w:p w14:paraId="3653FFE6" w14:textId="77777777" w:rsidR="00AA00ED" w:rsidRDefault="00AA00ED" w:rsidP="00AA00ED">
            <w:pPr>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1176" w:type="dxa"/>
            <w:gridSpan w:val="2"/>
            <w:tcBorders>
              <w:top w:val="nil"/>
              <w:left w:val="nil"/>
              <w:bottom w:val="single" w:sz="4" w:space="0" w:color="auto"/>
              <w:right w:val="single" w:sz="4" w:space="0" w:color="auto"/>
            </w:tcBorders>
            <w:vAlign w:val="center"/>
          </w:tcPr>
          <w:p w14:paraId="4F8CF3C2" w14:textId="77777777" w:rsidR="00AA00ED" w:rsidRDefault="00AA00ED" w:rsidP="00AA00ED">
            <w:pPr>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1205" w:type="dxa"/>
            <w:gridSpan w:val="3"/>
            <w:tcBorders>
              <w:top w:val="nil"/>
              <w:left w:val="nil"/>
              <w:bottom w:val="single" w:sz="4" w:space="0" w:color="auto"/>
              <w:right w:val="double" w:sz="6" w:space="0" w:color="auto"/>
            </w:tcBorders>
            <w:vAlign w:val="center"/>
            <w:hideMark/>
          </w:tcPr>
          <w:p w14:paraId="6D70297F" w14:textId="77777777" w:rsidR="00AA00ED" w:rsidRDefault="00AA00ED" w:rsidP="00AA00ED">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b/>
                <w:bCs/>
                <w:sz w:val="18"/>
                <w:szCs w:val="18"/>
                <w:lang w:val="en-US" w:eastAsia="zh-CN"/>
              </w:rPr>
              <w:t>+</w:t>
            </w:r>
          </w:p>
        </w:tc>
        <w:tc>
          <w:tcPr>
            <w:tcW w:w="676" w:type="dxa"/>
            <w:tcBorders>
              <w:top w:val="nil"/>
              <w:left w:val="nil"/>
              <w:bottom w:val="single" w:sz="4" w:space="0" w:color="auto"/>
              <w:right w:val="single" w:sz="12" w:space="0" w:color="auto"/>
            </w:tcBorders>
            <w:hideMark/>
          </w:tcPr>
          <w:p w14:paraId="02F4ED0B" w14:textId="77777777" w:rsidR="00AA00ED" w:rsidRDefault="00AA00ED" w:rsidP="00AA00ED">
            <w:pPr>
              <w:tabs>
                <w:tab w:val="left" w:pos="720"/>
              </w:tabs>
              <w:overflowPunct/>
              <w:autoSpaceDE/>
              <w:adjustRightInd/>
              <w:spacing w:before="20" w:after="20"/>
              <w:ind w:left="-57" w:right="-57"/>
              <w:rPr>
                <w:rFonts w:asciiTheme="majorBidi" w:hAnsiTheme="majorBidi" w:cstheme="majorBidi"/>
                <w:sz w:val="18"/>
                <w:szCs w:val="18"/>
                <w:lang w:val="en-US" w:eastAsia="zh-CN"/>
              </w:rPr>
            </w:pPr>
            <w:r>
              <w:rPr>
                <w:sz w:val="18"/>
                <w:szCs w:val="18"/>
                <w:lang w:val="en-US" w:eastAsia="zh-CN"/>
              </w:rPr>
              <w:t>2.9.f</w:t>
            </w:r>
          </w:p>
        </w:tc>
      </w:tr>
      <w:tr w:rsidR="00AA00ED" w14:paraId="08AFF162" w14:textId="77777777" w:rsidTr="003A72CF">
        <w:trPr>
          <w:jc w:val="center"/>
        </w:trPr>
        <w:tc>
          <w:tcPr>
            <w:tcW w:w="836" w:type="dxa"/>
            <w:tcBorders>
              <w:top w:val="nil"/>
              <w:left w:val="single" w:sz="12" w:space="0" w:color="auto"/>
              <w:bottom w:val="single" w:sz="4" w:space="0" w:color="auto"/>
              <w:right w:val="double" w:sz="6" w:space="0" w:color="auto"/>
            </w:tcBorders>
            <w:hideMark/>
          </w:tcPr>
          <w:p w14:paraId="092E597F" w14:textId="03A4236A" w:rsidR="00AA00ED" w:rsidRDefault="00AA00ED" w:rsidP="00AA00ED">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4111" w:type="dxa"/>
            <w:tcBorders>
              <w:top w:val="nil"/>
              <w:left w:val="nil"/>
              <w:bottom w:val="single" w:sz="4" w:space="0" w:color="auto"/>
              <w:right w:val="double" w:sz="6" w:space="0" w:color="auto"/>
            </w:tcBorders>
            <w:hideMark/>
          </w:tcPr>
          <w:p w14:paraId="522C165F" w14:textId="17C97E0A" w:rsidR="00AA00ED" w:rsidRDefault="00AA00ED" w:rsidP="00AA00ED">
            <w:pPr>
              <w:keepNext/>
              <w:keepLines/>
              <w:spacing w:before="30" w:after="30"/>
              <w:ind w:left="113"/>
              <w:rPr>
                <w:rFonts w:asciiTheme="majorBidi" w:hAnsiTheme="majorBidi" w:cstheme="majorBidi"/>
                <w:sz w:val="18"/>
                <w:szCs w:val="18"/>
                <w:lang w:val="en-US"/>
              </w:rPr>
            </w:pPr>
            <w:r>
              <w:rPr>
                <w:rFonts w:asciiTheme="majorBidi" w:hAnsiTheme="majorBidi" w:cstheme="majorBidi"/>
                <w:sz w:val="18"/>
                <w:szCs w:val="18"/>
                <w:lang w:val="en-US"/>
              </w:rPr>
              <w:t>…</w:t>
            </w:r>
          </w:p>
        </w:tc>
        <w:tc>
          <w:tcPr>
            <w:tcW w:w="808" w:type="dxa"/>
            <w:tcBorders>
              <w:top w:val="nil"/>
              <w:left w:val="nil"/>
              <w:bottom w:val="single" w:sz="4" w:space="0" w:color="auto"/>
              <w:right w:val="single" w:sz="4" w:space="0" w:color="auto"/>
            </w:tcBorders>
            <w:vAlign w:val="center"/>
            <w:hideMark/>
          </w:tcPr>
          <w:p w14:paraId="006322C5" w14:textId="55736B2C" w:rsidR="00AA00ED" w:rsidRDefault="00AA00ED" w:rsidP="00AA00ED">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797" w:type="dxa"/>
            <w:gridSpan w:val="2"/>
            <w:tcBorders>
              <w:top w:val="nil"/>
              <w:left w:val="nil"/>
              <w:bottom w:val="single" w:sz="4" w:space="0" w:color="auto"/>
              <w:right w:val="single" w:sz="4" w:space="0" w:color="auto"/>
            </w:tcBorders>
            <w:vAlign w:val="center"/>
            <w:hideMark/>
          </w:tcPr>
          <w:p w14:paraId="76398D7F" w14:textId="54164A78" w:rsidR="00AA00ED" w:rsidRDefault="00AA00ED" w:rsidP="00AA00ED">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176" w:type="dxa"/>
            <w:gridSpan w:val="2"/>
            <w:tcBorders>
              <w:top w:val="nil"/>
              <w:left w:val="nil"/>
              <w:bottom w:val="single" w:sz="4" w:space="0" w:color="auto"/>
              <w:right w:val="single" w:sz="4" w:space="0" w:color="auto"/>
            </w:tcBorders>
            <w:vAlign w:val="center"/>
            <w:hideMark/>
          </w:tcPr>
          <w:p w14:paraId="18F6283E" w14:textId="02E78C80" w:rsidR="00AA00ED" w:rsidRDefault="00AA00ED" w:rsidP="00AA00ED">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205" w:type="dxa"/>
            <w:gridSpan w:val="3"/>
            <w:tcBorders>
              <w:top w:val="nil"/>
              <w:left w:val="nil"/>
              <w:bottom w:val="single" w:sz="4" w:space="0" w:color="auto"/>
              <w:right w:val="double" w:sz="6" w:space="0" w:color="auto"/>
            </w:tcBorders>
            <w:vAlign w:val="center"/>
            <w:hideMark/>
          </w:tcPr>
          <w:p w14:paraId="367291FD" w14:textId="488658D1" w:rsidR="00AA00ED" w:rsidRDefault="00AA00ED" w:rsidP="00AA00ED">
            <w:pPr>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676" w:type="dxa"/>
            <w:tcBorders>
              <w:top w:val="nil"/>
              <w:left w:val="nil"/>
              <w:bottom w:val="single" w:sz="4" w:space="0" w:color="auto"/>
              <w:right w:val="single" w:sz="12" w:space="0" w:color="auto"/>
            </w:tcBorders>
            <w:hideMark/>
          </w:tcPr>
          <w:p w14:paraId="64576AFA" w14:textId="7BEF43E5" w:rsidR="00AA00ED" w:rsidRDefault="00AA00ED" w:rsidP="00AA00ED">
            <w:pPr>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r>
    </w:tbl>
    <w:p w14:paraId="2B2E88F4" w14:textId="77777777" w:rsidR="007E243E" w:rsidRDefault="00495FBA" w:rsidP="00496979">
      <w:pPr>
        <w:tabs>
          <w:tab w:val="left" w:pos="720"/>
        </w:tabs>
        <w:overflowPunct/>
        <w:autoSpaceDE/>
        <w:adjustRightInd/>
        <w:spacing w:before="0"/>
      </w:pPr>
    </w:p>
    <w:p w14:paraId="3348C6A4" w14:textId="77777777" w:rsidR="00496979" w:rsidRDefault="00495FBA" w:rsidP="00496979">
      <w:pPr>
        <w:rPr>
          <w:sz w:val="2"/>
          <w:szCs w:val="2"/>
        </w:rPr>
      </w:pPr>
    </w:p>
    <w:p w14:paraId="09F95ECB" w14:textId="77777777" w:rsidR="00496979" w:rsidRDefault="00495FBA" w:rsidP="00496979">
      <w:pPr>
        <w:rPr>
          <w:sz w:val="2"/>
          <w:szCs w:val="2"/>
        </w:rPr>
      </w:pPr>
    </w:p>
    <w:tbl>
      <w:tblPr>
        <w:tblpPr w:leftFromText="180" w:rightFromText="180" w:vertAnchor="text" w:tblpXSpec="center" w:tblpY="1"/>
        <w:tblOverlap w:val="never"/>
        <w:tblW w:w="5000" w:type="pct"/>
        <w:tblLayout w:type="fixed"/>
        <w:tblLook w:val="04A0" w:firstRow="1" w:lastRow="0" w:firstColumn="1" w:lastColumn="0" w:noHBand="0" w:noVBand="1"/>
      </w:tblPr>
      <w:tblGrid>
        <w:gridCol w:w="701"/>
        <w:gridCol w:w="4331"/>
        <w:gridCol w:w="804"/>
        <w:gridCol w:w="819"/>
        <w:gridCol w:w="1183"/>
        <w:gridCol w:w="1087"/>
        <w:gridCol w:w="684"/>
      </w:tblGrid>
      <w:tr w:rsidR="00496979" w14:paraId="2527C6FE" w14:textId="77777777" w:rsidTr="00325191">
        <w:trPr>
          <w:trHeight w:val="4784"/>
        </w:trPr>
        <w:tc>
          <w:tcPr>
            <w:tcW w:w="701" w:type="dxa"/>
            <w:tcBorders>
              <w:top w:val="single" w:sz="12" w:space="0" w:color="auto"/>
              <w:left w:val="double" w:sz="4" w:space="0" w:color="auto"/>
              <w:bottom w:val="single" w:sz="12" w:space="0" w:color="auto"/>
              <w:right w:val="double" w:sz="6" w:space="0" w:color="auto"/>
            </w:tcBorders>
            <w:textDirection w:val="btLr"/>
            <w:vAlign w:val="center"/>
            <w:hideMark/>
          </w:tcPr>
          <w:p w14:paraId="3EB643B9" w14:textId="77777777" w:rsidR="00496979" w:rsidRDefault="00F614A8" w:rsidP="00496979">
            <w:pPr>
              <w:tabs>
                <w:tab w:val="left" w:pos="720"/>
              </w:tabs>
              <w:overflowPunct/>
              <w:autoSpaceDE/>
              <w:adjustRightInd/>
              <w:spacing w:before="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lastRenderedPageBreak/>
              <w:t>Item identifier</w:t>
            </w:r>
          </w:p>
        </w:tc>
        <w:tc>
          <w:tcPr>
            <w:tcW w:w="4331" w:type="dxa"/>
            <w:tcBorders>
              <w:top w:val="single" w:sz="12" w:space="0" w:color="auto"/>
              <w:left w:val="nil"/>
              <w:bottom w:val="single" w:sz="12" w:space="0" w:color="auto"/>
              <w:right w:val="double" w:sz="6" w:space="0" w:color="auto"/>
            </w:tcBorders>
            <w:vAlign w:val="center"/>
            <w:hideMark/>
          </w:tcPr>
          <w:p w14:paraId="7150EFF6" w14:textId="77777777" w:rsidR="00496979" w:rsidRDefault="00F614A8" w:rsidP="00496979">
            <w:pPr>
              <w:tabs>
                <w:tab w:val="left" w:pos="720"/>
              </w:tabs>
              <w:overflowPunct/>
              <w:autoSpaceDE/>
              <w:adjustRightInd/>
              <w:spacing w:before="0"/>
              <w:jc w:val="center"/>
              <w:rPr>
                <w:rFonts w:asciiTheme="majorBidi" w:hAnsiTheme="majorBidi" w:cstheme="majorBidi"/>
                <w:b/>
                <w:bCs/>
                <w:i/>
                <w:iCs/>
                <w:sz w:val="18"/>
                <w:szCs w:val="18"/>
                <w:lang w:val="en-US" w:eastAsia="zh-CN"/>
              </w:rPr>
            </w:pPr>
            <w:r>
              <w:rPr>
                <w:rFonts w:asciiTheme="majorBidi" w:hAnsiTheme="majorBidi" w:cstheme="majorBidi"/>
                <w:b/>
                <w:bCs/>
                <w:i/>
                <w:iCs/>
                <w:sz w:val="18"/>
                <w:szCs w:val="18"/>
                <w:lang w:val="en-US" w:eastAsia="zh-CN"/>
              </w:rPr>
              <w:t xml:space="preserve">3 </w:t>
            </w:r>
            <w:r>
              <w:rPr>
                <w:rFonts w:asciiTheme="majorBidi" w:hAnsiTheme="majorBidi" w:cstheme="majorBidi"/>
                <w:b/>
                <w:bCs/>
                <w:i/>
                <w:iCs/>
                <w:sz w:val="18"/>
                <w:szCs w:val="18"/>
                <w:vertAlign w:val="superscript"/>
                <w:lang w:val="en-US" w:eastAsia="zh-CN"/>
              </w:rPr>
              <w:t>_</w:t>
            </w:r>
            <w:r>
              <w:rPr>
                <w:rFonts w:asciiTheme="majorBidi" w:hAnsiTheme="majorBidi" w:cstheme="majorBidi"/>
                <w:b/>
                <w:bCs/>
                <w:i/>
                <w:iCs/>
                <w:sz w:val="18"/>
                <w:szCs w:val="18"/>
                <w:lang w:val="en-US" w:eastAsia="zh-CN"/>
              </w:rPr>
              <w:t xml:space="preserve"> CHARACTERISTICS TO BE PROVIDED FOR EACH FREQUENCY ASSIGNMENT FOR</w:t>
            </w:r>
            <w:r>
              <w:rPr>
                <w:rFonts w:asciiTheme="majorBidi" w:hAnsiTheme="majorBidi" w:cstheme="majorBidi"/>
                <w:b/>
                <w:bCs/>
                <w:i/>
                <w:iCs/>
                <w:sz w:val="18"/>
                <w:szCs w:val="18"/>
                <w:lang w:val="en-US" w:eastAsia="zh-CN"/>
              </w:rPr>
              <w:br/>
              <w:t>EACH INDIVIDUAL OR COMPOSITE</w:t>
            </w:r>
            <w:r>
              <w:rPr>
                <w:rFonts w:asciiTheme="majorBidi" w:hAnsiTheme="majorBidi" w:cstheme="majorBidi"/>
                <w:b/>
                <w:bCs/>
                <w:i/>
                <w:iCs/>
                <w:sz w:val="18"/>
                <w:szCs w:val="18"/>
                <w:lang w:val="en-US" w:eastAsia="zh-CN"/>
              </w:rPr>
              <w:br/>
              <w:t>HAPS ANTENNA BEAM</w:t>
            </w:r>
          </w:p>
        </w:tc>
        <w:tc>
          <w:tcPr>
            <w:tcW w:w="804" w:type="dxa"/>
            <w:tcBorders>
              <w:top w:val="single" w:sz="12" w:space="0" w:color="auto"/>
              <w:left w:val="nil"/>
              <w:bottom w:val="single" w:sz="12" w:space="0" w:color="auto"/>
              <w:right w:val="single" w:sz="4" w:space="0" w:color="auto"/>
            </w:tcBorders>
            <w:textDirection w:val="btLr"/>
            <w:vAlign w:val="center"/>
            <w:hideMark/>
          </w:tcPr>
          <w:p w14:paraId="4912B5D0" w14:textId="02975C0F" w:rsidR="00496979" w:rsidRDefault="00F614A8" w:rsidP="00496979">
            <w:pPr>
              <w:tabs>
                <w:tab w:val="left" w:pos="720"/>
              </w:tabs>
              <w:overflowPunct/>
              <w:autoSpaceDE/>
              <w:adjustRightInd/>
              <w:spacing w:before="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xml:space="preserve">Transmitting station in the </w:t>
            </w:r>
            <w:ins w:id="322" w:author="CEPT" w:date="2023-05-01T10:32:00Z">
              <w:r w:rsidR="00325191">
                <w:rPr>
                  <w:rFonts w:asciiTheme="majorBidi" w:hAnsiTheme="majorBidi" w:cstheme="majorBidi"/>
                  <w:b/>
                  <w:bCs/>
                  <w:sz w:val="18"/>
                  <w:szCs w:val="18"/>
                  <w:lang w:val="en-US" w:eastAsia="zh-CN"/>
                </w:rPr>
                <w:t xml:space="preserve">frequency </w:t>
              </w:r>
            </w:ins>
            <w:r>
              <w:rPr>
                <w:rFonts w:asciiTheme="majorBidi" w:hAnsiTheme="majorBidi" w:cstheme="majorBidi"/>
                <w:b/>
                <w:bCs/>
                <w:sz w:val="18"/>
                <w:szCs w:val="18"/>
                <w:lang w:val="en-US" w:eastAsia="zh-CN"/>
              </w:rPr>
              <w:t>bands listed in No</w:t>
            </w:r>
            <w:ins w:id="323" w:author="CEPT" w:date="2023-05-01T10:32:00Z">
              <w:r w:rsidR="00325191">
                <w:rPr>
                  <w:rFonts w:asciiTheme="majorBidi" w:hAnsiTheme="majorBidi" w:cstheme="majorBidi"/>
                  <w:b/>
                  <w:bCs/>
                  <w:sz w:val="18"/>
                  <w:szCs w:val="18"/>
                  <w:lang w:val="en-US" w:eastAsia="zh-CN"/>
                </w:rPr>
                <w:t>s</w:t>
              </w:r>
            </w:ins>
            <w:r>
              <w:rPr>
                <w:rFonts w:asciiTheme="majorBidi" w:hAnsiTheme="majorBidi" w:cstheme="majorBidi"/>
                <w:b/>
                <w:bCs/>
                <w:sz w:val="18"/>
                <w:szCs w:val="18"/>
                <w:lang w:val="en-US" w:eastAsia="zh-CN"/>
              </w:rPr>
              <w:t>. </w:t>
            </w:r>
            <w:ins w:id="324" w:author="CEPT" w:date="2023-05-01T10:32:00Z">
              <w:r w:rsidR="00325191">
                <w:rPr>
                  <w:rFonts w:asciiTheme="majorBidi" w:hAnsiTheme="majorBidi" w:cstheme="majorBidi"/>
                  <w:b/>
                  <w:bCs/>
                  <w:sz w:val="18"/>
                  <w:szCs w:val="18"/>
                  <w:lang w:val="en-US" w:eastAsia="zh-CN"/>
                </w:rPr>
                <w:t xml:space="preserve">5.A14, 5.B14 and </w:t>
              </w:r>
            </w:ins>
            <w:r>
              <w:rPr>
                <w:rFonts w:asciiTheme="majorBidi" w:hAnsiTheme="majorBidi" w:cstheme="majorBidi"/>
                <w:b/>
                <w:bCs/>
                <w:sz w:val="18"/>
                <w:szCs w:val="18"/>
                <w:lang w:val="en-US" w:eastAsia="zh-CN"/>
              </w:rPr>
              <w:t>5.388A for the application of No. 11.2</w:t>
            </w:r>
          </w:p>
        </w:tc>
        <w:tc>
          <w:tcPr>
            <w:tcW w:w="819" w:type="dxa"/>
            <w:tcBorders>
              <w:top w:val="single" w:sz="12" w:space="0" w:color="auto"/>
              <w:left w:val="nil"/>
              <w:bottom w:val="single" w:sz="12" w:space="0" w:color="auto"/>
              <w:right w:val="single" w:sz="4" w:space="0" w:color="auto"/>
            </w:tcBorders>
            <w:textDirection w:val="btLr"/>
            <w:vAlign w:val="center"/>
            <w:hideMark/>
          </w:tcPr>
          <w:p w14:paraId="6DD5D9BB" w14:textId="5A05AE7A" w:rsidR="00496979" w:rsidRDefault="00F614A8" w:rsidP="00496979">
            <w:pPr>
              <w:tabs>
                <w:tab w:val="left" w:pos="720"/>
              </w:tabs>
              <w:overflowPunct/>
              <w:autoSpaceDE/>
              <w:adjustRightInd/>
              <w:spacing w:before="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xml:space="preserve">Receiving station in the </w:t>
            </w:r>
            <w:ins w:id="325" w:author="CEPT" w:date="2023-05-01T10:33:00Z">
              <w:r w:rsidR="008457FE">
                <w:rPr>
                  <w:rFonts w:asciiTheme="majorBidi" w:hAnsiTheme="majorBidi" w:cstheme="majorBidi"/>
                  <w:b/>
                  <w:bCs/>
                  <w:sz w:val="18"/>
                  <w:szCs w:val="18"/>
                  <w:lang w:val="en-US" w:eastAsia="zh-CN"/>
                </w:rPr>
                <w:t xml:space="preserve">frequency </w:t>
              </w:r>
            </w:ins>
            <w:r>
              <w:rPr>
                <w:rFonts w:asciiTheme="majorBidi" w:hAnsiTheme="majorBidi" w:cstheme="majorBidi"/>
                <w:b/>
                <w:bCs/>
                <w:sz w:val="18"/>
                <w:szCs w:val="18"/>
                <w:lang w:val="en-US" w:eastAsia="zh-CN"/>
              </w:rPr>
              <w:t>bands listed in No</w:t>
            </w:r>
            <w:ins w:id="326" w:author="CEPT" w:date="2023-05-01T10:33:00Z">
              <w:r w:rsidR="008457FE">
                <w:rPr>
                  <w:rFonts w:asciiTheme="majorBidi" w:hAnsiTheme="majorBidi" w:cstheme="majorBidi"/>
                  <w:b/>
                  <w:bCs/>
                  <w:sz w:val="18"/>
                  <w:szCs w:val="18"/>
                  <w:lang w:val="en-US" w:eastAsia="zh-CN"/>
                </w:rPr>
                <w:t>s</w:t>
              </w:r>
            </w:ins>
            <w:r>
              <w:rPr>
                <w:rFonts w:asciiTheme="majorBidi" w:hAnsiTheme="majorBidi" w:cstheme="majorBidi"/>
                <w:b/>
                <w:bCs/>
                <w:sz w:val="18"/>
                <w:szCs w:val="18"/>
                <w:lang w:val="en-US" w:eastAsia="zh-CN"/>
              </w:rPr>
              <w:t>. </w:t>
            </w:r>
            <w:ins w:id="327" w:author="CEPT" w:date="2023-05-01T10:33:00Z">
              <w:r w:rsidR="008457FE">
                <w:rPr>
                  <w:rFonts w:asciiTheme="majorBidi" w:hAnsiTheme="majorBidi" w:cstheme="majorBidi"/>
                  <w:b/>
                  <w:bCs/>
                  <w:sz w:val="18"/>
                  <w:szCs w:val="18"/>
                  <w:lang w:val="en-US" w:eastAsia="zh-CN"/>
                </w:rPr>
                <w:t>5.</w:t>
              </w:r>
            </w:ins>
            <w:ins w:id="328" w:author="CEPT" w:date="2023-05-01T10:35:00Z">
              <w:r w:rsidR="008457FE">
                <w:rPr>
                  <w:rFonts w:asciiTheme="majorBidi" w:hAnsiTheme="majorBidi" w:cstheme="majorBidi"/>
                  <w:b/>
                  <w:bCs/>
                  <w:sz w:val="18"/>
                  <w:szCs w:val="18"/>
                  <w:lang w:val="en-US" w:eastAsia="zh-CN"/>
                </w:rPr>
                <w:t>A</w:t>
              </w:r>
            </w:ins>
            <w:ins w:id="329" w:author="CEPT" w:date="2023-05-01T10:34:00Z">
              <w:r w:rsidR="008457FE">
                <w:rPr>
                  <w:rFonts w:asciiTheme="majorBidi" w:hAnsiTheme="majorBidi" w:cstheme="majorBidi"/>
                  <w:b/>
                  <w:bCs/>
                  <w:sz w:val="18"/>
                  <w:szCs w:val="18"/>
                  <w:lang w:val="en-US" w:eastAsia="zh-CN"/>
                </w:rPr>
                <w:t xml:space="preserve">14, </w:t>
              </w:r>
            </w:ins>
            <w:ins w:id="330" w:author="CEPT" w:date="2023-05-01T10:35:00Z">
              <w:r w:rsidR="008457FE">
                <w:rPr>
                  <w:rFonts w:asciiTheme="majorBidi" w:hAnsiTheme="majorBidi" w:cstheme="majorBidi"/>
                  <w:b/>
                  <w:bCs/>
                  <w:sz w:val="18"/>
                  <w:szCs w:val="18"/>
                  <w:lang w:val="en-US" w:eastAsia="zh-CN"/>
                </w:rPr>
                <w:t xml:space="preserve">5.B14 and </w:t>
              </w:r>
            </w:ins>
            <w:r>
              <w:rPr>
                <w:rFonts w:asciiTheme="majorBidi" w:hAnsiTheme="majorBidi" w:cstheme="majorBidi"/>
                <w:b/>
                <w:bCs/>
                <w:sz w:val="18"/>
                <w:szCs w:val="18"/>
                <w:lang w:val="en-US" w:eastAsia="zh-CN"/>
              </w:rPr>
              <w:t>5.388A for the application of No. 11.9</w:t>
            </w:r>
          </w:p>
        </w:tc>
        <w:tc>
          <w:tcPr>
            <w:tcW w:w="1183" w:type="dxa"/>
            <w:tcBorders>
              <w:top w:val="single" w:sz="12" w:space="0" w:color="auto"/>
              <w:left w:val="nil"/>
              <w:bottom w:val="single" w:sz="12" w:space="0" w:color="auto"/>
              <w:right w:val="single" w:sz="4" w:space="0" w:color="auto"/>
            </w:tcBorders>
            <w:textDirection w:val="btLr"/>
            <w:hideMark/>
          </w:tcPr>
          <w:p w14:paraId="400ECDB9" w14:textId="10E3B956" w:rsidR="00496979" w:rsidRDefault="00F614A8" w:rsidP="00496979">
            <w:pPr>
              <w:tabs>
                <w:tab w:val="left" w:pos="720"/>
              </w:tabs>
              <w:overflowPunct/>
              <w:autoSpaceDE/>
              <w:adjustRightInd/>
              <w:spacing w:before="0" w:after="4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xml:space="preserve">Transmitting station in the </w:t>
            </w:r>
            <w:ins w:id="331" w:author="CEPT" w:date="2023-05-01T10:35:00Z">
              <w:r w:rsidR="008457FE">
                <w:rPr>
                  <w:rFonts w:asciiTheme="majorBidi" w:hAnsiTheme="majorBidi" w:cstheme="majorBidi"/>
                  <w:b/>
                  <w:bCs/>
                  <w:sz w:val="18"/>
                  <w:szCs w:val="18"/>
                  <w:lang w:val="en-US" w:eastAsia="zh-CN"/>
                </w:rPr>
                <w:t xml:space="preserve">frequency </w:t>
              </w:r>
            </w:ins>
            <w:r>
              <w:rPr>
                <w:rFonts w:asciiTheme="majorBidi" w:hAnsiTheme="majorBidi" w:cstheme="majorBidi"/>
                <w:b/>
                <w:bCs/>
                <w:sz w:val="18"/>
                <w:szCs w:val="18"/>
                <w:lang w:val="en-US" w:eastAsia="zh-CN"/>
              </w:rPr>
              <w:t>bands listed in Nos. 5.457, 5.537A, 5.530E, 5.532AA, 5.534A, 5.543B, 5.550D and 5.552A for the application of No. 11.2</w:t>
            </w:r>
          </w:p>
        </w:tc>
        <w:tc>
          <w:tcPr>
            <w:tcW w:w="1087" w:type="dxa"/>
            <w:tcBorders>
              <w:top w:val="single" w:sz="12" w:space="0" w:color="auto"/>
              <w:left w:val="nil"/>
              <w:bottom w:val="single" w:sz="12" w:space="0" w:color="auto"/>
              <w:right w:val="double" w:sz="6" w:space="0" w:color="auto"/>
            </w:tcBorders>
            <w:textDirection w:val="btLr"/>
            <w:vAlign w:val="center"/>
            <w:hideMark/>
          </w:tcPr>
          <w:p w14:paraId="12F7168A" w14:textId="32F028AC" w:rsidR="00496979" w:rsidRDefault="00F614A8" w:rsidP="00496979">
            <w:pPr>
              <w:tabs>
                <w:tab w:val="left" w:pos="720"/>
              </w:tabs>
              <w:overflowPunct/>
              <w:autoSpaceDE/>
              <w:adjustRightInd/>
              <w:spacing w:before="0" w:after="4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xml:space="preserve">Receiving station in the </w:t>
            </w:r>
            <w:ins w:id="332" w:author="CEPT" w:date="2023-05-01T10:35:00Z">
              <w:r w:rsidR="008457FE">
                <w:rPr>
                  <w:rFonts w:asciiTheme="majorBidi" w:hAnsiTheme="majorBidi" w:cstheme="majorBidi"/>
                  <w:b/>
                  <w:bCs/>
                  <w:sz w:val="18"/>
                  <w:szCs w:val="18"/>
                  <w:lang w:val="en-US" w:eastAsia="zh-CN"/>
                </w:rPr>
                <w:t xml:space="preserve">frequency </w:t>
              </w:r>
            </w:ins>
            <w:r>
              <w:rPr>
                <w:rFonts w:asciiTheme="majorBidi" w:hAnsiTheme="majorBidi" w:cstheme="majorBidi"/>
                <w:b/>
                <w:bCs/>
                <w:sz w:val="18"/>
                <w:szCs w:val="18"/>
                <w:lang w:val="en-US" w:eastAsia="zh-CN"/>
              </w:rPr>
              <w:t>bands listed in Nos.  5.457, 5.534A, 5.543B, 5.550DB and 5.552A for the application of No. 11.9</w:t>
            </w:r>
          </w:p>
        </w:tc>
        <w:tc>
          <w:tcPr>
            <w:tcW w:w="684" w:type="dxa"/>
            <w:tcBorders>
              <w:top w:val="single" w:sz="12" w:space="0" w:color="auto"/>
              <w:left w:val="nil"/>
              <w:bottom w:val="single" w:sz="12" w:space="0" w:color="auto"/>
              <w:right w:val="double" w:sz="4" w:space="0" w:color="auto"/>
            </w:tcBorders>
            <w:textDirection w:val="btLr"/>
            <w:vAlign w:val="center"/>
            <w:hideMark/>
          </w:tcPr>
          <w:p w14:paraId="2C2867ED" w14:textId="77777777" w:rsidR="00496979" w:rsidRDefault="00F614A8" w:rsidP="00496979">
            <w:pPr>
              <w:tabs>
                <w:tab w:val="left" w:pos="720"/>
              </w:tabs>
              <w:overflowPunct/>
              <w:autoSpaceDE/>
              <w:adjustRightInd/>
              <w:spacing w:before="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Item identifier</w:t>
            </w:r>
          </w:p>
        </w:tc>
      </w:tr>
      <w:tr w:rsidR="00496979" w14:paraId="6152220B" w14:textId="77777777" w:rsidTr="00A82172">
        <w:tc>
          <w:tcPr>
            <w:tcW w:w="701" w:type="dxa"/>
            <w:tcBorders>
              <w:top w:val="nil"/>
              <w:left w:val="double" w:sz="4" w:space="0" w:color="auto"/>
              <w:bottom w:val="single" w:sz="4" w:space="0" w:color="auto"/>
              <w:right w:val="double" w:sz="6" w:space="0" w:color="auto"/>
            </w:tcBorders>
            <w:hideMark/>
          </w:tcPr>
          <w:p w14:paraId="0209B43A" w14:textId="77777777" w:rsidR="00496979" w:rsidRDefault="00F614A8" w:rsidP="00496979">
            <w:pPr>
              <w:tabs>
                <w:tab w:val="left" w:pos="720"/>
              </w:tabs>
              <w:overflowPunct/>
              <w:autoSpaceDE/>
              <w:adjustRightInd/>
              <w:spacing w:before="20" w:after="2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 </w:t>
            </w:r>
          </w:p>
        </w:tc>
        <w:tc>
          <w:tcPr>
            <w:tcW w:w="4331" w:type="dxa"/>
            <w:tcBorders>
              <w:top w:val="nil"/>
              <w:left w:val="nil"/>
              <w:bottom w:val="single" w:sz="4" w:space="0" w:color="auto"/>
              <w:right w:val="double" w:sz="6" w:space="0" w:color="auto"/>
            </w:tcBorders>
            <w:hideMark/>
          </w:tcPr>
          <w:p w14:paraId="4953C027" w14:textId="77777777" w:rsidR="00496979" w:rsidRDefault="00F614A8" w:rsidP="00496979">
            <w:pPr>
              <w:tabs>
                <w:tab w:val="left" w:pos="720"/>
              </w:tabs>
              <w:overflowPunct/>
              <w:autoSpaceDE/>
              <w:adjustRightInd/>
              <w:spacing w:before="20" w:after="20"/>
              <w:ind w:left="-57"/>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xml:space="preserve">ASSIGNED FREQUENCY </w:t>
            </w:r>
          </w:p>
        </w:tc>
        <w:tc>
          <w:tcPr>
            <w:tcW w:w="4577" w:type="dxa"/>
            <w:gridSpan w:val="5"/>
            <w:tcBorders>
              <w:top w:val="single" w:sz="8" w:space="0" w:color="auto"/>
              <w:left w:val="nil"/>
              <w:bottom w:val="single" w:sz="4" w:space="0" w:color="auto"/>
              <w:right w:val="double" w:sz="4" w:space="0" w:color="auto"/>
            </w:tcBorders>
            <w:shd w:val="clear" w:color="auto" w:fill="C0C0C0"/>
            <w:vAlign w:val="center"/>
            <w:hideMark/>
          </w:tcPr>
          <w:p w14:paraId="2CFF8305"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w:t>
            </w:r>
          </w:p>
        </w:tc>
      </w:tr>
      <w:tr w:rsidR="00496979" w14:paraId="23F241C1" w14:textId="77777777" w:rsidTr="00A82172">
        <w:tc>
          <w:tcPr>
            <w:tcW w:w="701" w:type="dxa"/>
            <w:tcBorders>
              <w:top w:val="nil"/>
              <w:left w:val="double" w:sz="4" w:space="0" w:color="auto"/>
              <w:bottom w:val="single" w:sz="4" w:space="0" w:color="auto"/>
              <w:right w:val="double" w:sz="6" w:space="0" w:color="auto"/>
            </w:tcBorders>
            <w:hideMark/>
          </w:tcPr>
          <w:p w14:paraId="26F0E7EC" w14:textId="133CA6F9" w:rsidR="00496979" w:rsidRDefault="00325191" w:rsidP="00496979">
            <w:pPr>
              <w:tabs>
                <w:tab w:val="left" w:pos="720"/>
              </w:tabs>
              <w:overflowPunct/>
              <w:autoSpaceDE/>
              <w:adjustRightInd/>
              <w:spacing w:before="20" w:after="2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4331" w:type="dxa"/>
            <w:tcBorders>
              <w:top w:val="nil"/>
              <w:left w:val="nil"/>
              <w:bottom w:val="single" w:sz="4" w:space="0" w:color="auto"/>
              <w:right w:val="double" w:sz="6" w:space="0" w:color="auto"/>
            </w:tcBorders>
            <w:hideMark/>
          </w:tcPr>
          <w:p w14:paraId="02FE201B" w14:textId="48594768" w:rsidR="00496979" w:rsidRDefault="00325191" w:rsidP="00C636A3">
            <w:pPr>
              <w:spacing w:before="20" w:after="20"/>
              <w:ind w:left="113"/>
              <w:rPr>
                <w:rFonts w:asciiTheme="majorBidi" w:hAnsiTheme="majorBidi" w:cstheme="majorBidi"/>
                <w:sz w:val="18"/>
                <w:szCs w:val="18"/>
                <w:lang w:val="en-US"/>
              </w:rPr>
            </w:pPr>
            <w:r>
              <w:rPr>
                <w:rFonts w:asciiTheme="majorBidi" w:hAnsiTheme="majorBidi" w:cstheme="majorBidi"/>
                <w:sz w:val="18"/>
                <w:szCs w:val="18"/>
                <w:lang w:val="en-US"/>
              </w:rPr>
              <w:t>…</w:t>
            </w:r>
          </w:p>
        </w:tc>
        <w:tc>
          <w:tcPr>
            <w:tcW w:w="804" w:type="dxa"/>
            <w:tcBorders>
              <w:top w:val="nil"/>
              <w:left w:val="nil"/>
              <w:bottom w:val="single" w:sz="4" w:space="0" w:color="auto"/>
              <w:right w:val="single" w:sz="4" w:space="0" w:color="auto"/>
            </w:tcBorders>
            <w:vAlign w:val="center"/>
            <w:hideMark/>
          </w:tcPr>
          <w:p w14:paraId="6A225757" w14:textId="5D74268B" w:rsidR="00496979" w:rsidRDefault="00325191"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19" w:type="dxa"/>
            <w:tcBorders>
              <w:top w:val="nil"/>
              <w:left w:val="nil"/>
              <w:bottom w:val="single" w:sz="4" w:space="0" w:color="auto"/>
              <w:right w:val="single" w:sz="4" w:space="0" w:color="auto"/>
            </w:tcBorders>
            <w:vAlign w:val="center"/>
            <w:hideMark/>
          </w:tcPr>
          <w:p w14:paraId="427D92E7" w14:textId="776D738A" w:rsidR="00496979" w:rsidRDefault="00325191"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183" w:type="dxa"/>
            <w:tcBorders>
              <w:top w:val="nil"/>
              <w:left w:val="nil"/>
              <w:bottom w:val="single" w:sz="4" w:space="0" w:color="auto"/>
              <w:right w:val="single" w:sz="4" w:space="0" w:color="auto"/>
            </w:tcBorders>
            <w:vAlign w:val="center"/>
            <w:hideMark/>
          </w:tcPr>
          <w:p w14:paraId="667980C8" w14:textId="489A3514" w:rsidR="00496979" w:rsidRDefault="00325191"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087" w:type="dxa"/>
            <w:tcBorders>
              <w:top w:val="nil"/>
              <w:left w:val="nil"/>
              <w:bottom w:val="single" w:sz="4" w:space="0" w:color="auto"/>
              <w:right w:val="double" w:sz="6" w:space="0" w:color="auto"/>
            </w:tcBorders>
            <w:vAlign w:val="center"/>
            <w:hideMark/>
          </w:tcPr>
          <w:p w14:paraId="5E4E62D4" w14:textId="714530BE" w:rsidR="00496979" w:rsidRDefault="00325191"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684" w:type="dxa"/>
            <w:tcBorders>
              <w:top w:val="nil"/>
              <w:left w:val="nil"/>
              <w:bottom w:val="single" w:sz="4" w:space="0" w:color="auto"/>
              <w:right w:val="double" w:sz="4" w:space="0" w:color="auto"/>
            </w:tcBorders>
            <w:hideMark/>
          </w:tcPr>
          <w:p w14:paraId="0032479F" w14:textId="5CA01ABF" w:rsidR="00496979" w:rsidRDefault="00325191" w:rsidP="00496979">
            <w:pPr>
              <w:tabs>
                <w:tab w:val="left" w:pos="720"/>
              </w:tabs>
              <w:overflowPunct/>
              <w:autoSpaceDE/>
              <w:adjustRightInd/>
              <w:spacing w:before="20" w:after="2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r>
      <w:tr w:rsidR="00496979" w14:paraId="4EBC6F9F" w14:textId="77777777" w:rsidTr="00A82172">
        <w:tc>
          <w:tcPr>
            <w:tcW w:w="701" w:type="dxa"/>
            <w:tcBorders>
              <w:top w:val="nil"/>
              <w:left w:val="double" w:sz="4" w:space="0" w:color="auto"/>
              <w:bottom w:val="single" w:sz="4" w:space="0" w:color="auto"/>
              <w:right w:val="double" w:sz="6" w:space="0" w:color="auto"/>
            </w:tcBorders>
            <w:hideMark/>
          </w:tcPr>
          <w:p w14:paraId="45E1FFF0" w14:textId="77777777" w:rsidR="00496979" w:rsidRDefault="00F614A8" w:rsidP="00496979">
            <w:pPr>
              <w:tabs>
                <w:tab w:val="left" w:pos="720"/>
              </w:tabs>
              <w:overflowPunct/>
              <w:autoSpaceDE/>
              <w:adjustRightInd/>
              <w:spacing w:before="20" w:after="2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 </w:t>
            </w:r>
          </w:p>
        </w:tc>
        <w:tc>
          <w:tcPr>
            <w:tcW w:w="4331" w:type="dxa"/>
            <w:tcBorders>
              <w:top w:val="nil"/>
              <w:left w:val="nil"/>
              <w:bottom w:val="single" w:sz="4" w:space="0" w:color="auto"/>
              <w:right w:val="double" w:sz="6" w:space="0" w:color="auto"/>
            </w:tcBorders>
            <w:hideMark/>
          </w:tcPr>
          <w:p w14:paraId="0A24753B" w14:textId="77777777" w:rsidR="00496979" w:rsidRDefault="00F614A8" w:rsidP="00C636A3">
            <w:pPr>
              <w:tabs>
                <w:tab w:val="left" w:pos="720"/>
              </w:tabs>
              <w:overflowPunct/>
              <w:autoSpaceDE/>
              <w:adjustRightInd/>
              <w:spacing w:before="20" w:after="20"/>
              <w:ind w:left="-57"/>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LOCATION OF THE ASSOCIATED ANTENNA(S)</w:t>
            </w:r>
          </w:p>
        </w:tc>
        <w:tc>
          <w:tcPr>
            <w:tcW w:w="4577" w:type="dxa"/>
            <w:gridSpan w:val="5"/>
            <w:tcBorders>
              <w:top w:val="single" w:sz="4" w:space="0" w:color="auto"/>
              <w:left w:val="nil"/>
              <w:bottom w:val="single" w:sz="4" w:space="0" w:color="auto"/>
              <w:right w:val="double" w:sz="4" w:space="0" w:color="auto"/>
            </w:tcBorders>
            <w:shd w:val="clear" w:color="auto" w:fill="C0C0C0"/>
            <w:hideMark/>
          </w:tcPr>
          <w:p w14:paraId="33B20026"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w:t>
            </w:r>
          </w:p>
        </w:tc>
      </w:tr>
      <w:tr w:rsidR="00496979" w14:paraId="387A2837" w14:textId="77777777" w:rsidTr="00A82172">
        <w:tc>
          <w:tcPr>
            <w:tcW w:w="701" w:type="dxa"/>
            <w:tcBorders>
              <w:top w:val="nil"/>
              <w:left w:val="double" w:sz="4" w:space="0" w:color="auto"/>
              <w:bottom w:val="single" w:sz="4" w:space="0" w:color="auto"/>
              <w:right w:val="double" w:sz="6" w:space="0" w:color="auto"/>
            </w:tcBorders>
            <w:hideMark/>
          </w:tcPr>
          <w:p w14:paraId="2E12FAFC" w14:textId="77777777" w:rsidR="00496979" w:rsidRDefault="00F614A8" w:rsidP="00496979">
            <w:pPr>
              <w:tabs>
                <w:tab w:val="left" w:pos="720"/>
              </w:tabs>
              <w:overflowPunct/>
              <w:autoSpaceDE/>
              <w:adjustRightInd/>
              <w:spacing w:before="20" w:after="20"/>
              <w:ind w:left="-57" w:right="-57"/>
              <w:rPr>
                <w:rFonts w:asciiTheme="majorBidi" w:hAnsiTheme="majorBidi" w:cstheme="majorBidi"/>
                <w:sz w:val="18"/>
                <w:szCs w:val="18"/>
                <w:lang w:val="en-US" w:eastAsia="zh-CN"/>
              </w:rPr>
            </w:pPr>
            <w:r>
              <w:rPr>
                <w:sz w:val="18"/>
                <w:szCs w:val="18"/>
                <w:lang w:val="en-US" w:eastAsia="zh-CN"/>
              </w:rPr>
              <w:t>3.5.c</w:t>
            </w:r>
          </w:p>
        </w:tc>
        <w:tc>
          <w:tcPr>
            <w:tcW w:w="4331" w:type="dxa"/>
            <w:tcBorders>
              <w:top w:val="single" w:sz="2" w:space="0" w:color="auto"/>
              <w:left w:val="nil"/>
              <w:bottom w:val="single" w:sz="2" w:space="0" w:color="auto"/>
              <w:right w:val="double" w:sz="6" w:space="0" w:color="auto"/>
            </w:tcBorders>
            <w:hideMark/>
          </w:tcPr>
          <w:p w14:paraId="29334F51" w14:textId="77777777" w:rsidR="00496979" w:rsidRDefault="00F614A8" w:rsidP="00C636A3">
            <w:pPr>
              <w:spacing w:before="20" w:after="20"/>
              <w:rPr>
                <w:sz w:val="18"/>
                <w:szCs w:val="18"/>
                <w:lang w:val="en-US"/>
              </w:rPr>
            </w:pPr>
            <w:r>
              <w:rPr>
                <w:sz w:val="18"/>
                <w:szCs w:val="18"/>
                <w:lang w:val="en-US"/>
              </w:rPr>
              <w:t>the geographical coordinates of the ground station(s) in the fixed service</w:t>
            </w:r>
          </w:p>
          <w:p w14:paraId="3076B1FD" w14:textId="673EC08D" w:rsidR="00496979" w:rsidRDefault="00F614A8" w:rsidP="00C636A3">
            <w:pPr>
              <w:spacing w:before="20" w:after="20"/>
              <w:ind w:left="285"/>
              <w:rPr>
                <w:rFonts w:asciiTheme="majorBidi" w:hAnsiTheme="majorBidi" w:cstheme="majorBidi"/>
                <w:color w:val="000000"/>
                <w:sz w:val="18"/>
                <w:szCs w:val="18"/>
                <w:lang w:val="en-US" w:eastAsia="zh-CN"/>
              </w:rPr>
            </w:pPr>
            <w:r>
              <w:rPr>
                <w:rFonts w:asciiTheme="majorBidi" w:hAnsiTheme="majorBidi" w:cstheme="majorBidi"/>
                <w:color w:val="000000"/>
                <w:sz w:val="18"/>
                <w:szCs w:val="18"/>
                <w:lang w:val="en-US" w:eastAsia="zh-CN"/>
              </w:rPr>
              <w:t xml:space="preserve">Required in the </w:t>
            </w:r>
            <w:ins w:id="333" w:author="CEPT" w:date="2023-05-01T10:36:00Z">
              <w:r w:rsidR="008457FE">
                <w:rPr>
                  <w:rFonts w:asciiTheme="majorBidi" w:hAnsiTheme="majorBidi" w:cstheme="majorBidi"/>
                  <w:color w:val="000000"/>
                  <w:sz w:val="18"/>
                  <w:szCs w:val="18"/>
                  <w:lang w:val="en-US" w:eastAsia="zh-CN"/>
                </w:rPr>
                <w:t xml:space="preserve">frequency </w:t>
              </w:r>
            </w:ins>
            <w:r>
              <w:rPr>
                <w:rFonts w:asciiTheme="majorBidi" w:hAnsiTheme="majorBidi" w:cstheme="majorBidi"/>
                <w:color w:val="000000"/>
                <w:sz w:val="18"/>
                <w:szCs w:val="18"/>
                <w:lang w:val="en-US" w:eastAsia="zh-CN"/>
              </w:rPr>
              <w:t>bands 6</w:t>
            </w:r>
            <w:r>
              <w:rPr>
                <w:sz w:val="18"/>
                <w:szCs w:val="18"/>
                <w:lang w:val="en-US" w:eastAsia="zh-CN"/>
              </w:rPr>
              <w:t> </w:t>
            </w:r>
            <w:r>
              <w:rPr>
                <w:rFonts w:asciiTheme="majorBidi" w:hAnsiTheme="majorBidi" w:cstheme="majorBidi"/>
                <w:color w:val="000000"/>
                <w:sz w:val="18"/>
                <w:szCs w:val="18"/>
                <w:lang w:val="en-US" w:eastAsia="zh-CN"/>
              </w:rPr>
              <w:t>560-6</w:t>
            </w:r>
            <w:r>
              <w:rPr>
                <w:sz w:val="18"/>
                <w:szCs w:val="18"/>
                <w:lang w:val="en-US" w:eastAsia="zh-CN"/>
              </w:rPr>
              <w:t> </w:t>
            </w:r>
            <w:r>
              <w:rPr>
                <w:rFonts w:asciiTheme="majorBidi" w:hAnsiTheme="majorBidi" w:cstheme="majorBidi"/>
                <w:color w:val="000000"/>
                <w:sz w:val="18"/>
                <w:szCs w:val="18"/>
                <w:lang w:val="en-US" w:eastAsia="zh-CN"/>
              </w:rPr>
              <w:t>640</w:t>
            </w:r>
            <w:r>
              <w:rPr>
                <w:sz w:val="18"/>
                <w:szCs w:val="18"/>
                <w:lang w:val="en-US" w:eastAsia="zh-CN"/>
              </w:rPr>
              <w:t> </w:t>
            </w:r>
            <w:r>
              <w:rPr>
                <w:rFonts w:asciiTheme="majorBidi" w:hAnsiTheme="majorBidi" w:cstheme="majorBidi"/>
                <w:color w:val="000000"/>
                <w:sz w:val="18"/>
                <w:szCs w:val="18"/>
                <w:lang w:val="en-US" w:eastAsia="zh-CN"/>
              </w:rPr>
              <w:t>MHz and 25.25-27</w:t>
            </w:r>
            <w:r>
              <w:rPr>
                <w:sz w:val="18"/>
                <w:szCs w:val="18"/>
                <w:lang w:val="en-US" w:eastAsia="zh-CN"/>
              </w:rPr>
              <w:t> </w:t>
            </w:r>
            <w:r>
              <w:rPr>
                <w:rFonts w:asciiTheme="majorBidi" w:hAnsiTheme="majorBidi" w:cstheme="majorBidi"/>
                <w:color w:val="000000"/>
                <w:sz w:val="18"/>
                <w:szCs w:val="18"/>
                <w:lang w:val="en-US" w:eastAsia="zh-CN"/>
              </w:rPr>
              <w:t>GHz, 31-31.3</w:t>
            </w:r>
            <w:r>
              <w:rPr>
                <w:sz w:val="18"/>
                <w:szCs w:val="18"/>
                <w:lang w:val="en-US" w:eastAsia="zh-CN"/>
              </w:rPr>
              <w:t> </w:t>
            </w:r>
            <w:r>
              <w:rPr>
                <w:rFonts w:asciiTheme="majorBidi" w:hAnsiTheme="majorBidi" w:cstheme="majorBidi"/>
                <w:color w:val="000000"/>
                <w:sz w:val="18"/>
                <w:szCs w:val="18"/>
                <w:lang w:val="en-US" w:eastAsia="zh-CN"/>
              </w:rPr>
              <w:t>GHz, and 38-39.5</w:t>
            </w:r>
            <w:r>
              <w:rPr>
                <w:sz w:val="18"/>
                <w:szCs w:val="18"/>
                <w:lang w:val="en-US" w:eastAsia="zh-CN"/>
              </w:rPr>
              <w:t> </w:t>
            </w:r>
            <w:r>
              <w:rPr>
                <w:rFonts w:asciiTheme="majorBidi" w:hAnsiTheme="majorBidi" w:cstheme="majorBidi"/>
                <w:color w:val="000000"/>
                <w:sz w:val="18"/>
                <w:szCs w:val="18"/>
                <w:lang w:val="en-US" w:eastAsia="zh-CN"/>
              </w:rPr>
              <w:t xml:space="preserve">GHz; </w:t>
            </w:r>
          </w:p>
          <w:p w14:paraId="54970F66" w14:textId="017A61CF" w:rsidR="00496979" w:rsidRDefault="00F614A8" w:rsidP="00C636A3">
            <w:pPr>
              <w:spacing w:before="20" w:after="20"/>
              <w:ind w:left="285"/>
              <w:rPr>
                <w:rFonts w:asciiTheme="majorBidi" w:hAnsiTheme="majorBidi" w:cstheme="majorBidi"/>
                <w:color w:val="000000"/>
                <w:sz w:val="18"/>
                <w:szCs w:val="18"/>
                <w:lang w:val="en-US" w:eastAsia="zh-CN"/>
              </w:rPr>
            </w:pPr>
            <w:r>
              <w:rPr>
                <w:rFonts w:asciiTheme="majorBidi" w:hAnsiTheme="majorBidi" w:cstheme="majorBidi"/>
                <w:color w:val="000000"/>
                <w:sz w:val="18"/>
                <w:szCs w:val="18"/>
                <w:lang w:val="en-US" w:eastAsia="zh-CN"/>
              </w:rPr>
              <w:t xml:space="preserve">Required in the other </w:t>
            </w:r>
            <w:ins w:id="334" w:author="CEPT" w:date="2023-05-01T10:36:00Z">
              <w:r w:rsidR="008457FE">
                <w:rPr>
                  <w:rFonts w:asciiTheme="majorBidi" w:hAnsiTheme="majorBidi" w:cstheme="majorBidi"/>
                  <w:color w:val="000000"/>
                  <w:sz w:val="18"/>
                  <w:szCs w:val="18"/>
                  <w:lang w:val="en-US" w:eastAsia="zh-CN"/>
                </w:rPr>
                <w:t xml:space="preserve">frequency </w:t>
              </w:r>
            </w:ins>
            <w:r>
              <w:rPr>
                <w:rFonts w:asciiTheme="majorBidi" w:hAnsiTheme="majorBidi" w:cstheme="majorBidi"/>
                <w:color w:val="000000"/>
                <w:sz w:val="18"/>
                <w:szCs w:val="18"/>
                <w:lang w:val="en-US" w:eastAsia="zh-CN"/>
              </w:rPr>
              <w:t>bands, if neither the geographical coordinates of a given zone (3.c.a) nor a geographical area (3.5.d) nor a circular area (3.5.e and</w:t>
            </w:r>
            <w:r>
              <w:rPr>
                <w:sz w:val="18"/>
                <w:szCs w:val="18"/>
                <w:lang w:val="en-US" w:eastAsia="zh-CN"/>
              </w:rPr>
              <w:t> </w:t>
            </w:r>
            <w:r>
              <w:rPr>
                <w:rFonts w:asciiTheme="majorBidi" w:hAnsiTheme="majorBidi" w:cstheme="majorBidi"/>
                <w:color w:val="000000"/>
                <w:sz w:val="18"/>
                <w:szCs w:val="18"/>
                <w:lang w:val="en-US" w:eastAsia="zh-CN"/>
              </w:rPr>
              <w:t>3.5.f) are provided</w:t>
            </w:r>
          </w:p>
        </w:tc>
        <w:tc>
          <w:tcPr>
            <w:tcW w:w="804" w:type="dxa"/>
            <w:tcBorders>
              <w:top w:val="nil"/>
              <w:left w:val="nil"/>
              <w:bottom w:val="single" w:sz="4" w:space="0" w:color="auto"/>
              <w:right w:val="single" w:sz="4" w:space="0" w:color="auto"/>
            </w:tcBorders>
            <w:vAlign w:val="center"/>
          </w:tcPr>
          <w:p w14:paraId="4236A9C0" w14:textId="77777777" w:rsidR="00496979" w:rsidRDefault="00495FBA"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819" w:type="dxa"/>
            <w:tcBorders>
              <w:top w:val="nil"/>
              <w:left w:val="single" w:sz="4" w:space="0" w:color="auto"/>
              <w:bottom w:val="single" w:sz="4" w:space="0" w:color="auto"/>
              <w:right w:val="single" w:sz="4" w:space="0" w:color="auto"/>
            </w:tcBorders>
            <w:vAlign w:val="center"/>
          </w:tcPr>
          <w:p w14:paraId="461B0198" w14:textId="77777777" w:rsidR="00496979" w:rsidRDefault="00495FBA"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1183" w:type="dxa"/>
            <w:tcBorders>
              <w:top w:val="nil"/>
              <w:left w:val="single" w:sz="4" w:space="0" w:color="auto"/>
              <w:bottom w:val="single" w:sz="4" w:space="0" w:color="auto"/>
              <w:right w:val="single" w:sz="4" w:space="0" w:color="auto"/>
            </w:tcBorders>
            <w:vAlign w:val="center"/>
            <w:hideMark/>
          </w:tcPr>
          <w:p w14:paraId="1518EBB4"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b/>
                <w:bCs/>
                <w:sz w:val="18"/>
                <w:szCs w:val="18"/>
                <w:lang w:val="en-US" w:eastAsia="zh-CN"/>
              </w:rPr>
              <w:t>+</w:t>
            </w:r>
          </w:p>
        </w:tc>
        <w:tc>
          <w:tcPr>
            <w:tcW w:w="1087" w:type="dxa"/>
            <w:tcBorders>
              <w:top w:val="nil"/>
              <w:left w:val="single" w:sz="4" w:space="0" w:color="auto"/>
              <w:bottom w:val="single" w:sz="4" w:space="0" w:color="auto"/>
              <w:right w:val="double" w:sz="6" w:space="0" w:color="auto"/>
            </w:tcBorders>
            <w:vAlign w:val="center"/>
            <w:hideMark/>
          </w:tcPr>
          <w:p w14:paraId="781716CE"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684" w:type="dxa"/>
            <w:tcBorders>
              <w:top w:val="nil"/>
              <w:left w:val="double" w:sz="6" w:space="0" w:color="auto"/>
              <w:bottom w:val="single" w:sz="4" w:space="0" w:color="auto"/>
              <w:right w:val="double" w:sz="4" w:space="0" w:color="auto"/>
            </w:tcBorders>
            <w:hideMark/>
          </w:tcPr>
          <w:p w14:paraId="28D2C271" w14:textId="77777777" w:rsidR="00496979" w:rsidRDefault="00F614A8" w:rsidP="00496979">
            <w:pPr>
              <w:tabs>
                <w:tab w:val="left" w:pos="720"/>
              </w:tabs>
              <w:overflowPunct/>
              <w:autoSpaceDE/>
              <w:adjustRightInd/>
              <w:spacing w:before="20" w:after="20"/>
              <w:ind w:left="-57" w:right="-57"/>
              <w:rPr>
                <w:rFonts w:asciiTheme="majorBidi" w:hAnsiTheme="majorBidi" w:cstheme="majorBidi"/>
                <w:sz w:val="18"/>
                <w:szCs w:val="18"/>
                <w:lang w:val="en-US" w:eastAsia="zh-CN"/>
              </w:rPr>
            </w:pPr>
            <w:r>
              <w:rPr>
                <w:sz w:val="18"/>
                <w:szCs w:val="18"/>
                <w:lang w:val="en-US" w:eastAsia="zh-CN"/>
              </w:rPr>
              <w:t>3.5.c</w:t>
            </w:r>
          </w:p>
        </w:tc>
      </w:tr>
      <w:tr w:rsidR="00496979" w14:paraId="1773A5CA" w14:textId="77777777" w:rsidTr="00A82172">
        <w:tc>
          <w:tcPr>
            <w:tcW w:w="701" w:type="dxa"/>
            <w:tcBorders>
              <w:top w:val="nil"/>
              <w:left w:val="double" w:sz="4" w:space="0" w:color="auto"/>
              <w:bottom w:val="single" w:sz="4" w:space="0" w:color="auto"/>
              <w:right w:val="double" w:sz="6" w:space="0" w:color="auto"/>
            </w:tcBorders>
          </w:tcPr>
          <w:p w14:paraId="4165A48A" w14:textId="77777777" w:rsidR="00496979" w:rsidRDefault="00495FBA" w:rsidP="00496979">
            <w:pPr>
              <w:tabs>
                <w:tab w:val="left" w:pos="720"/>
              </w:tabs>
              <w:overflowPunct/>
              <w:autoSpaceDE/>
              <w:adjustRightInd/>
              <w:spacing w:before="20" w:after="20"/>
              <w:ind w:left="-57" w:right="-57"/>
              <w:rPr>
                <w:sz w:val="18"/>
                <w:szCs w:val="18"/>
                <w:lang w:val="en-US" w:eastAsia="zh-CN"/>
              </w:rPr>
            </w:pPr>
          </w:p>
        </w:tc>
        <w:tc>
          <w:tcPr>
            <w:tcW w:w="4331" w:type="dxa"/>
            <w:tcBorders>
              <w:top w:val="single" w:sz="2" w:space="0" w:color="auto"/>
              <w:left w:val="nil"/>
              <w:bottom w:val="single" w:sz="2" w:space="0" w:color="auto"/>
              <w:right w:val="double" w:sz="6" w:space="0" w:color="auto"/>
            </w:tcBorders>
            <w:hideMark/>
          </w:tcPr>
          <w:p w14:paraId="736624D0" w14:textId="77777777" w:rsidR="00496979" w:rsidRDefault="00F614A8" w:rsidP="00C636A3">
            <w:pPr>
              <w:spacing w:before="20" w:after="20"/>
              <w:rPr>
                <w:sz w:val="18"/>
                <w:szCs w:val="18"/>
                <w:lang w:val="en-US"/>
              </w:rPr>
            </w:pPr>
            <w:r>
              <w:rPr>
                <w:rFonts w:asciiTheme="majorBidi" w:hAnsiTheme="majorBidi" w:cstheme="majorBidi"/>
                <w:b/>
                <w:bCs/>
                <w:color w:val="000000"/>
                <w:sz w:val="18"/>
                <w:szCs w:val="18"/>
                <w:lang w:val="en-US" w:eastAsia="zh-CN"/>
              </w:rPr>
              <w:t>For an area in which associated transmitting/receiving ground station(s) operate:</w:t>
            </w:r>
          </w:p>
        </w:tc>
        <w:tc>
          <w:tcPr>
            <w:tcW w:w="804" w:type="dxa"/>
            <w:tcBorders>
              <w:top w:val="nil"/>
              <w:left w:val="nil"/>
              <w:bottom w:val="single" w:sz="4" w:space="0" w:color="auto"/>
              <w:right w:val="single" w:sz="4" w:space="0" w:color="auto"/>
            </w:tcBorders>
            <w:vAlign w:val="center"/>
          </w:tcPr>
          <w:p w14:paraId="309F21DF" w14:textId="77777777" w:rsidR="00496979" w:rsidRDefault="00495FBA"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819" w:type="dxa"/>
            <w:tcBorders>
              <w:top w:val="nil"/>
              <w:left w:val="single" w:sz="4" w:space="0" w:color="auto"/>
              <w:bottom w:val="single" w:sz="4" w:space="0" w:color="auto"/>
              <w:right w:val="single" w:sz="4" w:space="0" w:color="auto"/>
            </w:tcBorders>
            <w:vAlign w:val="center"/>
          </w:tcPr>
          <w:p w14:paraId="63E32779" w14:textId="77777777" w:rsidR="00496979" w:rsidRDefault="00495FBA"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1183" w:type="dxa"/>
            <w:tcBorders>
              <w:top w:val="nil"/>
              <w:left w:val="single" w:sz="4" w:space="0" w:color="auto"/>
              <w:bottom w:val="single" w:sz="4" w:space="0" w:color="auto"/>
              <w:right w:val="single" w:sz="4" w:space="0" w:color="auto"/>
            </w:tcBorders>
            <w:vAlign w:val="center"/>
          </w:tcPr>
          <w:p w14:paraId="1C6E4764" w14:textId="77777777" w:rsidR="00496979" w:rsidRDefault="00495FBA"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1087" w:type="dxa"/>
            <w:tcBorders>
              <w:top w:val="nil"/>
              <w:left w:val="single" w:sz="4" w:space="0" w:color="auto"/>
              <w:bottom w:val="single" w:sz="4" w:space="0" w:color="auto"/>
              <w:right w:val="double" w:sz="6" w:space="0" w:color="auto"/>
            </w:tcBorders>
            <w:vAlign w:val="center"/>
          </w:tcPr>
          <w:p w14:paraId="4DB59986" w14:textId="77777777" w:rsidR="00496979" w:rsidRDefault="00495FBA" w:rsidP="00496979">
            <w:pPr>
              <w:tabs>
                <w:tab w:val="left" w:pos="720"/>
              </w:tabs>
              <w:overflowPunct/>
              <w:autoSpaceDE/>
              <w:adjustRightInd/>
              <w:spacing w:before="20" w:after="20"/>
              <w:jc w:val="center"/>
              <w:rPr>
                <w:b/>
                <w:bCs/>
                <w:sz w:val="18"/>
                <w:szCs w:val="18"/>
                <w:highlight w:val="green"/>
                <w:lang w:val="en-US" w:eastAsia="zh-CN"/>
              </w:rPr>
            </w:pPr>
          </w:p>
        </w:tc>
        <w:tc>
          <w:tcPr>
            <w:tcW w:w="684" w:type="dxa"/>
            <w:tcBorders>
              <w:top w:val="nil"/>
              <w:left w:val="double" w:sz="6" w:space="0" w:color="auto"/>
              <w:bottom w:val="single" w:sz="4" w:space="0" w:color="auto"/>
              <w:right w:val="double" w:sz="4" w:space="0" w:color="auto"/>
            </w:tcBorders>
          </w:tcPr>
          <w:p w14:paraId="4ACF8D7C" w14:textId="77777777" w:rsidR="00496979" w:rsidRDefault="00495FBA" w:rsidP="00496979">
            <w:pPr>
              <w:tabs>
                <w:tab w:val="left" w:pos="720"/>
              </w:tabs>
              <w:overflowPunct/>
              <w:autoSpaceDE/>
              <w:adjustRightInd/>
              <w:spacing w:before="20" w:after="20"/>
              <w:ind w:left="-57" w:right="-57"/>
              <w:rPr>
                <w:sz w:val="18"/>
                <w:szCs w:val="18"/>
                <w:lang w:val="en-US" w:eastAsia="zh-CN"/>
              </w:rPr>
            </w:pPr>
          </w:p>
        </w:tc>
      </w:tr>
      <w:tr w:rsidR="00496979" w14:paraId="43C99B04" w14:textId="77777777" w:rsidTr="00A82172">
        <w:tc>
          <w:tcPr>
            <w:tcW w:w="701" w:type="dxa"/>
            <w:tcBorders>
              <w:top w:val="nil"/>
              <w:left w:val="double" w:sz="4" w:space="0" w:color="auto"/>
              <w:bottom w:val="single" w:sz="4" w:space="0" w:color="auto"/>
              <w:right w:val="double" w:sz="6" w:space="0" w:color="auto"/>
            </w:tcBorders>
            <w:hideMark/>
          </w:tcPr>
          <w:p w14:paraId="4AAC04C2" w14:textId="77777777" w:rsidR="00496979" w:rsidRDefault="00F614A8" w:rsidP="00496979">
            <w:pPr>
              <w:tabs>
                <w:tab w:val="left" w:pos="720"/>
              </w:tabs>
              <w:overflowPunct/>
              <w:autoSpaceDE/>
              <w:adjustRightInd/>
              <w:spacing w:before="20" w:after="2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3.5.c.a</w:t>
            </w:r>
          </w:p>
        </w:tc>
        <w:tc>
          <w:tcPr>
            <w:tcW w:w="4331" w:type="dxa"/>
            <w:tcBorders>
              <w:top w:val="single" w:sz="2" w:space="0" w:color="auto"/>
              <w:left w:val="nil"/>
              <w:bottom w:val="single" w:sz="2" w:space="0" w:color="auto"/>
              <w:right w:val="double" w:sz="6" w:space="0" w:color="auto"/>
            </w:tcBorders>
            <w:hideMark/>
          </w:tcPr>
          <w:p w14:paraId="443F602A" w14:textId="77777777" w:rsidR="00496979" w:rsidRDefault="00F614A8" w:rsidP="00C636A3">
            <w:pPr>
              <w:tabs>
                <w:tab w:val="left" w:pos="720"/>
              </w:tabs>
              <w:overflowPunct/>
              <w:autoSpaceDE/>
              <w:adjustRightInd/>
              <w:spacing w:before="20" w:after="20"/>
              <w:ind w:left="113"/>
              <w:rPr>
                <w:rFonts w:asciiTheme="majorBidi" w:hAnsiTheme="majorBidi" w:cstheme="majorBidi"/>
                <w:color w:val="000000"/>
                <w:sz w:val="18"/>
                <w:szCs w:val="18"/>
                <w:lang w:val="en-US" w:eastAsia="zh-CN"/>
              </w:rPr>
            </w:pPr>
            <w:r>
              <w:rPr>
                <w:rFonts w:asciiTheme="majorBidi" w:hAnsiTheme="majorBidi" w:cstheme="majorBidi"/>
                <w:color w:val="000000"/>
                <w:sz w:val="18"/>
                <w:szCs w:val="18"/>
                <w:lang w:val="en-US" w:eastAsia="zh-CN"/>
              </w:rPr>
              <w:t>the geographical coordinates of a given zone</w:t>
            </w:r>
          </w:p>
          <w:p w14:paraId="4E59155B" w14:textId="77777777" w:rsidR="00496979" w:rsidRDefault="00F614A8" w:rsidP="00C636A3">
            <w:pPr>
              <w:spacing w:before="20" w:after="20"/>
              <w:ind w:left="283"/>
              <w:rPr>
                <w:rFonts w:asciiTheme="majorBidi" w:hAnsiTheme="majorBidi" w:cstheme="majorBidi"/>
                <w:sz w:val="18"/>
                <w:szCs w:val="18"/>
                <w:lang w:val="en-US"/>
              </w:rPr>
            </w:pPr>
            <w:r>
              <w:rPr>
                <w:rFonts w:asciiTheme="majorBidi" w:hAnsiTheme="majorBidi" w:cstheme="majorBidi"/>
                <w:sz w:val="18"/>
                <w:szCs w:val="18"/>
                <w:lang w:val="en-US"/>
              </w:rPr>
              <w:t>A minimum of six geographical coordinates are required, in degrees, minutes and seconds</w:t>
            </w:r>
          </w:p>
          <w:p w14:paraId="4A9525B1" w14:textId="5009843E" w:rsidR="00496979" w:rsidRDefault="00F614A8" w:rsidP="00C636A3">
            <w:pPr>
              <w:spacing w:before="20" w:after="20"/>
              <w:ind w:left="283"/>
              <w:rPr>
                <w:rFonts w:asciiTheme="majorBidi" w:hAnsiTheme="majorBidi" w:cstheme="majorBidi"/>
                <w:sz w:val="18"/>
                <w:szCs w:val="18"/>
                <w:lang w:val="en-US"/>
              </w:rPr>
            </w:pPr>
            <w:r>
              <w:rPr>
                <w:rFonts w:asciiTheme="majorBidi" w:hAnsiTheme="majorBidi" w:cstheme="majorBidi"/>
                <w:i/>
                <w:iCs/>
                <w:sz w:val="18"/>
                <w:szCs w:val="18"/>
                <w:lang w:val="en-US"/>
              </w:rPr>
              <w:t>Note</w:t>
            </w:r>
            <w:r>
              <w:rPr>
                <w:rFonts w:asciiTheme="majorBidi" w:hAnsiTheme="majorBidi" w:cstheme="majorBidi"/>
                <w:sz w:val="18"/>
                <w:szCs w:val="18"/>
                <w:lang w:val="en-US"/>
              </w:rPr>
              <w:t xml:space="preserve"> – For the fixed service in the </w:t>
            </w:r>
            <w:ins w:id="335" w:author="CEPT" w:date="2023-05-01T10:36:00Z">
              <w:r w:rsidR="008457FE">
                <w:rPr>
                  <w:rFonts w:asciiTheme="majorBidi" w:hAnsiTheme="majorBidi" w:cstheme="majorBidi"/>
                  <w:sz w:val="18"/>
                  <w:szCs w:val="18"/>
                  <w:lang w:val="en-US"/>
                </w:rPr>
                <w:t xml:space="preserve">frequency </w:t>
              </w:r>
            </w:ins>
            <w:r>
              <w:rPr>
                <w:rFonts w:asciiTheme="majorBidi" w:hAnsiTheme="majorBidi" w:cstheme="majorBidi"/>
                <w:sz w:val="18"/>
                <w:szCs w:val="18"/>
                <w:lang w:val="en-US"/>
              </w:rPr>
              <w:t>bands 47.2-47.5 GHz and 47.9-48.2 GHz the geographical coordinates are provided for each of the UAC, SAC and if applicable RAC (see the most recent version of Recommendation ITU</w:t>
            </w:r>
            <w:r>
              <w:rPr>
                <w:rFonts w:asciiTheme="majorBidi" w:hAnsiTheme="majorBidi" w:cstheme="majorBidi"/>
                <w:sz w:val="18"/>
                <w:szCs w:val="18"/>
                <w:lang w:val="en-US"/>
              </w:rPr>
              <w:noBreakHyphen/>
              <w:t>R F.1500)</w:t>
            </w:r>
          </w:p>
          <w:p w14:paraId="56D3C4C7" w14:textId="77777777" w:rsidR="00496979" w:rsidRDefault="00F614A8" w:rsidP="00C636A3">
            <w:pPr>
              <w:spacing w:before="20" w:after="20"/>
              <w:ind w:left="510"/>
              <w:rPr>
                <w:rFonts w:asciiTheme="majorBidi" w:hAnsiTheme="majorBidi" w:cstheme="majorBidi"/>
                <w:color w:val="000000"/>
                <w:sz w:val="18"/>
                <w:szCs w:val="18"/>
                <w:lang w:val="en-US" w:eastAsia="zh-CN"/>
              </w:rPr>
            </w:pPr>
            <w:r>
              <w:rPr>
                <w:rFonts w:asciiTheme="majorBidi" w:hAnsiTheme="majorBidi" w:cstheme="majorBidi"/>
                <w:sz w:val="18"/>
                <w:szCs w:val="18"/>
                <w:lang w:val="en-US"/>
              </w:rPr>
              <w:t>Required if neither a circular area (3.5.e and 3.5.f) nor a geographical area (3.5.d) are provided</w:t>
            </w:r>
          </w:p>
        </w:tc>
        <w:tc>
          <w:tcPr>
            <w:tcW w:w="804" w:type="dxa"/>
            <w:tcBorders>
              <w:top w:val="nil"/>
              <w:left w:val="nil"/>
              <w:bottom w:val="single" w:sz="4" w:space="0" w:color="auto"/>
              <w:right w:val="single" w:sz="4" w:space="0" w:color="auto"/>
            </w:tcBorders>
            <w:vAlign w:val="center"/>
            <w:hideMark/>
          </w:tcPr>
          <w:p w14:paraId="1530D917"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19" w:type="dxa"/>
            <w:tcBorders>
              <w:top w:val="nil"/>
              <w:left w:val="single" w:sz="4" w:space="0" w:color="auto"/>
              <w:bottom w:val="single" w:sz="4" w:space="0" w:color="auto"/>
              <w:right w:val="single" w:sz="4" w:space="0" w:color="auto"/>
            </w:tcBorders>
            <w:vAlign w:val="center"/>
            <w:hideMark/>
          </w:tcPr>
          <w:p w14:paraId="0E05162F"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183" w:type="dxa"/>
            <w:tcBorders>
              <w:top w:val="nil"/>
              <w:left w:val="single" w:sz="4" w:space="0" w:color="auto"/>
              <w:bottom w:val="single" w:sz="4" w:space="0" w:color="auto"/>
              <w:right w:val="single" w:sz="4" w:space="0" w:color="auto"/>
            </w:tcBorders>
            <w:vAlign w:val="center"/>
            <w:hideMark/>
          </w:tcPr>
          <w:p w14:paraId="7430BFD8"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087" w:type="dxa"/>
            <w:tcBorders>
              <w:top w:val="nil"/>
              <w:left w:val="single" w:sz="4" w:space="0" w:color="auto"/>
              <w:bottom w:val="single" w:sz="4" w:space="0" w:color="auto"/>
              <w:right w:val="double" w:sz="6" w:space="0" w:color="auto"/>
            </w:tcBorders>
            <w:vAlign w:val="center"/>
            <w:hideMark/>
          </w:tcPr>
          <w:p w14:paraId="0D3CB935"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684" w:type="dxa"/>
            <w:tcBorders>
              <w:top w:val="nil"/>
              <w:left w:val="double" w:sz="6" w:space="0" w:color="auto"/>
              <w:bottom w:val="single" w:sz="4" w:space="0" w:color="auto"/>
              <w:right w:val="double" w:sz="4" w:space="0" w:color="auto"/>
            </w:tcBorders>
            <w:hideMark/>
          </w:tcPr>
          <w:p w14:paraId="6D99E3EB" w14:textId="77777777" w:rsidR="00496979" w:rsidRDefault="00F614A8" w:rsidP="00496979">
            <w:pPr>
              <w:tabs>
                <w:tab w:val="left" w:pos="720"/>
              </w:tabs>
              <w:overflowPunct/>
              <w:autoSpaceDE/>
              <w:adjustRightInd/>
              <w:spacing w:before="20" w:after="2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3.5.c.a</w:t>
            </w:r>
          </w:p>
        </w:tc>
      </w:tr>
      <w:tr w:rsidR="00496979" w14:paraId="26F72F79" w14:textId="77777777" w:rsidTr="00A82172">
        <w:tc>
          <w:tcPr>
            <w:tcW w:w="701" w:type="dxa"/>
            <w:tcBorders>
              <w:top w:val="nil"/>
              <w:left w:val="double" w:sz="4" w:space="0" w:color="auto"/>
              <w:bottom w:val="single" w:sz="12" w:space="0" w:color="auto"/>
              <w:right w:val="double" w:sz="6" w:space="0" w:color="auto"/>
            </w:tcBorders>
            <w:hideMark/>
          </w:tcPr>
          <w:p w14:paraId="284CD0FB" w14:textId="77777777" w:rsidR="00496979" w:rsidRDefault="00F614A8" w:rsidP="00496979">
            <w:pPr>
              <w:tabs>
                <w:tab w:val="left" w:pos="720"/>
              </w:tabs>
              <w:overflowPunct/>
              <w:autoSpaceDE/>
              <w:adjustRightInd/>
              <w:spacing w:before="20" w:after="2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3.5.d</w:t>
            </w:r>
          </w:p>
        </w:tc>
        <w:tc>
          <w:tcPr>
            <w:tcW w:w="4331" w:type="dxa"/>
            <w:tcBorders>
              <w:top w:val="single" w:sz="2" w:space="0" w:color="auto"/>
              <w:left w:val="nil"/>
              <w:bottom w:val="single" w:sz="12" w:space="0" w:color="auto"/>
              <w:right w:val="double" w:sz="6" w:space="0" w:color="auto"/>
            </w:tcBorders>
            <w:hideMark/>
          </w:tcPr>
          <w:p w14:paraId="25F9EF92" w14:textId="77777777" w:rsidR="00496979" w:rsidRDefault="00F614A8" w:rsidP="00C636A3">
            <w:pPr>
              <w:tabs>
                <w:tab w:val="left" w:pos="720"/>
              </w:tabs>
              <w:overflowPunct/>
              <w:autoSpaceDE/>
              <w:adjustRightInd/>
              <w:spacing w:before="20" w:after="20"/>
              <w:ind w:left="113"/>
              <w:rPr>
                <w:rFonts w:asciiTheme="majorBidi" w:hAnsiTheme="majorBidi" w:cstheme="majorBidi"/>
                <w:color w:val="000000"/>
                <w:sz w:val="18"/>
                <w:szCs w:val="18"/>
                <w:lang w:val="en-US" w:eastAsia="zh-CN"/>
              </w:rPr>
            </w:pPr>
            <w:r>
              <w:rPr>
                <w:rFonts w:asciiTheme="majorBidi" w:hAnsiTheme="majorBidi" w:cstheme="majorBidi"/>
                <w:color w:val="000000"/>
                <w:sz w:val="18"/>
                <w:szCs w:val="18"/>
                <w:lang w:val="en-US" w:eastAsia="zh-CN"/>
              </w:rPr>
              <w:t>the code of the geographical area (see the Preface)</w:t>
            </w:r>
          </w:p>
          <w:p w14:paraId="00688B56" w14:textId="118D9881" w:rsidR="00496979" w:rsidRDefault="00F614A8" w:rsidP="00C636A3">
            <w:pPr>
              <w:spacing w:before="20" w:after="20"/>
              <w:ind w:left="283"/>
              <w:rPr>
                <w:rFonts w:asciiTheme="majorBidi" w:hAnsiTheme="majorBidi" w:cstheme="majorBidi"/>
                <w:sz w:val="18"/>
                <w:szCs w:val="18"/>
                <w:lang w:val="en-US"/>
              </w:rPr>
            </w:pPr>
            <w:r>
              <w:rPr>
                <w:rFonts w:asciiTheme="majorBidi" w:hAnsiTheme="majorBidi" w:cstheme="majorBidi"/>
                <w:i/>
                <w:iCs/>
                <w:sz w:val="18"/>
                <w:szCs w:val="18"/>
                <w:lang w:val="en-US"/>
              </w:rPr>
              <w:t>Note</w:t>
            </w:r>
            <w:r>
              <w:rPr>
                <w:rFonts w:asciiTheme="majorBidi" w:hAnsiTheme="majorBidi" w:cstheme="majorBidi"/>
                <w:sz w:val="18"/>
                <w:szCs w:val="18"/>
                <w:lang w:val="en-US"/>
              </w:rPr>
              <w:t xml:space="preserve"> – For the fixed service in the </w:t>
            </w:r>
            <w:ins w:id="336" w:author="CEPT" w:date="2023-05-01T10:37:00Z">
              <w:r w:rsidR="008457FE">
                <w:rPr>
                  <w:rFonts w:asciiTheme="majorBidi" w:hAnsiTheme="majorBidi" w:cstheme="majorBidi"/>
                  <w:sz w:val="18"/>
                  <w:szCs w:val="18"/>
                  <w:lang w:val="en-US"/>
                </w:rPr>
                <w:t xml:space="preserve">frequency </w:t>
              </w:r>
            </w:ins>
            <w:r>
              <w:rPr>
                <w:rFonts w:asciiTheme="majorBidi" w:hAnsiTheme="majorBidi" w:cstheme="majorBidi"/>
                <w:sz w:val="18"/>
                <w:szCs w:val="18"/>
                <w:lang w:val="en-US"/>
              </w:rPr>
              <w:t>bands 47.2-47.5 GHz and 47.9-48.2 GHz separate geographical areas are provided for each of the UAC, SAC and if applicable RAC (see the most recent version of Recommendation ITU</w:t>
            </w:r>
            <w:r>
              <w:rPr>
                <w:rFonts w:asciiTheme="majorBidi" w:hAnsiTheme="majorBidi" w:cstheme="majorBidi"/>
                <w:sz w:val="18"/>
                <w:szCs w:val="18"/>
                <w:lang w:val="en-US"/>
              </w:rPr>
              <w:noBreakHyphen/>
              <w:t xml:space="preserve">R F.1500) </w:t>
            </w:r>
          </w:p>
          <w:p w14:paraId="45B606CF" w14:textId="77777777" w:rsidR="00496979" w:rsidRDefault="00F614A8" w:rsidP="00C636A3">
            <w:pPr>
              <w:spacing w:before="20" w:after="20"/>
              <w:ind w:left="510"/>
              <w:rPr>
                <w:rFonts w:asciiTheme="majorBidi" w:hAnsiTheme="majorBidi" w:cstheme="majorBidi"/>
                <w:color w:val="000000"/>
                <w:sz w:val="18"/>
                <w:szCs w:val="18"/>
                <w:lang w:val="en-US" w:eastAsia="zh-CN"/>
              </w:rPr>
            </w:pPr>
            <w:r>
              <w:rPr>
                <w:rFonts w:asciiTheme="majorBidi" w:hAnsiTheme="majorBidi" w:cstheme="majorBidi"/>
                <w:sz w:val="18"/>
                <w:szCs w:val="18"/>
                <w:lang w:val="en-US"/>
              </w:rPr>
              <w:t>Required if neither a circular area (3.5.e and 3.5.f) nor the geographical coordinates of a given zone (3.5.c.a) are provided</w:t>
            </w:r>
          </w:p>
        </w:tc>
        <w:tc>
          <w:tcPr>
            <w:tcW w:w="804" w:type="dxa"/>
            <w:tcBorders>
              <w:top w:val="nil"/>
              <w:left w:val="nil"/>
              <w:bottom w:val="single" w:sz="12" w:space="0" w:color="auto"/>
              <w:right w:val="single" w:sz="4" w:space="0" w:color="auto"/>
            </w:tcBorders>
            <w:vAlign w:val="center"/>
            <w:hideMark/>
          </w:tcPr>
          <w:p w14:paraId="732FFF40"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19" w:type="dxa"/>
            <w:tcBorders>
              <w:top w:val="nil"/>
              <w:left w:val="single" w:sz="4" w:space="0" w:color="auto"/>
              <w:bottom w:val="single" w:sz="12" w:space="0" w:color="auto"/>
              <w:right w:val="single" w:sz="4" w:space="0" w:color="auto"/>
            </w:tcBorders>
            <w:vAlign w:val="center"/>
            <w:hideMark/>
          </w:tcPr>
          <w:p w14:paraId="1360307D"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183" w:type="dxa"/>
            <w:tcBorders>
              <w:top w:val="nil"/>
              <w:left w:val="single" w:sz="4" w:space="0" w:color="auto"/>
              <w:bottom w:val="single" w:sz="12" w:space="0" w:color="auto"/>
              <w:right w:val="single" w:sz="4" w:space="0" w:color="auto"/>
            </w:tcBorders>
            <w:vAlign w:val="center"/>
            <w:hideMark/>
          </w:tcPr>
          <w:p w14:paraId="6C30F729"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087" w:type="dxa"/>
            <w:tcBorders>
              <w:top w:val="nil"/>
              <w:left w:val="single" w:sz="4" w:space="0" w:color="auto"/>
              <w:bottom w:val="single" w:sz="12" w:space="0" w:color="auto"/>
              <w:right w:val="double" w:sz="6" w:space="0" w:color="auto"/>
            </w:tcBorders>
            <w:vAlign w:val="center"/>
            <w:hideMark/>
          </w:tcPr>
          <w:p w14:paraId="2D86D23D"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684" w:type="dxa"/>
            <w:tcBorders>
              <w:top w:val="nil"/>
              <w:left w:val="double" w:sz="6" w:space="0" w:color="auto"/>
              <w:bottom w:val="single" w:sz="12" w:space="0" w:color="auto"/>
              <w:right w:val="double" w:sz="4" w:space="0" w:color="auto"/>
            </w:tcBorders>
            <w:hideMark/>
          </w:tcPr>
          <w:p w14:paraId="283C28D5" w14:textId="77777777" w:rsidR="00496979" w:rsidRDefault="00F614A8" w:rsidP="00496979">
            <w:pPr>
              <w:tabs>
                <w:tab w:val="left" w:pos="720"/>
              </w:tabs>
              <w:overflowPunct/>
              <w:autoSpaceDE/>
              <w:adjustRightInd/>
              <w:spacing w:before="20" w:after="2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3.5.d</w:t>
            </w:r>
          </w:p>
        </w:tc>
      </w:tr>
      <w:tr w:rsidR="00A82172" w14:paraId="77BF970D" w14:textId="77777777" w:rsidTr="00A82172">
        <w:trPr>
          <w:trHeight w:val="2835"/>
        </w:trPr>
        <w:tc>
          <w:tcPr>
            <w:tcW w:w="701" w:type="dxa"/>
            <w:tcBorders>
              <w:top w:val="single" w:sz="12" w:space="0" w:color="auto"/>
              <w:left w:val="double" w:sz="4" w:space="0" w:color="auto"/>
              <w:bottom w:val="single" w:sz="12" w:space="0" w:color="auto"/>
              <w:right w:val="double" w:sz="6" w:space="0" w:color="auto"/>
            </w:tcBorders>
            <w:textDirection w:val="btLr"/>
            <w:vAlign w:val="center"/>
            <w:hideMark/>
          </w:tcPr>
          <w:p w14:paraId="73E5025B" w14:textId="77777777" w:rsidR="00A82172" w:rsidRDefault="00F614A8" w:rsidP="00A82172">
            <w:pPr>
              <w:tabs>
                <w:tab w:val="left" w:pos="720"/>
              </w:tabs>
              <w:overflowPunct/>
              <w:autoSpaceDE/>
              <w:adjustRightInd/>
              <w:spacing w:before="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lastRenderedPageBreak/>
              <w:t>Item identifier</w:t>
            </w:r>
          </w:p>
        </w:tc>
        <w:tc>
          <w:tcPr>
            <w:tcW w:w="4331" w:type="dxa"/>
            <w:tcBorders>
              <w:top w:val="single" w:sz="12" w:space="0" w:color="auto"/>
              <w:left w:val="nil"/>
              <w:bottom w:val="single" w:sz="12" w:space="0" w:color="auto"/>
              <w:right w:val="double" w:sz="6" w:space="0" w:color="auto"/>
            </w:tcBorders>
            <w:vAlign w:val="center"/>
            <w:hideMark/>
          </w:tcPr>
          <w:p w14:paraId="33984F40" w14:textId="77777777" w:rsidR="00A82172" w:rsidRDefault="00F614A8" w:rsidP="00A82172">
            <w:pPr>
              <w:tabs>
                <w:tab w:val="left" w:pos="720"/>
              </w:tabs>
              <w:overflowPunct/>
              <w:autoSpaceDE/>
              <w:adjustRightInd/>
              <w:spacing w:before="0"/>
              <w:jc w:val="center"/>
              <w:rPr>
                <w:rFonts w:asciiTheme="majorBidi" w:hAnsiTheme="majorBidi" w:cstheme="majorBidi"/>
                <w:b/>
                <w:bCs/>
                <w:i/>
                <w:iCs/>
                <w:sz w:val="18"/>
                <w:szCs w:val="18"/>
                <w:lang w:val="en-US" w:eastAsia="zh-CN"/>
              </w:rPr>
            </w:pPr>
            <w:r>
              <w:rPr>
                <w:rFonts w:asciiTheme="majorBidi" w:hAnsiTheme="majorBidi" w:cstheme="majorBidi"/>
                <w:b/>
                <w:bCs/>
                <w:i/>
                <w:iCs/>
                <w:sz w:val="18"/>
                <w:szCs w:val="18"/>
                <w:lang w:val="en-US" w:eastAsia="zh-CN"/>
              </w:rPr>
              <w:t xml:space="preserve">3 </w:t>
            </w:r>
            <w:r>
              <w:rPr>
                <w:rFonts w:asciiTheme="majorBidi" w:hAnsiTheme="majorBidi" w:cstheme="majorBidi"/>
                <w:b/>
                <w:bCs/>
                <w:i/>
                <w:iCs/>
                <w:sz w:val="18"/>
                <w:szCs w:val="18"/>
                <w:vertAlign w:val="superscript"/>
                <w:lang w:val="en-US" w:eastAsia="zh-CN"/>
              </w:rPr>
              <w:t>_</w:t>
            </w:r>
            <w:r>
              <w:rPr>
                <w:rFonts w:asciiTheme="majorBidi" w:hAnsiTheme="majorBidi" w:cstheme="majorBidi"/>
                <w:b/>
                <w:bCs/>
                <w:i/>
                <w:iCs/>
                <w:sz w:val="18"/>
                <w:szCs w:val="18"/>
                <w:lang w:val="en-US" w:eastAsia="zh-CN"/>
              </w:rPr>
              <w:t xml:space="preserve"> CHARACTERISTICS TO BE PROVIDED FOR EACH FREQUENCY ASSIGNMENT FOR</w:t>
            </w:r>
            <w:r>
              <w:rPr>
                <w:rFonts w:asciiTheme="majorBidi" w:hAnsiTheme="majorBidi" w:cstheme="majorBidi"/>
                <w:b/>
                <w:bCs/>
                <w:i/>
                <w:iCs/>
                <w:sz w:val="18"/>
                <w:szCs w:val="18"/>
                <w:lang w:val="en-US" w:eastAsia="zh-CN"/>
              </w:rPr>
              <w:br/>
              <w:t>EACH INDIVIDUAL OR COMPOSITE</w:t>
            </w:r>
            <w:r>
              <w:rPr>
                <w:rFonts w:asciiTheme="majorBidi" w:hAnsiTheme="majorBidi" w:cstheme="majorBidi"/>
                <w:b/>
                <w:bCs/>
                <w:i/>
                <w:iCs/>
                <w:sz w:val="18"/>
                <w:szCs w:val="18"/>
                <w:lang w:val="en-US" w:eastAsia="zh-CN"/>
              </w:rPr>
              <w:br/>
              <w:t>HAPS ANTENNA BEAM</w:t>
            </w:r>
          </w:p>
        </w:tc>
        <w:tc>
          <w:tcPr>
            <w:tcW w:w="804" w:type="dxa"/>
            <w:tcBorders>
              <w:top w:val="single" w:sz="12" w:space="0" w:color="auto"/>
              <w:left w:val="nil"/>
              <w:bottom w:val="single" w:sz="12" w:space="0" w:color="auto"/>
              <w:right w:val="single" w:sz="4" w:space="0" w:color="auto"/>
            </w:tcBorders>
            <w:textDirection w:val="btLr"/>
            <w:vAlign w:val="center"/>
            <w:hideMark/>
          </w:tcPr>
          <w:p w14:paraId="75251D31" w14:textId="77777777" w:rsidR="00A82172" w:rsidRDefault="00F614A8" w:rsidP="00A82172">
            <w:pPr>
              <w:tabs>
                <w:tab w:val="left" w:pos="720"/>
              </w:tabs>
              <w:overflowPunct/>
              <w:autoSpaceDE/>
              <w:adjustRightInd/>
              <w:spacing w:before="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Transmitting station in the bands listed in No. 5.388A for the application of No. 11.2</w:t>
            </w:r>
          </w:p>
        </w:tc>
        <w:tc>
          <w:tcPr>
            <w:tcW w:w="819" w:type="dxa"/>
            <w:tcBorders>
              <w:top w:val="single" w:sz="12" w:space="0" w:color="auto"/>
              <w:left w:val="nil"/>
              <w:bottom w:val="single" w:sz="12" w:space="0" w:color="auto"/>
              <w:right w:val="single" w:sz="4" w:space="0" w:color="auto"/>
            </w:tcBorders>
            <w:textDirection w:val="btLr"/>
            <w:vAlign w:val="center"/>
            <w:hideMark/>
          </w:tcPr>
          <w:p w14:paraId="2BDDE3ED" w14:textId="77777777" w:rsidR="00A82172" w:rsidRDefault="00F614A8" w:rsidP="00A82172">
            <w:pPr>
              <w:tabs>
                <w:tab w:val="left" w:pos="720"/>
              </w:tabs>
              <w:overflowPunct/>
              <w:autoSpaceDE/>
              <w:adjustRightInd/>
              <w:spacing w:before="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Receiving station in the bands listed in No. 5.388A for the application of No. 11.9</w:t>
            </w:r>
          </w:p>
        </w:tc>
        <w:tc>
          <w:tcPr>
            <w:tcW w:w="1183" w:type="dxa"/>
            <w:tcBorders>
              <w:top w:val="single" w:sz="12" w:space="0" w:color="auto"/>
              <w:left w:val="nil"/>
              <w:bottom w:val="single" w:sz="12" w:space="0" w:color="auto"/>
              <w:right w:val="single" w:sz="4" w:space="0" w:color="auto"/>
            </w:tcBorders>
            <w:textDirection w:val="btLr"/>
            <w:hideMark/>
          </w:tcPr>
          <w:p w14:paraId="7A7DD023" w14:textId="77777777" w:rsidR="00A82172" w:rsidRDefault="00F614A8" w:rsidP="00A82172">
            <w:pPr>
              <w:tabs>
                <w:tab w:val="left" w:pos="720"/>
              </w:tabs>
              <w:overflowPunct/>
              <w:autoSpaceDE/>
              <w:adjustRightInd/>
              <w:spacing w:before="0" w:after="4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Transmitting station in the bands listed in Nos. 5.457, 5.537A, 5.530E, 5.532AA, 5.534A, 5.543B, 5.550D and 5.552A for the application of No. 11.2</w:t>
            </w:r>
          </w:p>
        </w:tc>
        <w:tc>
          <w:tcPr>
            <w:tcW w:w="1087" w:type="dxa"/>
            <w:tcBorders>
              <w:top w:val="single" w:sz="12" w:space="0" w:color="auto"/>
              <w:left w:val="nil"/>
              <w:bottom w:val="single" w:sz="12" w:space="0" w:color="auto"/>
              <w:right w:val="double" w:sz="6" w:space="0" w:color="auto"/>
            </w:tcBorders>
            <w:textDirection w:val="btLr"/>
            <w:vAlign w:val="center"/>
            <w:hideMark/>
          </w:tcPr>
          <w:p w14:paraId="47A6D523" w14:textId="77777777" w:rsidR="00A82172" w:rsidRDefault="00F614A8" w:rsidP="00A82172">
            <w:pPr>
              <w:tabs>
                <w:tab w:val="left" w:pos="720"/>
              </w:tabs>
              <w:overflowPunct/>
              <w:autoSpaceDE/>
              <w:adjustRightInd/>
              <w:spacing w:before="0" w:after="4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Receiving station in the bands listed in Nos.  5.457, 5.534A, 5.543B, 5.550DB and 5.552A for the application of No. 11.9</w:t>
            </w:r>
          </w:p>
        </w:tc>
        <w:tc>
          <w:tcPr>
            <w:tcW w:w="684" w:type="dxa"/>
            <w:tcBorders>
              <w:top w:val="single" w:sz="12" w:space="0" w:color="auto"/>
              <w:left w:val="nil"/>
              <w:bottom w:val="single" w:sz="12" w:space="0" w:color="auto"/>
              <w:right w:val="double" w:sz="4" w:space="0" w:color="auto"/>
            </w:tcBorders>
            <w:textDirection w:val="btLr"/>
            <w:vAlign w:val="center"/>
            <w:hideMark/>
          </w:tcPr>
          <w:p w14:paraId="664B7475" w14:textId="77777777" w:rsidR="00A82172" w:rsidRDefault="00F614A8" w:rsidP="00A82172">
            <w:pPr>
              <w:tabs>
                <w:tab w:val="left" w:pos="720"/>
              </w:tabs>
              <w:overflowPunct/>
              <w:autoSpaceDE/>
              <w:adjustRightInd/>
              <w:spacing w:before="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Item identifier</w:t>
            </w:r>
          </w:p>
        </w:tc>
      </w:tr>
      <w:tr w:rsidR="00496979" w14:paraId="0EC9A84D" w14:textId="77777777" w:rsidTr="008457FE">
        <w:tc>
          <w:tcPr>
            <w:tcW w:w="701" w:type="dxa"/>
            <w:tcBorders>
              <w:top w:val="single" w:sz="12" w:space="0" w:color="auto"/>
              <w:left w:val="double" w:sz="4" w:space="0" w:color="auto"/>
              <w:bottom w:val="single" w:sz="4" w:space="0" w:color="auto"/>
              <w:right w:val="double" w:sz="6" w:space="0" w:color="auto"/>
            </w:tcBorders>
            <w:hideMark/>
          </w:tcPr>
          <w:p w14:paraId="0C12B2CE" w14:textId="77777777" w:rsidR="00496979" w:rsidRDefault="00F614A8" w:rsidP="00A82172">
            <w:pPr>
              <w:tabs>
                <w:tab w:val="left" w:pos="720"/>
              </w:tabs>
              <w:overflowPunct/>
              <w:autoSpaceDE/>
              <w:adjustRightInd/>
              <w:spacing w:before="20" w:after="2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3.5.e</w:t>
            </w:r>
          </w:p>
        </w:tc>
        <w:tc>
          <w:tcPr>
            <w:tcW w:w="4331" w:type="dxa"/>
            <w:tcBorders>
              <w:top w:val="single" w:sz="12" w:space="0" w:color="auto"/>
              <w:left w:val="nil"/>
              <w:bottom w:val="single" w:sz="2" w:space="0" w:color="auto"/>
              <w:right w:val="double" w:sz="6" w:space="0" w:color="auto"/>
            </w:tcBorders>
            <w:hideMark/>
          </w:tcPr>
          <w:p w14:paraId="44623DA9" w14:textId="77777777" w:rsidR="00496979" w:rsidRDefault="00F614A8" w:rsidP="00C636A3">
            <w:pPr>
              <w:spacing w:before="20" w:after="20"/>
              <w:ind w:left="113"/>
              <w:rPr>
                <w:rFonts w:asciiTheme="majorBidi" w:hAnsiTheme="majorBidi" w:cstheme="majorBidi"/>
                <w:color w:val="000000"/>
                <w:sz w:val="18"/>
                <w:szCs w:val="18"/>
                <w:lang w:val="en-US" w:eastAsia="zh-CN"/>
              </w:rPr>
            </w:pPr>
            <w:r>
              <w:rPr>
                <w:rFonts w:asciiTheme="majorBidi" w:hAnsiTheme="majorBidi" w:cstheme="majorBidi"/>
                <w:color w:val="000000"/>
                <w:sz w:val="18"/>
                <w:szCs w:val="18"/>
                <w:lang w:val="en-US" w:eastAsia="zh-CN"/>
              </w:rPr>
              <w:t xml:space="preserve">the geographical coordinates of the </w:t>
            </w:r>
            <w:proofErr w:type="spellStart"/>
            <w:r>
              <w:rPr>
                <w:rFonts w:asciiTheme="majorBidi" w:hAnsiTheme="majorBidi" w:cstheme="majorBidi"/>
                <w:color w:val="000000"/>
                <w:sz w:val="18"/>
                <w:szCs w:val="18"/>
                <w:lang w:val="en-US" w:eastAsia="zh-CN"/>
              </w:rPr>
              <w:t>centre</w:t>
            </w:r>
            <w:proofErr w:type="spellEnd"/>
            <w:r>
              <w:rPr>
                <w:rFonts w:asciiTheme="majorBidi" w:hAnsiTheme="majorBidi" w:cstheme="majorBidi"/>
                <w:color w:val="000000"/>
                <w:sz w:val="18"/>
                <w:szCs w:val="18"/>
                <w:lang w:val="en-US" w:eastAsia="zh-CN"/>
              </w:rPr>
              <w:t xml:space="preserve"> of the circular </w:t>
            </w:r>
            <w:r>
              <w:rPr>
                <w:rFonts w:asciiTheme="majorBidi" w:hAnsiTheme="majorBidi" w:cstheme="majorBidi"/>
                <w:sz w:val="18"/>
                <w:szCs w:val="18"/>
                <w:lang w:val="en-US"/>
              </w:rPr>
              <w:t>area</w:t>
            </w:r>
            <w:r>
              <w:rPr>
                <w:rFonts w:asciiTheme="majorBidi" w:hAnsiTheme="majorBidi" w:cstheme="majorBidi"/>
                <w:color w:val="000000"/>
                <w:sz w:val="18"/>
                <w:szCs w:val="18"/>
                <w:lang w:val="en-US" w:eastAsia="zh-CN"/>
              </w:rPr>
              <w:t xml:space="preserve"> in which the associated ground station(s) are operating</w:t>
            </w:r>
          </w:p>
          <w:p w14:paraId="07E45869" w14:textId="77777777" w:rsidR="00496979" w:rsidRDefault="00F614A8" w:rsidP="00C636A3">
            <w:pPr>
              <w:spacing w:before="20" w:after="20"/>
              <w:ind w:left="283"/>
              <w:rPr>
                <w:rFonts w:asciiTheme="majorBidi" w:hAnsiTheme="majorBidi" w:cstheme="majorBidi"/>
                <w:sz w:val="18"/>
                <w:szCs w:val="18"/>
                <w:lang w:val="en-US"/>
              </w:rPr>
            </w:pPr>
            <w:r>
              <w:rPr>
                <w:rFonts w:asciiTheme="majorBidi" w:hAnsiTheme="majorBidi" w:cstheme="majorBidi"/>
                <w:sz w:val="18"/>
                <w:szCs w:val="18"/>
                <w:lang w:val="en-US"/>
              </w:rPr>
              <w:t>The latitude and longitude are provided in degrees, minutes and seconds</w:t>
            </w:r>
          </w:p>
          <w:p w14:paraId="5E2069B7" w14:textId="5DF94A78" w:rsidR="00496979" w:rsidRDefault="00F614A8" w:rsidP="00C636A3">
            <w:pPr>
              <w:spacing w:before="20" w:after="20"/>
              <w:ind w:left="283"/>
              <w:rPr>
                <w:rFonts w:asciiTheme="majorBidi" w:hAnsiTheme="majorBidi" w:cstheme="majorBidi"/>
                <w:sz w:val="18"/>
                <w:szCs w:val="18"/>
                <w:lang w:val="en-US"/>
              </w:rPr>
            </w:pPr>
            <w:r>
              <w:rPr>
                <w:rFonts w:asciiTheme="majorBidi" w:hAnsiTheme="majorBidi" w:cstheme="majorBidi"/>
                <w:i/>
                <w:iCs/>
                <w:sz w:val="18"/>
                <w:szCs w:val="18"/>
                <w:lang w:val="en-US"/>
              </w:rPr>
              <w:t>Note</w:t>
            </w:r>
            <w:r>
              <w:rPr>
                <w:rFonts w:asciiTheme="majorBidi" w:hAnsiTheme="majorBidi" w:cstheme="majorBidi"/>
                <w:sz w:val="18"/>
                <w:szCs w:val="18"/>
                <w:lang w:val="en-US"/>
              </w:rPr>
              <w:t xml:space="preserve"> – For the fixed service in the </w:t>
            </w:r>
            <w:ins w:id="337" w:author="CEPT" w:date="2023-05-01T10:37:00Z">
              <w:r w:rsidR="008457FE">
                <w:rPr>
                  <w:rFonts w:asciiTheme="majorBidi" w:hAnsiTheme="majorBidi" w:cstheme="majorBidi"/>
                  <w:sz w:val="18"/>
                  <w:szCs w:val="18"/>
                  <w:lang w:val="en-US"/>
                </w:rPr>
                <w:t xml:space="preserve">frequency </w:t>
              </w:r>
            </w:ins>
            <w:r>
              <w:rPr>
                <w:rFonts w:asciiTheme="majorBidi" w:hAnsiTheme="majorBidi" w:cstheme="majorBidi"/>
                <w:sz w:val="18"/>
                <w:szCs w:val="18"/>
                <w:lang w:val="en-US"/>
              </w:rPr>
              <w:t xml:space="preserve">bands 47.2-47.5 GHz and 47.9-48.2 GHz different </w:t>
            </w:r>
            <w:proofErr w:type="spellStart"/>
            <w:r>
              <w:rPr>
                <w:rFonts w:asciiTheme="majorBidi" w:hAnsiTheme="majorBidi" w:cstheme="majorBidi"/>
                <w:sz w:val="18"/>
                <w:szCs w:val="18"/>
                <w:lang w:val="en-US"/>
              </w:rPr>
              <w:t>centres</w:t>
            </w:r>
            <w:proofErr w:type="spellEnd"/>
            <w:r>
              <w:rPr>
                <w:rFonts w:asciiTheme="majorBidi" w:hAnsiTheme="majorBidi" w:cstheme="majorBidi"/>
                <w:sz w:val="18"/>
                <w:szCs w:val="18"/>
                <w:lang w:val="en-US"/>
              </w:rPr>
              <w:t xml:space="preserve"> of the circular area may be provided for the UAC, SAC and if applicable RAC (see the most recent version of Recommendation ITU</w:t>
            </w:r>
            <w:r>
              <w:rPr>
                <w:rFonts w:asciiTheme="majorBidi" w:hAnsiTheme="majorBidi" w:cstheme="majorBidi"/>
                <w:sz w:val="18"/>
                <w:szCs w:val="18"/>
                <w:lang w:val="en-US"/>
              </w:rPr>
              <w:noBreakHyphen/>
              <w:t xml:space="preserve">R F.1500) </w:t>
            </w:r>
          </w:p>
          <w:p w14:paraId="1C848CD1" w14:textId="77777777" w:rsidR="00496979" w:rsidRDefault="00F614A8" w:rsidP="00C636A3">
            <w:pPr>
              <w:spacing w:before="20" w:after="20"/>
              <w:ind w:left="510"/>
              <w:rPr>
                <w:rFonts w:asciiTheme="majorBidi" w:hAnsiTheme="majorBidi" w:cstheme="majorBidi"/>
                <w:color w:val="000000"/>
                <w:sz w:val="18"/>
                <w:szCs w:val="18"/>
                <w:lang w:val="en-US" w:eastAsia="zh-CN"/>
              </w:rPr>
            </w:pPr>
            <w:r>
              <w:rPr>
                <w:rFonts w:asciiTheme="majorBidi" w:hAnsiTheme="majorBidi" w:cstheme="majorBidi"/>
                <w:sz w:val="18"/>
                <w:szCs w:val="18"/>
                <w:lang w:val="en-US"/>
              </w:rPr>
              <w:t xml:space="preserve">Required if neither a geographical area (3.5.d) or geographical coordinates of a given zone (3.5.c.a) are provided </w:t>
            </w:r>
          </w:p>
        </w:tc>
        <w:tc>
          <w:tcPr>
            <w:tcW w:w="804" w:type="dxa"/>
            <w:tcBorders>
              <w:top w:val="single" w:sz="12" w:space="0" w:color="auto"/>
              <w:left w:val="nil"/>
              <w:bottom w:val="single" w:sz="4" w:space="0" w:color="auto"/>
              <w:right w:val="single" w:sz="4" w:space="0" w:color="auto"/>
            </w:tcBorders>
            <w:vAlign w:val="center"/>
            <w:hideMark/>
          </w:tcPr>
          <w:p w14:paraId="241AE0A7"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19" w:type="dxa"/>
            <w:tcBorders>
              <w:top w:val="single" w:sz="12" w:space="0" w:color="auto"/>
              <w:left w:val="single" w:sz="4" w:space="0" w:color="auto"/>
              <w:bottom w:val="single" w:sz="4" w:space="0" w:color="auto"/>
              <w:right w:val="single" w:sz="4" w:space="0" w:color="auto"/>
            </w:tcBorders>
            <w:vAlign w:val="center"/>
            <w:hideMark/>
          </w:tcPr>
          <w:p w14:paraId="36293F62"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183" w:type="dxa"/>
            <w:tcBorders>
              <w:top w:val="single" w:sz="12" w:space="0" w:color="auto"/>
              <w:left w:val="single" w:sz="4" w:space="0" w:color="auto"/>
              <w:bottom w:val="single" w:sz="4" w:space="0" w:color="auto"/>
              <w:right w:val="single" w:sz="4" w:space="0" w:color="auto"/>
            </w:tcBorders>
            <w:vAlign w:val="center"/>
            <w:hideMark/>
          </w:tcPr>
          <w:p w14:paraId="67716ED6"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087" w:type="dxa"/>
            <w:tcBorders>
              <w:top w:val="single" w:sz="12" w:space="0" w:color="auto"/>
              <w:left w:val="single" w:sz="4" w:space="0" w:color="auto"/>
              <w:bottom w:val="single" w:sz="4" w:space="0" w:color="auto"/>
              <w:right w:val="double" w:sz="6" w:space="0" w:color="auto"/>
            </w:tcBorders>
            <w:vAlign w:val="center"/>
            <w:hideMark/>
          </w:tcPr>
          <w:p w14:paraId="05B5F897" w14:textId="77777777" w:rsidR="00496979" w:rsidRDefault="00F614A8" w:rsidP="00496979">
            <w:pPr>
              <w:tabs>
                <w:tab w:val="left" w:pos="720"/>
              </w:tabs>
              <w:overflowPunct/>
              <w:autoSpaceDE/>
              <w:adjustRightInd/>
              <w:spacing w:before="20" w:after="2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684" w:type="dxa"/>
            <w:tcBorders>
              <w:top w:val="single" w:sz="12" w:space="0" w:color="auto"/>
              <w:left w:val="double" w:sz="6" w:space="0" w:color="auto"/>
              <w:bottom w:val="single" w:sz="4" w:space="0" w:color="auto"/>
              <w:right w:val="double" w:sz="4" w:space="0" w:color="auto"/>
            </w:tcBorders>
            <w:hideMark/>
          </w:tcPr>
          <w:p w14:paraId="310E5B19" w14:textId="77777777" w:rsidR="00496979" w:rsidRDefault="00F614A8" w:rsidP="00496979">
            <w:pPr>
              <w:tabs>
                <w:tab w:val="left" w:pos="720"/>
              </w:tabs>
              <w:overflowPunct/>
              <w:autoSpaceDE/>
              <w:adjustRightInd/>
              <w:spacing w:before="20" w:after="2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3.5.e</w:t>
            </w:r>
          </w:p>
        </w:tc>
      </w:tr>
      <w:tr w:rsidR="00496979" w14:paraId="03DEEBAB" w14:textId="77777777" w:rsidTr="008457FE">
        <w:trPr>
          <w:trHeight w:val="1918"/>
        </w:trPr>
        <w:tc>
          <w:tcPr>
            <w:tcW w:w="701" w:type="dxa"/>
            <w:tcBorders>
              <w:top w:val="nil"/>
              <w:left w:val="double" w:sz="4" w:space="0" w:color="auto"/>
              <w:bottom w:val="single" w:sz="4" w:space="0" w:color="auto"/>
              <w:right w:val="double" w:sz="6" w:space="0" w:color="auto"/>
            </w:tcBorders>
            <w:hideMark/>
          </w:tcPr>
          <w:p w14:paraId="694A39C2" w14:textId="77777777" w:rsidR="00496979" w:rsidRDefault="00F614A8" w:rsidP="00496979">
            <w:pPr>
              <w:keepNext/>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3.5.f</w:t>
            </w:r>
          </w:p>
        </w:tc>
        <w:tc>
          <w:tcPr>
            <w:tcW w:w="4331" w:type="dxa"/>
            <w:tcBorders>
              <w:top w:val="single" w:sz="2" w:space="0" w:color="auto"/>
              <w:left w:val="nil"/>
              <w:bottom w:val="single" w:sz="4" w:space="0" w:color="auto"/>
              <w:right w:val="double" w:sz="6" w:space="0" w:color="auto"/>
            </w:tcBorders>
            <w:hideMark/>
          </w:tcPr>
          <w:p w14:paraId="5F96B29F" w14:textId="77777777" w:rsidR="00496979" w:rsidRDefault="00F614A8" w:rsidP="00E51362">
            <w:pPr>
              <w:keepNext/>
              <w:spacing w:before="10" w:after="10"/>
              <w:ind w:left="113"/>
              <w:rPr>
                <w:rFonts w:asciiTheme="majorBidi" w:hAnsiTheme="majorBidi" w:cstheme="majorBidi"/>
                <w:sz w:val="18"/>
                <w:szCs w:val="18"/>
                <w:lang w:val="en-US"/>
              </w:rPr>
            </w:pPr>
            <w:r>
              <w:rPr>
                <w:rFonts w:asciiTheme="majorBidi" w:hAnsiTheme="majorBidi" w:cstheme="majorBidi"/>
                <w:sz w:val="18"/>
                <w:szCs w:val="18"/>
                <w:lang w:val="en-US"/>
              </w:rPr>
              <w:t>the radius, in km, of the circular area</w:t>
            </w:r>
          </w:p>
          <w:p w14:paraId="334F7439" w14:textId="395C90AA" w:rsidR="00496979" w:rsidRDefault="00F614A8" w:rsidP="00E51362">
            <w:pPr>
              <w:keepNext/>
              <w:spacing w:before="10" w:after="10"/>
              <w:ind w:left="283"/>
              <w:rPr>
                <w:rFonts w:asciiTheme="majorBidi" w:hAnsiTheme="majorBidi" w:cstheme="majorBidi"/>
                <w:sz w:val="18"/>
                <w:szCs w:val="18"/>
                <w:lang w:val="en-US"/>
              </w:rPr>
            </w:pPr>
            <w:r>
              <w:rPr>
                <w:rFonts w:asciiTheme="majorBidi" w:hAnsiTheme="majorBidi" w:cstheme="majorBidi"/>
                <w:i/>
                <w:iCs/>
                <w:sz w:val="18"/>
                <w:szCs w:val="18"/>
                <w:lang w:val="en-US"/>
              </w:rPr>
              <w:t>Note</w:t>
            </w:r>
            <w:r>
              <w:rPr>
                <w:rFonts w:asciiTheme="majorBidi" w:hAnsiTheme="majorBidi" w:cstheme="majorBidi"/>
                <w:sz w:val="18"/>
                <w:szCs w:val="18"/>
                <w:lang w:val="en-US"/>
              </w:rPr>
              <w:t xml:space="preserve"> – For the fixed service in the </w:t>
            </w:r>
            <w:ins w:id="338" w:author="CEPT" w:date="2023-05-01T10:37:00Z">
              <w:r w:rsidR="008457FE">
                <w:rPr>
                  <w:rFonts w:asciiTheme="majorBidi" w:hAnsiTheme="majorBidi" w:cstheme="majorBidi"/>
                  <w:sz w:val="18"/>
                  <w:szCs w:val="18"/>
                  <w:lang w:val="en-US"/>
                </w:rPr>
                <w:t xml:space="preserve">frequency </w:t>
              </w:r>
            </w:ins>
            <w:r>
              <w:rPr>
                <w:rFonts w:asciiTheme="majorBidi" w:hAnsiTheme="majorBidi" w:cstheme="majorBidi"/>
                <w:sz w:val="18"/>
                <w:szCs w:val="18"/>
                <w:lang w:val="en-US"/>
              </w:rPr>
              <w:t>bands 47.2-47.5 GHz and 47.9-48.2 GHz, a separate radius is provided for each of the UAC, SAC and if applicable RAC (see the most recent version of Recommendation ITU</w:t>
            </w:r>
            <w:r>
              <w:rPr>
                <w:rFonts w:asciiTheme="majorBidi" w:hAnsiTheme="majorBidi" w:cstheme="majorBidi"/>
                <w:sz w:val="18"/>
                <w:szCs w:val="18"/>
                <w:lang w:val="en-US"/>
              </w:rPr>
              <w:noBreakHyphen/>
              <w:t>R F.1500)</w:t>
            </w:r>
          </w:p>
          <w:p w14:paraId="0A2A8F38" w14:textId="77777777" w:rsidR="00496979" w:rsidRDefault="00F614A8" w:rsidP="00E51362">
            <w:pPr>
              <w:keepNext/>
              <w:spacing w:before="10" w:after="10"/>
              <w:ind w:left="510"/>
              <w:rPr>
                <w:rFonts w:asciiTheme="majorBidi" w:hAnsiTheme="majorBidi" w:cstheme="majorBidi"/>
                <w:sz w:val="18"/>
                <w:szCs w:val="18"/>
                <w:lang w:val="en-US"/>
              </w:rPr>
            </w:pPr>
            <w:r>
              <w:rPr>
                <w:rFonts w:asciiTheme="majorBidi" w:hAnsiTheme="majorBidi" w:cstheme="majorBidi"/>
                <w:sz w:val="18"/>
                <w:szCs w:val="18"/>
                <w:lang w:val="en-US"/>
              </w:rPr>
              <w:t>Required if neither a geographical area (3.5.d) nor geographical coordinates of a given zone (3.5.c.a) are provided</w:t>
            </w:r>
          </w:p>
        </w:tc>
        <w:tc>
          <w:tcPr>
            <w:tcW w:w="804" w:type="dxa"/>
            <w:tcBorders>
              <w:top w:val="nil"/>
              <w:left w:val="nil"/>
              <w:bottom w:val="single" w:sz="4" w:space="0" w:color="auto"/>
              <w:right w:val="single" w:sz="4" w:space="0" w:color="auto"/>
            </w:tcBorders>
            <w:vAlign w:val="center"/>
            <w:hideMark/>
          </w:tcPr>
          <w:p w14:paraId="1DC50906" w14:textId="77777777" w:rsidR="00496979" w:rsidRDefault="00F614A8" w:rsidP="00496979">
            <w:pPr>
              <w:keepNext/>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19" w:type="dxa"/>
            <w:tcBorders>
              <w:top w:val="nil"/>
              <w:left w:val="single" w:sz="4" w:space="0" w:color="auto"/>
              <w:bottom w:val="single" w:sz="4" w:space="0" w:color="auto"/>
              <w:right w:val="single" w:sz="4" w:space="0" w:color="auto"/>
            </w:tcBorders>
            <w:vAlign w:val="center"/>
            <w:hideMark/>
          </w:tcPr>
          <w:p w14:paraId="2AF7EF11" w14:textId="77777777" w:rsidR="00496979" w:rsidRDefault="00F614A8" w:rsidP="00496979">
            <w:pPr>
              <w:keepNext/>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183" w:type="dxa"/>
            <w:tcBorders>
              <w:top w:val="nil"/>
              <w:left w:val="single" w:sz="4" w:space="0" w:color="auto"/>
              <w:bottom w:val="single" w:sz="4" w:space="0" w:color="auto"/>
              <w:right w:val="single" w:sz="4" w:space="0" w:color="auto"/>
            </w:tcBorders>
            <w:vAlign w:val="center"/>
            <w:hideMark/>
          </w:tcPr>
          <w:p w14:paraId="049B2862" w14:textId="77777777" w:rsidR="00496979" w:rsidRDefault="00F614A8" w:rsidP="00496979">
            <w:pPr>
              <w:keepNext/>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087" w:type="dxa"/>
            <w:tcBorders>
              <w:top w:val="nil"/>
              <w:left w:val="single" w:sz="4" w:space="0" w:color="auto"/>
              <w:bottom w:val="single" w:sz="4" w:space="0" w:color="auto"/>
              <w:right w:val="double" w:sz="6" w:space="0" w:color="auto"/>
            </w:tcBorders>
            <w:vAlign w:val="center"/>
            <w:hideMark/>
          </w:tcPr>
          <w:p w14:paraId="4F68FCD6" w14:textId="77777777" w:rsidR="00496979" w:rsidRDefault="00F614A8" w:rsidP="00496979">
            <w:pPr>
              <w:keepNext/>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684" w:type="dxa"/>
            <w:tcBorders>
              <w:top w:val="nil"/>
              <w:left w:val="double" w:sz="6" w:space="0" w:color="auto"/>
              <w:bottom w:val="single" w:sz="4" w:space="0" w:color="auto"/>
              <w:right w:val="double" w:sz="4" w:space="0" w:color="auto"/>
            </w:tcBorders>
            <w:hideMark/>
          </w:tcPr>
          <w:p w14:paraId="09B8714A" w14:textId="77777777" w:rsidR="00496979" w:rsidRDefault="00F614A8" w:rsidP="00496979">
            <w:pPr>
              <w:keepNext/>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3.5.f</w:t>
            </w:r>
          </w:p>
        </w:tc>
      </w:tr>
      <w:tr w:rsidR="00496979" w14:paraId="46494C64" w14:textId="77777777" w:rsidTr="008457FE">
        <w:tc>
          <w:tcPr>
            <w:tcW w:w="701" w:type="dxa"/>
            <w:tcBorders>
              <w:top w:val="nil"/>
              <w:left w:val="double" w:sz="4" w:space="0" w:color="auto"/>
              <w:bottom w:val="single" w:sz="4" w:space="0" w:color="auto"/>
              <w:right w:val="double" w:sz="6" w:space="0" w:color="auto"/>
            </w:tcBorders>
            <w:hideMark/>
          </w:tcPr>
          <w:p w14:paraId="3462B1BC" w14:textId="34D1B077" w:rsidR="00496979" w:rsidRDefault="008457FE" w:rsidP="00496979">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4331" w:type="dxa"/>
            <w:tcBorders>
              <w:top w:val="single" w:sz="4" w:space="0" w:color="auto"/>
              <w:left w:val="nil"/>
              <w:bottom w:val="single" w:sz="4" w:space="0" w:color="auto"/>
              <w:right w:val="double" w:sz="6" w:space="0" w:color="auto"/>
            </w:tcBorders>
            <w:hideMark/>
          </w:tcPr>
          <w:p w14:paraId="49494E1E" w14:textId="1057DFB3" w:rsidR="00496979" w:rsidRDefault="008457FE" w:rsidP="00E51362">
            <w:pPr>
              <w:spacing w:before="10" w:after="10"/>
              <w:ind w:left="113"/>
              <w:rPr>
                <w:rFonts w:asciiTheme="majorBidi" w:hAnsiTheme="majorBidi" w:cstheme="majorBidi"/>
                <w:sz w:val="18"/>
                <w:szCs w:val="18"/>
                <w:lang w:val="en-US"/>
              </w:rPr>
            </w:pPr>
            <w:r>
              <w:rPr>
                <w:rFonts w:asciiTheme="majorBidi" w:hAnsiTheme="majorBidi" w:cstheme="majorBidi"/>
                <w:sz w:val="18"/>
                <w:szCs w:val="18"/>
                <w:lang w:val="en-US"/>
              </w:rPr>
              <w:t>…</w:t>
            </w:r>
          </w:p>
        </w:tc>
        <w:tc>
          <w:tcPr>
            <w:tcW w:w="804" w:type="dxa"/>
            <w:tcBorders>
              <w:top w:val="nil"/>
              <w:left w:val="nil"/>
              <w:bottom w:val="single" w:sz="4" w:space="0" w:color="auto"/>
              <w:right w:val="single" w:sz="4" w:space="0" w:color="auto"/>
            </w:tcBorders>
            <w:vAlign w:val="center"/>
            <w:hideMark/>
          </w:tcPr>
          <w:p w14:paraId="1C46A00E" w14:textId="782E00F8" w:rsidR="00496979" w:rsidRDefault="008457FE" w:rsidP="00496979">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19" w:type="dxa"/>
            <w:tcBorders>
              <w:top w:val="nil"/>
              <w:left w:val="nil"/>
              <w:bottom w:val="single" w:sz="4" w:space="0" w:color="auto"/>
              <w:right w:val="single" w:sz="4" w:space="0" w:color="auto"/>
            </w:tcBorders>
            <w:vAlign w:val="center"/>
            <w:hideMark/>
          </w:tcPr>
          <w:p w14:paraId="5C76F3AE" w14:textId="4BFCC82E" w:rsidR="00496979" w:rsidRDefault="008457FE" w:rsidP="00496979">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183" w:type="dxa"/>
            <w:tcBorders>
              <w:top w:val="nil"/>
              <w:left w:val="nil"/>
              <w:bottom w:val="single" w:sz="4" w:space="0" w:color="auto"/>
              <w:right w:val="single" w:sz="4" w:space="0" w:color="auto"/>
            </w:tcBorders>
            <w:vAlign w:val="center"/>
            <w:hideMark/>
          </w:tcPr>
          <w:p w14:paraId="5A6F35B2" w14:textId="6587CE50" w:rsidR="00496979" w:rsidRDefault="008457FE" w:rsidP="00496979">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087" w:type="dxa"/>
            <w:tcBorders>
              <w:top w:val="nil"/>
              <w:left w:val="nil"/>
              <w:bottom w:val="single" w:sz="4" w:space="0" w:color="auto"/>
              <w:right w:val="double" w:sz="6" w:space="0" w:color="auto"/>
            </w:tcBorders>
            <w:vAlign w:val="center"/>
            <w:hideMark/>
          </w:tcPr>
          <w:p w14:paraId="776BE58C" w14:textId="699B6ACD" w:rsidR="00496979" w:rsidRDefault="008457FE" w:rsidP="00496979">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684" w:type="dxa"/>
            <w:tcBorders>
              <w:top w:val="nil"/>
              <w:left w:val="nil"/>
              <w:bottom w:val="single" w:sz="4" w:space="0" w:color="auto"/>
              <w:right w:val="double" w:sz="4" w:space="0" w:color="auto"/>
            </w:tcBorders>
            <w:hideMark/>
          </w:tcPr>
          <w:p w14:paraId="01521DAE" w14:textId="438D02CB" w:rsidR="00496979" w:rsidRDefault="008457FE" w:rsidP="00496979">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r>
      <w:tr w:rsidR="00496979" w14:paraId="3D1DC998" w14:textId="77777777" w:rsidTr="00A82172">
        <w:tc>
          <w:tcPr>
            <w:tcW w:w="701" w:type="dxa"/>
            <w:tcBorders>
              <w:top w:val="nil"/>
              <w:left w:val="double" w:sz="4" w:space="0" w:color="auto"/>
              <w:bottom w:val="single" w:sz="4" w:space="0" w:color="auto"/>
              <w:right w:val="double" w:sz="6" w:space="0" w:color="auto"/>
            </w:tcBorders>
            <w:hideMark/>
          </w:tcPr>
          <w:p w14:paraId="6C8323C9" w14:textId="77777777" w:rsidR="00496979" w:rsidRDefault="00F614A8" w:rsidP="00496979">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 </w:t>
            </w:r>
          </w:p>
        </w:tc>
        <w:tc>
          <w:tcPr>
            <w:tcW w:w="4331" w:type="dxa"/>
            <w:tcBorders>
              <w:top w:val="nil"/>
              <w:left w:val="nil"/>
              <w:bottom w:val="single" w:sz="4" w:space="0" w:color="auto"/>
              <w:right w:val="double" w:sz="6" w:space="0" w:color="auto"/>
            </w:tcBorders>
            <w:hideMark/>
          </w:tcPr>
          <w:p w14:paraId="7E00BF97" w14:textId="77777777" w:rsidR="00496979" w:rsidRDefault="00F614A8" w:rsidP="00E51362">
            <w:pPr>
              <w:tabs>
                <w:tab w:val="left" w:pos="720"/>
              </w:tabs>
              <w:overflowPunct/>
              <w:autoSpaceDE/>
              <w:adjustRightInd/>
              <w:spacing w:before="10" w:after="10"/>
              <w:ind w:left="-57"/>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POWER CHARACTERISTICS OF THE TRANSMISSION</w:t>
            </w:r>
          </w:p>
        </w:tc>
        <w:tc>
          <w:tcPr>
            <w:tcW w:w="4577" w:type="dxa"/>
            <w:gridSpan w:val="5"/>
            <w:tcBorders>
              <w:top w:val="single" w:sz="4" w:space="0" w:color="auto"/>
              <w:left w:val="nil"/>
              <w:bottom w:val="single" w:sz="4" w:space="0" w:color="auto"/>
              <w:right w:val="double" w:sz="4" w:space="0" w:color="auto"/>
            </w:tcBorders>
            <w:shd w:val="clear" w:color="auto" w:fill="C0C0C0"/>
            <w:hideMark/>
          </w:tcPr>
          <w:p w14:paraId="7DC30182" w14:textId="77777777" w:rsidR="00496979" w:rsidRDefault="00F614A8" w:rsidP="00496979">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w:t>
            </w:r>
          </w:p>
        </w:tc>
      </w:tr>
      <w:tr w:rsidR="00496979" w14:paraId="7E29EC51" w14:textId="77777777" w:rsidTr="00A82172">
        <w:tc>
          <w:tcPr>
            <w:tcW w:w="701" w:type="dxa"/>
            <w:tcBorders>
              <w:top w:val="nil"/>
              <w:left w:val="double" w:sz="4" w:space="0" w:color="auto"/>
              <w:bottom w:val="single" w:sz="4" w:space="0" w:color="auto"/>
              <w:right w:val="double" w:sz="6" w:space="0" w:color="auto"/>
            </w:tcBorders>
            <w:hideMark/>
          </w:tcPr>
          <w:p w14:paraId="3ACB9F51" w14:textId="77777777" w:rsidR="00496979" w:rsidRDefault="00F614A8" w:rsidP="00496979">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3.8</w:t>
            </w:r>
          </w:p>
        </w:tc>
        <w:tc>
          <w:tcPr>
            <w:tcW w:w="4331" w:type="dxa"/>
            <w:tcBorders>
              <w:top w:val="nil"/>
              <w:left w:val="nil"/>
              <w:bottom w:val="single" w:sz="4" w:space="0" w:color="auto"/>
              <w:right w:val="double" w:sz="6" w:space="0" w:color="auto"/>
            </w:tcBorders>
            <w:hideMark/>
          </w:tcPr>
          <w:p w14:paraId="30ABAAC3" w14:textId="77777777" w:rsidR="00496979" w:rsidRDefault="00F614A8" w:rsidP="00E51362">
            <w:pPr>
              <w:spacing w:before="10" w:after="10"/>
              <w:ind w:left="113"/>
              <w:rPr>
                <w:rFonts w:asciiTheme="majorBidi" w:hAnsiTheme="majorBidi" w:cstheme="majorBidi"/>
                <w:sz w:val="18"/>
                <w:szCs w:val="18"/>
                <w:lang w:val="en-US"/>
              </w:rPr>
            </w:pPr>
            <w:r>
              <w:rPr>
                <w:rFonts w:asciiTheme="majorBidi" w:hAnsiTheme="majorBidi" w:cstheme="majorBidi"/>
                <w:sz w:val="18"/>
                <w:szCs w:val="18"/>
                <w:lang w:val="en-US"/>
              </w:rPr>
              <w:t>the symbol (X, Y or Z, as appropriate) describing the type of power (see Article </w:t>
            </w:r>
            <w:r>
              <w:rPr>
                <w:rFonts w:asciiTheme="majorBidi" w:hAnsiTheme="majorBidi" w:cstheme="majorBidi"/>
                <w:b/>
                <w:bCs/>
                <w:sz w:val="18"/>
                <w:szCs w:val="18"/>
                <w:lang w:val="en-US"/>
              </w:rPr>
              <w:t>1</w:t>
            </w:r>
            <w:r>
              <w:rPr>
                <w:rFonts w:asciiTheme="majorBidi" w:hAnsiTheme="majorBidi" w:cstheme="majorBidi"/>
                <w:sz w:val="18"/>
                <w:szCs w:val="18"/>
                <w:lang w:val="en-US"/>
              </w:rPr>
              <w:t>) corresponding to the class of emission</w:t>
            </w:r>
          </w:p>
        </w:tc>
        <w:tc>
          <w:tcPr>
            <w:tcW w:w="804" w:type="dxa"/>
            <w:tcBorders>
              <w:top w:val="nil"/>
              <w:left w:val="nil"/>
              <w:bottom w:val="single" w:sz="4" w:space="0" w:color="auto"/>
              <w:right w:val="single" w:sz="4" w:space="0" w:color="auto"/>
            </w:tcBorders>
            <w:vAlign w:val="center"/>
            <w:hideMark/>
          </w:tcPr>
          <w:p w14:paraId="44C2C77E" w14:textId="77777777" w:rsidR="00496979" w:rsidRDefault="00F614A8" w:rsidP="00496979">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819" w:type="dxa"/>
            <w:tcBorders>
              <w:top w:val="nil"/>
              <w:left w:val="nil"/>
              <w:bottom w:val="single" w:sz="4" w:space="0" w:color="auto"/>
              <w:right w:val="single" w:sz="4" w:space="0" w:color="auto"/>
            </w:tcBorders>
            <w:vAlign w:val="center"/>
            <w:hideMark/>
          </w:tcPr>
          <w:p w14:paraId="7F6BFFA4" w14:textId="77777777" w:rsidR="00496979" w:rsidRDefault="00F614A8" w:rsidP="00496979">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1183" w:type="dxa"/>
            <w:tcBorders>
              <w:top w:val="nil"/>
              <w:left w:val="nil"/>
              <w:bottom w:val="single" w:sz="4" w:space="0" w:color="auto"/>
              <w:right w:val="single" w:sz="4" w:space="0" w:color="auto"/>
            </w:tcBorders>
            <w:vAlign w:val="center"/>
            <w:hideMark/>
          </w:tcPr>
          <w:p w14:paraId="6D3B32BB" w14:textId="77777777" w:rsidR="00496979" w:rsidRDefault="00F614A8" w:rsidP="00496979">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1087" w:type="dxa"/>
            <w:tcBorders>
              <w:top w:val="nil"/>
              <w:left w:val="nil"/>
              <w:bottom w:val="single" w:sz="4" w:space="0" w:color="auto"/>
              <w:right w:val="double" w:sz="6" w:space="0" w:color="auto"/>
            </w:tcBorders>
            <w:vAlign w:val="center"/>
            <w:hideMark/>
          </w:tcPr>
          <w:p w14:paraId="13162F64" w14:textId="77777777" w:rsidR="00496979" w:rsidRDefault="00F614A8" w:rsidP="00496979">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684" w:type="dxa"/>
            <w:tcBorders>
              <w:top w:val="nil"/>
              <w:left w:val="nil"/>
              <w:bottom w:val="single" w:sz="4" w:space="0" w:color="auto"/>
              <w:right w:val="double" w:sz="4" w:space="0" w:color="auto"/>
            </w:tcBorders>
            <w:hideMark/>
          </w:tcPr>
          <w:p w14:paraId="5524C1C1" w14:textId="77777777" w:rsidR="00496979" w:rsidRDefault="00F614A8" w:rsidP="00496979">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3.8.</w:t>
            </w:r>
          </w:p>
        </w:tc>
      </w:tr>
      <w:tr w:rsidR="00AA00ED" w14:paraId="48652CB8" w14:textId="77777777" w:rsidTr="00A82172">
        <w:trPr>
          <w:ins w:id="339" w:author="CEPT" w:date="2023-05-01T10:39:00Z"/>
        </w:trPr>
        <w:tc>
          <w:tcPr>
            <w:tcW w:w="701" w:type="dxa"/>
            <w:tcBorders>
              <w:top w:val="nil"/>
              <w:left w:val="double" w:sz="4" w:space="0" w:color="auto"/>
              <w:bottom w:val="single" w:sz="4" w:space="0" w:color="auto"/>
              <w:right w:val="double" w:sz="6" w:space="0" w:color="auto"/>
            </w:tcBorders>
          </w:tcPr>
          <w:p w14:paraId="6B13998E" w14:textId="62C2EA10" w:rsidR="00AA00ED" w:rsidRDefault="00AA00ED" w:rsidP="00AA00ED">
            <w:pPr>
              <w:tabs>
                <w:tab w:val="left" w:pos="720"/>
              </w:tabs>
              <w:overflowPunct/>
              <w:autoSpaceDE/>
              <w:adjustRightInd/>
              <w:spacing w:before="10" w:after="10"/>
              <w:ind w:left="-57" w:right="-57"/>
              <w:rPr>
                <w:ins w:id="340" w:author="CEPT" w:date="2023-05-01T10:39:00Z"/>
                <w:rFonts w:asciiTheme="majorBidi" w:hAnsiTheme="majorBidi" w:cstheme="majorBidi"/>
                <w:sz w:val="18"/>
                <w:szCs w:val="18"/>
                <w:lang w:val="en-US" w:eastAsia="zh-CN"/>
              </w:rPr>
            </w:pPr>
            <w:ins w:id="341" w:author="CEPT" w:date="2023-05-01T10:59:00Z">
              <w:r w:rsidRPr="005D50A0">
                <w:rPr>
                  <w:rFonts w:asciiTheme="majorBidi" w:hAnsiTheme="majorBidi" w:cstheme="majorBidi"/>
                  <w:sz w:val="18"/>
                  <w:szCs w:val="18"/>
                  <w:lang w:eastAsia="zh-CN"/>
                </w:rPr>
                <w:t>3.8b</w:t>
              </w:r>
            </w:ins>
          </w:p>
        </w:tc>
        <w:tc>
          <w:tcPr>
            <w:tcW w:w="4331" w:type="dxa"/>
            <w:tcBorders>
              <w:top w:val="single" w:sz="4" w:space="0" w:color="auto"/>
              <w:left w:val="nil"/>
              <w:bottom w:val="single" w:sz="2" w:space="0" w:color="auto"/>
              <w:right w:val="double" w:sz="6" w:space="0" w:color="auto"/>
            </w:tcBorders>
          </w:tcPr>
          <w:p w14:paraId="6A9A43BF" w14:textId="77777777" w:rsidR="00AA00ED" w:rsidRPr="005D50A0" w:rsidRDefault="00AA00ED" w:rsidP="00AA00ED">
            <w:pPr>
              <w:spacing w:before="30" w:after="30"/>
              <w:ind w:left="170" w:right="57"/>
              <w:rPr>
                <w:ins w:id="342" w:author="CEPT" w:date="2023-05-01T10:59:00Z"/>
                <w:rFonts w:asciiTheme="majorBidi" w:eastAsiaTheme="minorHAnsi" w:hAnsiTheme="majorBidi" w:cstheme="majorBidi"/>
                <w:b/>
                <w:color w:val="000000"/>
                <w:sz w:val="18"/>
                <w:szCs w:val="18"/>
              </w:rPr>
            </w:pPr>
            <w:ins w:id="343" w:author="CEPT" w:date="2023-05-01T10:59:00Z">
              <w:r w:rsidRPr="005D50A0">
                <w:rPr>
                  <w:rFonts w:asciiTheme="majorBidi" w:eastAsiaTheme="minorHAnsi" w:hAnsiTheme="majorBidi" w:cstheme="majorBidi"/>
                  <w:color w:val="000000"/>
                  <w:sz w:val="18"/>
                  <w:szCs w:val="18"/>
                </w:rPr>
                <w:t>the radiated power, in dBW, in one of the forms described in Nos. </w:t>
              </w:r>
              <w:r w:rsidRPr="005D50A0">
                <w:rPr>
                  <w:rStyle w:val="Artref"/>
                  <w:rFonts w:eastAsiaTheme="minorHAnsi"/>
                  <w:b/>
                  <w:bCs/>
                  <w:sz w:val="18"/>
                  <w:szCs w:val="18"/>
                </w:rPr>
                <w:t>1.161</w:t>
              </w:r>
              <w:r w:rsidRPr="005D50A0">
                <w:rPr>
                  <w:rFonts w:asciiTheme="majorBidi" w:eastAsiaTheme="minorHAnsi" w:hAnsiTheme="majorBidi" w:cstheme="majorBidi"/>
                  <w:color w:val="000000"/>
                  <w:sz w:val="18"/>
                  <w:szCs w:val="18"/>
                </w:rPr>
                <w:t xml:space="preserve"> to </w:t>
              </w:r>
              <w:r w:rsidRPr="005D50A0">
                <w:rPr>
                  <w:rStyle w:val="Artref"/>
                  <w:rFonts w:eastAsiaTheme="minorHAnsi"/>
                  <w:b/>
                  <w:bCs/>
                  <w:sz w:val="18"/>
                  <w:szCs w:val="18"/>
                </w:rPr>
                <w:t>1.163</w:t>
              </w:r>
            </w:ins>
          </w:p>
          <w:p w14:paraId="69F6D60B" w14:textId="3B25F1B8" w:rsidR="00AA00ED" w:rsidRDefault="00AA00ED" w:rsidP="00AA00ED">
            <w:pPr>
              <w:spacing w:before="10" w:after="10"/>
              <w:ind w:left="113"/>
              <w:rPr>
                <w:ins w:id="344" w:author="CEPT" w:date="2023-05-01T10:39:00Z"/>
                <w:rFonts w:asciiTheme="majorBidi" w:hAnsiTheme="majorBidi" w:cstheme="majorBidi"/>
                <w:sz w:val="18"/>
                <w:szCs w:val="18"/>
                <w:lang w:val="en-US"/>
              </w:rPr>
            </w:pPr>
            <w:ins w:id="345" w:author="CEPT" w:date="2023-05-01T10:59:00Z">
              <w:r w:rsidRPr="005D50A0">
                <w:rPr>
                  <w:rFonts w:asciiTheme="majorBidi" w:hAnsiTheme="majorBidi" w:cstheme="majorBidi"/>
                  <w:i/>
                  <w:iCs/>
                  <w:sz w:val="18"/>
                  <w:szCs w:val="18"/>
                </w:rPr>
                <w:t>Note</w:t>
              </w:r>
              <w:r w:rsidRPr="005D50A0">
                <w:rPr>
                  <w:rFonts w:asciiTheme="majorBidi" w:hAnsiTheme="majorBidi" w:cstheme="majorBidi"/>
                  <w:sz w:val="18"/>
                  <w:szCs w:val="18"/>
                </w:rPr>
                <w:t xml:space="preserve"> – For a receiving HAPS, the radiated power refers to the associated transmitting mobile station(s)</w:t>
              </w:r>
            </w:ins>
          </w:p>
        </w:tc>
        <w:tc>
          <w:tcPr>
            <w:tcW w:w="804" w:type="dxa"/>
            <w:tcBorders>
              <w:top w:val="nil"/>
              <w:left w:val="nil"/>
              <w:bottom w:val="single" w:sz="4" w:space="0" w:color="auto"/>
              <w:right w:val="single" w:sz="4" w:space="0" w:color="auto"/>
            </w:tcBorders>
            <w:vAlign w:val="center"/>
          </w:tcPr>
          <w:p w14:paraId="3D7E4EC5" w14:textId="77777777" w:rsidR="00AA00ED" w:rsidRDefault="00AA00ED" w:rsidP="00AA00ED">
            <w:pPr>
              <w:tabs>
                <w:tab w:val="left" w:pos="720"/>
              </w:tabs>
              <w:overflowPunct/>
              <w:autoSpaceDE/>
              <w:adjustRightInd/>
              <w:spacing w:before="10" w:after="10"/>
              <w:jc w:val="center"/>
              <w:rPr>
                <w:ins w:id="346" w:author="CEPT" w:date="2023-05-01T10:39:00Z"/>
                <w:rFonts w:asciiTheme="majorBidi" w:hAnsiTheme="majorBidi" w:cstheme="majorBidi"/>
                <w:b/>
                <w:bCs/>
                <w:sz w:val="18"/>
                <w:szCs w:val="18"/>
                <w:lang w:val="en-US" w:eastAsia="zh-CN"/>
              </w:rPr>
            </w:pPr>
          </w:p>
        </w:tc>
        <w:tc>
          <w:tcPr>
            <w:tcW w:w="819" w:type="dxa"/>
            <w:tcBorders>
              <w:top w:val="nil"/>
              <w:left w:val="single" w:sz="4" w:space="0" w:color="auto"/>
              <w:bottom w:val="single" w:sz="4" w:space="0" w:color="auto"/>
              <w:right w:val="single" w:sz="4" w:space="0" w:color="auto"/>
            </w:tcBorders>
            <w:vAlign w:val="center"/>
          </w:tcPr>
          <w:p w14:paraId="31A0AF30" w14:textId="39B6F8EF" w:rsidR="00AA00ED" w:rsidRPr="00E46935" w:rsidRDefault="00AA00ED" w:rsidP="00E46935">
            <w:pPr>
              <w:jc w:val="center"/>
              <w:rPr>
                <w:ins w:id="347" w:author="CEPT" w:date="2023-05-01T10:39:00Z"/>
                <w:rFonts w:asciiTheme="majorBidi" w:hAnsiTheme="majorBidi" w:cstheme="majorBidi"/>
                <w:b/>
                <w:bCs/>
                <w:sz w:val="18"/>
                <w:szCs w:val="18"/>
                <w:lang w:val="en-US" w:eastAsia="zh-CN"/>
              </w:rPr>
            </w:pPr>
            <w:ins w:id="348" w:author="CEPT" w:date="2023-05-01T10:59:00Z">
              <w:r w:rsidRPr="00E46935">
                <w:rPr>
                  <w:rFonts w:asciiTheme="majorBidi" w:hAnsiTheme="majorBidi" w:cstheme="majorBidi"/>
                  <w:b/>
                  <w:bCs/>
                  <w:sz w:val="18"/>
                  <w:szCs w:val="18"/>
                  <w:lang w:eastAsia="zh-CN"/>
                </w:rPr>
                <w:t>X</w:t>
              </w:r>
            </w:ins>
          </w:p>
        </w:tc>
        <w:tc>
          <w:tcPr>
            <w:tcW w:w="1183" w:type="dxa"/>
            <w:tcBorders>
              <w:top w:val="nil"/>
              <w:left w:val="single" w:sz="4" w:space="0" w:color="auto"/>
              <w:bottom w:val="single" w:sz="4" w:space="0" w:color="auto"/>
              <w:right w:val="single" w:sz="4" w:space="0" w:color="auto"/>
            </w:tcBorders>
            <w:vAlign w:val="center"/>
          </w:tcPr>
          <w:p w14:paraId="7C6D932F" w14:textId="77777777" w:rsidR="00AA00ED" w:rsidRDefault="00AA00ED" w:rsidP="00AA00ED">
            <w:pPr>
              <w:tabs>
                <w:tab w:val="left" w:pos="720"/>
              </w:tabs>
              <w:overflowPunct/>
              <w:autoSpaceDE/>
              <w:adjustRightInd/>
              <w:spacing w:before="10" w:after="10"/>
              <w:jc w:val="center"/>
              <w:rPr>
                <w:ins w:id="349" w:author="CEPT" w:date="2023-05-01T10:39:00Z"/>
                <w:rFonts w:asciiTheme="majorBidi" w:hAnsiTheme="majorBidi" w:cstheme="majorBidi"/>
                <w:b/>
                <w:bCs/>
                <w:sz w:val="18"/>
                <w:szCs w:val="18"/>
                <w:lang w:val="en-US" w:eastAsia="zh-CN"/>
              </w:rPr>
            </w:pPr>
          </w:p>
        </w:tc>
        <w:tc>
          <w:tcPr>
            <w:tcW w:w="1087" w:type="dxa"/>
            <w:tcBorders>
              <w:top w:val="nil"/>
              <w:left w:val="single" w:sz="4" w:space="0" w:color="auto"/>
              <w:bottom w:val="single" w:sz="4" w:space="0" w:color="auto"/>
              <w:right w:val="double" w:sz="6" w:space="0" w:color="auto"/>
            </w:tcBorders>
            <w:vAlign w:val="center"/>
          </w:tcPr>
          <w:p w14:paraId="12B46E9C" w14:textId="77777777" w:rsidR="00AA00ED" w:rsidRDefault="00AA00ED" w:rsidP="00AA00ED">
            <w:pPr>
              <w:tabs>
                <w:tab w:val="left" w:pos="720"/>
              </w:tabs>
              <w:overflowPunct/>
              <w:autoSpaceDE/>
              <w:adjustRightInd/>
              <w:spacing w:before="10" w:after="10"/>
              <w:jc w:val="center"/>
              <w:rPr>
                <w:ins w:id="350" w:author="CEPT" w:date="2023-05-01T10:39:00Z"/>
                <w:rFonts w:asciiTheme="majorBidi" w:hAnsiTheme="majorBidi" w:cstheme="majorBidi"/>
                <w:b/>
                <w:bCs/>
                <w:sz w:val="18"/>
                <w:szCs w:val="18"/>
                <w:lang w:val="en-US" w:eastAsia="zh-CN"/>
              </w:rPr>
            </w:pPr>
          </w:p>
        </w:tc>
        <w:tc>
          <w:tcPr>
            <w:tcW w:w="684" w:type="dxa"/>
            <w:tcBorders>
              <w:top w:val="nil"/>
              <w:left w:val="double" w:sz="6" w:space="0" w:color="auto"/>
              <w:bottom w:val="single" w:sz="4" w:space="0" w:color="auto"/>
              <w:right w:val="double" w:sz="4" w:space="0" w:color="auto"/>
            </w:tcBorders>
          </w:tcPr>
          <w:p w14:paraId="2F0405F4" w14:textId="3B78C18A" w:rsidR="00AA00ED" w:rsidRDefault="00AA00ED" w:rsidP="00AA00ED">
            <w:pPr>
              <w:tabs>
                <w:tab w:val="left" w:pos="720"/>
              </w:tabs>
              <w:overflowPunct/>
              <w:autoSpaceDE/>
              <w:adjustRightInd/>
              <w:spacing w:before="10" w:after="10"/>
              <w:ind w:left="-57" w:right="-57"/>
              <w:rPr>
                <w:ins w:id="351" w:author="CEPT" w:date="2023-05-01T10:39:00Z"/>
                <w:rFonts w:asciiTheme="majorBidi" w:hAnsiTheme="majorBidi" w:cstheme="majorBidi"/>
                <w:sz w:val="18"/>
                <w:szCs w:val="18"/>
                <w:lang w:val="en-US" w:eastAsia="zh-CN"/>
              </w:rPr>
            </w:pPr>
            <w:ins w:id="352" w:author="CEPT" w:date="2023-05-01T10:59:00Z">
              <w:r w:rsidRPr="005D50A0">
                <w:rPr>
                  <w:rFonts w:asciiTheme="majorBidi" w:hAnsiTheme="majorBidi" w:cstheme="majorBidi"/>
                  <w:sz w:val="18"/>
                  <w:szCs w:val="18"/>
                  <w:lang w:eastAsia="zh-CN"/>
                </w:rPr>
                <w:t>3.8b</w:t>
              </w:r>
            </w:ins>
          </w:p>
        </w:tc>
      </w:tr>
      <w:tr w:rsidR="00AA00ED" w14:paraId="2E7AD3EE" w14:textId="77777777" w:rsidTr="00A82172">
        <w:tc>
          <w:tcPr>
            <w:tcW w:w="701" w:type="dxa"/>
            <w:tcBorders>
              <w:top w:val="nil"/>
              <w:left w:val="double" w:sz="4" w:space="0" w:color="auto"/>
              <w:bottom w:val="single" w:sz="4" w:space="0" w:color="auto"/>
              <w:right w:val="double" w:sz="6" w:space="0" w:color="auto"/>
            </w:tcBorders>
            <w:hideMark/>
          </w:tcPr>
          <w:p w14:paraId="295BCC26"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w:t>
            </w:r>
            <w:proofErr w:type="gramStart"/>
            <w:r>
              <w:rPr>
                <w:rFonts w:asciiTheme="majorBidi" w:hAnsiTheme="majorBidi" w:cstheme="majorBidi"/>
                <w:sz w:val="18"/>
                <w:szCs w:val="18"/>
                <w:lang w:val="en-US" w:eastAsia="zh-CN"/>
              </w:rPr>
              <w:t>8.aa</w:t>
            </w:r>
            <w:proofErr w:type="gramEnd"/>
          </w:p>
        </w:tc>
        <w:tc>
          <w:tcPr>
            <w:tcW w:w="4331" w:type="dxa"/>
            <w:tcBorders>
              <w:top w:val="single" w:sz="4" w:space="0" w:color="auto"/>
              <w:left w:val="nil"/>
              <w:bottom w:val="single" w:sz="2" w:space="0" w:color="auto"/>
              <w:right w:val="double" w:sz="6" w:space="0" w:color="auto"/>
            </w:tcBorders>
            <w:hideMark/>
          </w:tcPr>
          <w:p w14:paraId="41B396DC" w14:textId="77777777" w:rsidR="00AA00ED" w:rsidRDefault="00AA00ED" w:rsidP="00AA00ED">
            <w:pPr>
              <w:spacing w:before="10" w:after="10"/>
              <w:ind w:left="113"/>
              <w:rPr>
                <w:rFonts w:asciiTheme="majorBidi" w:hAnsiTheme="majorBidi" w:cstheme="majorBidi"/>
                <w:sz w:val="18"/>
                <w:szCs w:val="18"/>
                <w:lang w:val="en-US"/>
              </w:rPr>
            </w:pPr>
            <w:r>
              <w:rPr>
                <w:rFonts w:asciiTheme="majorBidi" w:hAnsiTheme="majorBidi" w:cstheme="majorBidi"/>
                <w:sz w:val="18"/>
                <w:szCs w:val="18"/>
                <w:lang w:val="en-US"/>
              </w:rPr>
              <w:t>the power delivered to the antenna, in dBW, excluding the level of power control in 3.8.BA under clear-sky conditions</w:t>
            </w:r>
          </w:p>
          <w:p w14:paraId="21AF5396" w14:textId="77777777" w:rsidR="00AA00ED" w:rsidRDefault="00AA00ED" w:rsidP="00AA00ED">
            <w:pPr>
              <w:spacing w:before="10" w:after="10"/>
              <w:ind w:left="283"/>
              <w:rPr>
                <w:rFonts w:asciiTheme="majorBidi" w:hAnsiTheme="majorBidi" w:cstheme="majorBidi"/>
                <w:sz w:val="18"/>
                <w:szCs w:val="18"/>
                <w:lang w:val="en-US"/>
              </w:rPr>
            </w:pPr>
            <w:r>
              <w:rPr>
                <w:rFonts w:asciiTheme="majorBidi" w:hAnsiTheme="majorBidi" w:cstheme="majorBidi"/>
                <w:i/>
                <w:iCs/>
                <w:sz w:val="18"/>
                <w:szCs w:val="18"/>
                <w:lang w:val="en-US"/>
              </w:rPr>
              <w:t>Note</w:t>
            </w:r>
            <w:r>
              <w:rPr>
                <w:rFonts w:asciiTheme="majorBidi" w:hAnsiTheme="majorBidi" w:cstheme="majorBidi"/>
                <w:sz w:val="18"/>
                <w:szCs w:val="18"/>
                <w:lang w:val="en-US"/>
              </w:rPr>
              <w:t xml:space="preserve"> – For a receiving HAPS, the power delivered to the antenna refers to the associated transmitting ground station(s)</w:t>
            </w:r>
          </w:p>
        </w:tc>
        <w:tc>
          <w:tcPr>
            <w:tcW w:w="804" w:type="dxa"/>
            <w:tcBorders>
              <w:top w:val="nil"/>
              <w:left w:val="nil"/>
              <w:bottom w:val="single" w:sz="4" w:space="0" w:color="auto"/>
              <w:right w:val="single" w:sz="4" w:space="0" w:color="auto"/>
            </w:tcBorders>
            <w:vAlign w:val="center"/>
            <w:hideMark/>
          </w:tcPr>
          <w:p w14:paraId="5E2656EA"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819" w:type="dxa"/>
            <w:tcBorders>
              <w:top w:val="nil"/>
              <w:left w:val="single" w:sz="4" w:space="0" w:color="auto"/>
              <w:bottom w:val="single" w:sz="4" w:space="0" w:color="auto"/>
              <w:right w:val="single" w:sz="4" w:space="0" w:color="auto"/>
            </w:tcBorders>
            <w:vAlign w:val="center"/>
            <w:hideMark/>
          </w:tcPr>
          <w:p w14:paraId="7FE13C66" w14:textId="77777777" w:rsidR="00AA00ED" w:rsidRDefault="00AA00ED" w:rsidP="00AA00ED">
            <w:pPr>
              <w:rPr>
                <w:rFonts w:asciiTheme="majorBidi" w:hAnsiTheme="majorBidi" w:cstheme="majorBidi"/>
                <w:b/>
                <w:bCs/>
                <w:sz w:val="18"/>
                <w:szCs w:val="18"/>
                <w:lang w:val="en-US" w:eastAsia="zh-CN"/>
              </w:rPr>
            </w:pPr>
          </w:p>
        </w:tc>
        <w:tc>
          <w:tcPr>
            <w:tcW w:w="1183" w:type="dxa"/>
            <w:tcBorders>
              <w:top w:val="nil"/>
              <w:left w:val="single" w:sz="4" w:space="0" w:color="auto"/>
              <w:bottom w:val="single" w:sz="4" w:space="0" w:color="auto"/>
              <w:right w:val="single" w:sz="4" w:space="0" w:color="auto"/>
            </w:tcBorders>
            <w:vAlign w:val="center"/>
            <w:hideMark/>
          </w:tcPr>
          <w:p w14:paraId="7ED71CBF"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1087" w:type="dxa"/>
            <w:tcBorders>
              <w:top w:val="nil"/>
              <w:left w:val="single" w:sz="4" w:space="0" w:color="auto"/>
              <w:bottom w:val="single" w:sz="4" w:space="0" w:color="auto"/>
              <w:right w:val="double" w:sz="6" w:space="0" w:color="auto"/>
            </w:tcBorders>
            <w:vAlign w:val="center"/>
            <w:hideMark/>
          </w:tcPr>
          <w:p w14:paraId="1D76C9CB"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684" w:type="dxa"/>
            <w:tcBorders>
              <w:top w:val="nil"/>
              <w:left w:val="double" w:sz="6" w:space="0" w:color="auto"/>
              <w:bottom w:val="single" w:sz="4" w:space="0" w:color="auto"/>
              <w:right w:val="double" w:sz="4" w:space="0" w:color="auto"/>
            </w:tcBorders>
            <w:hideMark/>
          </w:tcPr>
          <w:p w14:paraId="712834B4"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3.8.aa</w:t>
            </w:r>
          </w:p>
        </w:tc>
      </w:tr>
      <w:tr w:rsidR="00AA00ED" w14:paraId="03B658D7" w14:textId="77777777" w:rsidTr="00E3497A">
        <w:tc>
          <w:tcPr>
            <w:tcW w:w="701" w:type="dxa"/>
            <w:tcBorders>
              <w:top w:val="nil"/>
              <w:left w:val="double" w:sz="4" w:space="0" w:color="auto"/>
              <w:bottom w:val="single" w:sz="4" w:space="0" w:color="auto"/>
              <w:right w:val="double" w:sz="6" w:space="0" w:color="auto"/>
            </w:tcBorders>
            <w:hideMark/>
          </w:tcPr>
          <w:p w14:paraId="392112B9"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w:t>
            </w:r>
            <w:proofErr w:type="gramStart"/>
            <w:r>
              <w:rPr>
                <w:rFonts w:asciiTheme="majorBidi" w:hAnsiTheme="majorBidi" w:cstheme="majorBidi"/>
                <w:sz w:val="18"/>
                <w:szCs w:val="18"/>
                <w:lang w:val="en-US" w:eastAsia="zh-CN"/>
              </w:rPr>
              <w:t>8.AB</w:t>
            </w:r>
            <w:proofErr w:type="gramEnd"/>
          </w:p>
        </w:tc>
        <w:tc>
          <w:tcPr>
            <w:tcW w:w="4331" w:type="dxa"/>
            <w:tcBorders>
              <w:top w:val="single" w:sz="2" w:space="0" w:color="auto"/>
              <w:left w:val="nil"/>
              <w:bottom w:val="single" w:sz="4" w:space="0" w:color="auto"/>
              <w:right w:val="double" w:sz="6" w:space="0" w:color="auto"/>
            </w:tcBorders>
            <w:hideMark/>
          </w:tcPr>
          <w:p w14:paraId="44D82510" w14:textId="77777777" w:rsidR="00AA00ED" w:rsidRDefault="00AA00ED" w:rsidP="00AA00ED">
            <w:pPr>
              <w:spacing w:before="10" w:after="10"/>
              <w:ind w:left="113"/>
              <w:rPr>
                <w:rFonts w:asciiTheme="majorBidi" w:hAnsiTheme="majorBidi" w:cstheme="majorBidi"/>
                <w:sz w:val="18"/>
                <w:szCs w:val="18"/>
                <w:lang w:val="en-US"/>
              </w:rPr>
            </w:pPr>
            <w:r>
              <w:rPr>
                <w:rFonts w:asciiTheme="majorBidi" w:hAnsiTheme="majorBidi" w:cstheme="majorBidi"/>
                <w:sz w:val="18"/>
                <w:szCs w:val="18"/>
                <w:lang w:val="en-US"/>
              </w:rPr>
              <w:t>the power density</w:t>
            </w:r>
            <w:r>
              <w:rPr>
                <w:rFonts w:asciiTheme="majorBidi" w:hAnsiTheme="majorBidi" w:cstheme="majorBidi"/>
                <w:sz w:val="18"/>
                <w:szCs w:val="18"/>
                <w:vertAlign w:val="superscript"/>
                <w:lang w:val="en-US"/>
              </w:rPr>
              <w:t>1</w:t>
            </w:r>
            <w:r>
              <w:rPr>
                <w:rFonts w:asciiTheme="majorBidi" w:hAnsiTheme="majorBidi" w:cstheme="majorBidi"/>
                <w:sz w:val="18"/>
                <w:szCs w:val="18"/>
                <w:lang w:val="en-US"/>
              </w:rPr>
              <w:t xml:space="preserve"> averaged over the worst 1 MHz band delivered to the antenna under clear-sky conditions</w:t>
            </w:r>
          </w:p>
        </w:tc>
        <w:tc>
          <w:tcPr>
            <w:tcW w:w="804" w:type="dxa"/>
            <w:tcBorders>
              <w:top w:val="nil"/>
              <w:left w:val="nil"/>
              <w:bottom w:val="single" w:sz="4" w:space="0" w:color="auto"/>
              <w:right w:val="single" w:sz="4" w:space="0" w:color="auto"/>
            </w:tcBorders>
            <w:vAlign w:val="center"/>
            <w:hideMark/>
          </w:tcPr>
          <w:p w14:paraId="3312B932"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819" w:type="dxa"/>
            <w:tcBorders>
              <w:top w:val="nil"/>
              <w:left w:val="nil"/>
              <w:bottom w:val="single" w:sz="4" w:space="0" w:color="auto"/>
              <w:right w:val="single" w:sz="4" w:space="0" w:color="auto"/>
            </w:tcBorders>
            <w:vAlign w:val="center"/>
            <w:hideMark/>
          </w:tcPr>
          <w:p w14:paraId="70577998" w14:textId="77777777" w:rsidR="00AA00ED" w:rsidRDefault="00AA00ED" w:rsidP="00AA00ED">
            <w:pPr>
              <w:rPr>
                <w:rFonts w:asciiTheme="majorBidi" w:hAnsiTheme="majorBidi" w:cstheme="majorBidi"/>
                <w:b/>
                <w:bCs/>
                <w:sz w:val="18"/>
                <w:szCs w:val="18"/>
                <w:lang w:val="en-US" w:eastAsia="zh-CN"/>
              </w:rPr>
            </w:pPr>
          </w:p>
        </w:tc>
        <w:tc>
          <w:tcPr>
            <w:tcW w:w="1183" w:type="dxa"/>
            <w:tcBorders>
              <w:top w:val="nil"/>
              <w:left w:val="nil"/>
              <w:bottom w:val="single" w:sz="4" w:space="0" w:color="auto"/>
              <w:right w:val="single" w:sz="4" w:space="0" w:color="auto"/>
            </w:tcBorders>
            <w:vAlign w:val="center"/>
            <w:hideMark/>
          </w:tcPr>
          <w:p w14:paraId="66E0B287"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1087" w:type="dxa"/>
            <w:tcBorders>
              <w:top w:val="nil"/>
              <w:left w:val="nil"/>
              <w:bottom w:val="single" w:sz="4" w:space="0" w:color="auto"/>
              <w:right w:val="double" w:sz="6" w:space="0" w:color="auto"/>
            </w:tcBorders>
            <w:vAlign w:val="center"/>
            <w:hideMark/>
          </w:tcPr>
          <w:p w14:paraId="552DDE0D" w14:textId="77777777" w:rsidR="00AA00ED" w:rsidRDefault="00AA00ED" w:rsidP="00AA00ED">
            <w:pPr>
              <w:rPr>
                <w:rFonts w:asciiTheme="majorBidi" w:hAnsiTheme="majorBidi" w:cstheme="majorBidi"/>
                <w:b/>
                <w:bCs/>
                <w:sz w:val="18"/>
                <w:szCs w:val="18"/>
                <w:lang w:val="en-US" w:eastAsia="zh-CN"/>
              </w:rPr>
            </w:pPr>
          </w:p>
        </w:tc>
        <w:tc>
          <w:tcPr>
            <w:tcW w:w="684" w:type="dxa"/>
            <w:tcBorders>
              <w:top w:val="nil"/>
              <w:left w:val="nil"/>
              <w:bottom w:val="single" w:sz="4" w:space="0" w:color="auto"/>
              <w:right w:val="double" w:sz="4" w:space="0" w:color="auto"/>
            </w:tcBorders>
            <w:hideMark/>
          </w:tcPr>
          <w:p w14:paraId="5BAC7FF9"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3.8AB</w:t>
            </w:r>
          </w:p>
        </w:tc>
      </w:tr>
      <w:tr w:rsidR="00AA00ED" w14:paraId="19DCA98A" w14:textId="77777777" w:rsidTr="00A82172">
        <w:tc>
          <w:tcPr>
            <w:tcW w:w="701" w:type="dxa"/>
            <w:tcBorders>
              <w:top w:val="nil"/>
              <w:left w:val="double" w:sz="4" w:space="0" w:color="auto"/>
              <w:bottom w:val="single" w:sz="4" w:space="0" w:color="auto"/>
              <w:right w:val="double" w:sz="6" w:space="0" w:color="auto"/>
            </w:tcBorders>
            <w:hideMark/>
          </w:tcPr>
          <w:p w14:paraId="05843401"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3.8.BA</w:t>
            </w:r>
          </w:p>
        </w:tc>
        <w:tc>
          <w:tcPr>
            <w:tcW w:w="4331" w:type="dxa"/>
            <w:tcBorders>
              <w:top w:val="single" w:sz="4" w:space="0" w:color="auto"/>
              <w:left w:val="nil"/>
              <w:bottom w:val="single" w:sz="2" w:space="0" w:color="auto"/>
              <w:right w:val="double" w:sz="6" w:space="0" w:color="auto"/>
            </w:tcBorders>
            <w:hideMark/>
          </w:tcPr>
          <w:p w14:paraId="3BCBADF4" w14:textId="77777777" w:rsidR="00AA00ED" w:rsidRDefault="00AA00ED" w:rsidP="00AA00ED">
            <w:pPr>
              <w:tabs>
                <w:tab w:val="left" w:pos="720"/>
              </w:tabs>
              <w:overflowPunct/>
              <w:autoSpaceDE/>
              <w:adjustRightInd/>
              <w:spacing w:before="10" w:after="10"/>
              <w:ind w:left="113" w:firstLineChars="2" w:firstLine="4"/>
              <w:rPr>
                <w:rFonts w:asciiTheme="majorBidi" w:hAnsiTheme="majorBidi" w:cstheme="majorBidi"/>
                <w:color w:val="000000"/>
                <w:sz w:val="18"/>
                <w:szCs w:val="18"/>
                <w:lang w:val="en-US" w:eastAsia="zh-CN"/>
              </w:rPr>
            </w:pPr>
            <w:r>
              <w:rPr>
                <w:rFonts w:asciiTheme="majorBidi" w:hAnsiTheme="majorBidi" w:cstheme="majorBidi"/>
                <w:color w:val="000000"/>
                <w:sz w:val="18"/>
                <w:szCs w:val="18"/>
                <w:lang w:val="en-US" w:eastAsia="zh-CN"/>
              </w:rPr>
              <w:t>the range of power control, in dB</w:t>
            </w:r>
          </w:p>
          <w:p w14:paraId="0FDD4E33" w14:textId="77777777" w:rsidR="00AA00ED" w:rsidRDefault="00AA00ED" w:rsidP="00AA00ED">
            <w:pPr>
              <w:spacing w:before="10" w:after="10"/>
              <w:ind w:left="283"/>
              <w:rPr>
                <w:rFonts w:asciiTheme="majorBidi" w:hAnsiTheme="majorBidi" w:cstheme="majorBidi"/>
                <w:sz w:val="18"/>
                <w:szCs w:val="18"/>
                <w:lang w:val="en-US"/>
              </w:rPr>
            </w:pPr>
            <w:r>
              <w:rPr>
                <w:rFonts w:asciiTheme="majorBidi" w:hAnsiTheme="majorBidi" w:cstheme="majorBidi"/>
                <w:i/>
                <w:iCs/>
                <w:sz w:val="18"/>
                <w:szCs w:val="18"/>
                <w:lang w:val="en-US"/>
              </w:rPr>
              <w:t>Note</w:t>
            </w:r>
            <w:r>
              <w:rPr>
                <w:rFonts w:asciiTheme="majorBidi" w:hAnsiTheme="majorBidi" w:cstheme="majorBidi"/>
                <w:sz w:val="18"/>
                <w:szCs w:val="18"/>
                <w:lang w:val="en-US"/>
              </w:rPr>
              <w:t xml:space="preserve"> – For a receiving HAPS, the power control refers to its use by the associated transmitting ground station(s)</w:t>
            </w:r>
          </w:p>
          <w:p w14:paraId="380DA4DD" w14:textId="7207706A" w:rsidR="00AA00ED" w:rsidRDefault="00AA00ED" w:rsidP="00AA00ED">
            <w:pPr>
              <w:spacing w:before="10" w:after="10"/>
              <w:ind w:left="510"/>
              <w:rPr>
                <w:rFonts w:asciiTheme="majorBidi" w:hAnsiTheme="majorBidi" w:cstheme="majorBidi"/>
                <w:sz w:val="18"/>
                <w:szCs w:val="18"/>
                <w:lang w:val="en-US"/>
              </w:rPr>
            </w:pPr>
            <w:r>
              <w:rPr>
                <w:rFonts w:asciiTheme="majorBidi" w:hAnsiTheme="majorBidi" w:cstheme="majorBidi"/>
                <w:sz w:val="18"/>
                <w:szCs w:val="18"/>
                <w:lang w:val="en-US"/>
              </w:rPr>
              <w:t xml:space="preserve">In the case of a transmitting HAPS, required in the </w:t>
            </w:r>
            <w:ins w:id="353" w:author="CEPT" w:date="2023-05-01T10:41:00Z">
              <w:r>
                <w:rPr>
                  <w:rFonts w:asciiTheme="majorBidi" w:hAnsiTheme="majorBidi" w:cstheme="majorBidi"/>
                  <w:sz w:val="18"/>
                  <w:szCs w:val="18"/>
                  <w:lang w:val="en-US"/>
                </w:rPr>
                <w:t xml:space="preserve">frequency </w:t>
              </w:r>
            </w:ins>
            <w:r>
              <w:rPr>
                <w:rFonts w:asciiTheme="majorBidi" w:hAnsiTheme="majorBidi" w:cstheme="majorBidi"/>
                <w:sz w:val="18"/>
                <w:szCs w:val="18"/>
                <w:lang w:val="en-US"/>
              </w:rPr>
              <w:t>bands, 21.4-22</w:t>
            </w:r>
            <w:r>
              <w:rPr>
                <w:sz w:val="18"/>
                <w:szCs w:val="18"/>
                <w:lang w:val="en-US" w:eastAsia="zh-CN"/>
              </w:rPr>
              <w:t> </w:t>
            </w:r>
            <w:r>
              <w:rPr>
                <w:rFonts w:asciiTheme="majorBidi" w:hAnsiTheme="majorBidi" w:cstheme="majorBidi"/>
                <w:sz w:val="18"/>
                <w:szCs w:val="18"/>
                <w:lang w:val="en-US"/>
              </w:rPr>
              <w:t>GHz, 24.25-25.25</w:t>
            </w:r>
            <w:r>
              <w:rPr>
                <w:sz w:val="18"/>
                <w:szCs w:val="18"/>
                <w:lang w:val="en-US" w:eastAsia="zh-CN"/>
              </w:rPr>
              <w:t> </w:t>
            </w:r>
            <w:r>
              <w:rPr>
                <w:rFonts w:asciiTheme="majorBidi" w:hAnsiTheme="majorBidi" w:cstheme="majorBidi"/>
                <w:sz w:val="18"/>
                <w:szCs w:val="18"/>
                <w:lang w:val="en-US"/>
              </w:rPr>
              <w:t>GHz, 27-27.5</w:t>
            </w:r>
            <w:r>
              <w:rPr>
                <w:rFonts w:asciiTheme="majorBidi" w:hAnsiTheme="majorBidi" w:cstheme="majorBidi"/>
                <w:sz w:val="18"/>
                <w:szCs w:val="18"/>
                <w:lang w:val="en-US" w:eastAsia="zh-CN"/>
              </w:rPr>
              <w:t> </w:t>
            </w:r>
            <w:r>
              <w:rPr>
                <w:rFonts w:asciiTheme="majorBidi" w:hAnsiTheme="majorBidi" w:cstheme="majorBidi"/>
                <w:sz w:val="18"/>
                <w:szCs w:val="18"/>
                <w:lang w:val="en-US"/>
              </w:rPr>
              <w:t>GHz, 31-31.3</w:t>
            </w:r>
            <w:r>
              <w:rPr>
                <w:rFonts w:asciiTheme="majorBidi" w:hAnsiTheme="majorBidi" w:cstheme="majorBidi"/>
                <w:sz w:val="18"/>
                <w:szCs w:val="18"/>
                <w:lang w:val="en-US" w:eastAsia="zh-CN"/>
              </w:rPr>
              <w:t> </w:t>
            </w:r>
            <w:r>
              <w:rPr>
                <w:rFonts w:asciiTheme="majorBidi" w:hAnsiTheme="majorBidi" w:cstheme="majorBidi"/>
                <w:sz w:val="18"/>
                <w:szCs w:val="18"/>
                <w:lang w:val="en-US"/>
              </w:rPr>
              <w:t>GHz, 38-39.5</w:t>
            </w:r>
            <w:r>
              <w:rPr>
                <w:rFonts w:asciiTheme="majorBidi" w:hAnsiTheme="majorBidi" w:cstheme="majorBidi"/>
                <w:sz w:val="18"/>
                <w:szCs w:val="18"/>
                <w:lang w:val="en-US" w:eastAsia="zh-CN"/>
              </w:rPr>
              <w:t> </w:t>
            </w:r>
            <w:r>
              <w:rPr>
                <w:rFonts w:asciiTheme="majorBidi" w:hAnsiTheme="majorBidi" w:cstheme="majorBidi"/>
                <w:sz w:val="18"/>
                <w:szCs w:val="18"/>
                <w:lang w:val="en-US"/>
              </w:rPr>
              <w:t>GHz, 47.2-47.5 GHz and 47.9-48.2 GHz</w:t>
            </w:r>
          </w:p>
          <w:p w14:paraId="7E7A7DCF" w14:textId="47D9103B" w:rsidR="00AA00ED" w:rsidRDefault="00AA00ED" w:rsidP="00AA00ED">
            <w:pPr>
              <w:spacing w:before="10" w:after="10"/>
              <w:ind w:left="510"/>
              <w:rPr>
                <w:rFonts w:asciiTheme="majorBidi" w:hAnsiTheme="majorBidi" w:cstheme="majorBidi"/>
                <w:color w:val="000000"/>
                <w:sz w:val="18"/>
                <w:szCs w:val="18"/>
                <w:lang w:val="en-US" w:eastAsia="zh-CN"/>
              </w:rPr>
            </w:pPr>
            <w:r>
              <w:rPr>
                <w:rFonts w:asciiTheme="majorBidi" w:hAnsiTheme="majorBidi" w:cstheme="majorBidi"/>
                <w:color w:val="000000"/>
                <w:sz w:val="18"/>
                <w:szCs w:val="18"/>
                <w:lang w:val="en-US" w:eastAsia="zh-CN"/>
              </w:rPr>
              <w:t xml:space="preserve">In the case of a receiving HAPS, required in the </w:t>
            </w:r>
            <w:ins w:id="354" w:author="CEPT" w:date="2023-05-01T10:41:00Z">
              <w:r>
                <w:rPr>
                  <w:rFonts w:asciiTheme="majorBidi" w:hAnsiTheme="majorBidi" w:cstheme="majorBidi"/>
                  <w:color w:val="000000"/>
                  <w:sz w:val="18"/>
                  <w:szCs w:val="18"/>
                  <w:lang w:val="en-US" w:eastAsia="zh-CN"/>
                </w:rPr>
                <w:t xml:space="preserve">frequency </w:t>
              </w:r>
            </w:ins>
            <w:r>
              <w:rPr>
                <w:rFonts w:asciiTheme="majorBidi" w:hAnsiTheme="majorBidi" w:cstheme="majorBidi"/>
                <w:sz w:val="18"/>
                <w:szCs w:val="18"/>
                <w:lang w:val="en-US"/>
              </w:rPr>
              <w:t>bands</w:t>
            </w:r>
            <w:r>
              <w:rPr>
                <w:rFonts w:asciiTheme="majorBidi" w:hAnsiTheme="majorBidi" w:cstheme="majorBidi"/>
                <w:color w:val="000000"/>
                <w:sz w:val="18"/>
                <w:szCs w:val="18"/>
                <w:lang w:val="en-US" w:eastAsia="zh-CN"/>
              </w:rPr>
              <w:t xml:space="preserve"> 47.2-47.5 GHz and 47.9-48.2 GHz</w:t>
            </w:r>
          </w:p>
        </w:tc>
        <w:tc>
          <w:tcPr>
            <w:tcW w:w="804" w:type="dxa"/>
            <w:tcBorders>
              <w:top w:val="nil"/>
              <w:left w:val="nil"/>
              <w:bottom w:val="single" w:sz="4" w:space="0" w:color="auto"/>
              <w:right w:val="single" w:sz="4" w:space="0" w:color="auto"/>
            </w:tcBorders>
            <w:vAlign w:val="center"/>
            <w:hideMark/>
          </w:tcPr>
          <w:p w14:paraId="3C397200"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819" w:type="dxa"/>
            <w:tcBorders>
              <w:top w:val="nil"/>
              <w:left w:val="single" w:sz="4" w:space="0" w:color="auto"/>
              <w:bottom w:val="single" w:sz="4" w:space="0" w:color="auto"/>
              <w:right w:val="single" w:sz="4" w:space="0" w:color="auto"/>
            </w:tcBorders>
            <w:vAlign w:val="center"/>
            <w:hideMark/>
          </w:tcPr>
          <w:p w14:paraId="02D730F6" w14:textId="77777777" w:rsidR="00AA00ED" w:rsidRDefault="00AA00ED" w:rsidP="00AA00ED">
            <w:pPr>
              <w:rPr>
                <w:rFonts w:asciiTheme="majorBidi" w:hAnsiTheme="majorBidi" w:cstheme="majorBidi"/>
                <w:b/>
                <w:bCs/>
                <w:sz w:val="18"/>
                <w:szCs w:val="18"/>
                <w:lang w:val="en-US" w:eastAsia="zh-CN"/>
              </w:rPr>
            </w:pPr>
          </w:p>
        </w:tc>
        <w:tc>
          <w:tcPr>
            <w:tcW w:w="1183" w:type="dxa"/>
            <w:tcBorders>
              <w:top w:val="nil"/>
              <w:left w:val="single" w:sz="4" w:space="0" w:color="auto"/>
              <w:bottom w:val="single" w:sz="4" w:space="0" w:color="auto"/>
              <w:right w:val="single" w:sz="4" w:space="0" w:color="auto"/>
            </w:tcBorders>
            <w:vAlign w:val="center"/>
            <w:hideMark/>
          </w:tcPr>
          <w:p w14:paraId="147E015F"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087" w:type="dxa"/>
            <w:tcBorders>
              <w:top w:val="nil"/>
              <w:left w:val="single" w:sz="4" w:space="0" w:color="auto"/>
              <w:bottom w:val="single" w:sz="4" w:space="0" w:color="auto"/>
              <w:right w:val="double" w:sz="6" w:space="0" w:color="auto"/>
            </w:tcBorders>
            <w:vAlign w:val="center"/>
            <w:hideMark/>
          </w:tcPr>
          <w:p w14:paraId="41074F3D"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684" w:type="dxa"/>
            <w:tcBorders>
              <w:top w:val="nil"/>
              <w:left w:val="double" w:sz="6" w:space="0" w:color="auto"/>
              <w:bottom w:val="single" w:sz="4" w:space="0" w:color="auto"/>
              <w:right w:val="double" w:sz="4" w:space="0" w:color="auto"/>
            </w:tcBorders>
            <w:hideMark/>
          </w:tcPr>
          <w:p w14:paraId="5077AAB4"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3.8.BA</w:t>
            </w:r>
          </w:p>
        </w:tc>
      </w:tr>
      <w:tr w:rsidR="00AA00ED" w14:paraId="4E98DDDD" w14:textId="77777777" w:rsidTr="00A82172">
        <w:tc>
          <w:tcPr>
            <w:tcW w:w="701" w:type="dxa"/>
            <w:tcBorders>
              <w:top w:val="nil"/>
              <w:left w:val="double" w:sz="4" w:space="0" w:color="auto"/>
              <w:bottom w:val="single" w:sz="4" w:space="0" w:color="auto"/>
              <w:right w:val="double" w:sz="6" w:space="0" w:color="auto"/>
            </w:tcBorders>
            <w:hideMark/>
          </w:tcPr>
          <w:p w14:paraId="4160C70F"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lastRenderedPageBreak/>
              <w:t> </w:t>
            </w:r>
          </w:p>
        </w:tc>
        <w:tc>
          <w:tcPr>
            <w:tcW w:w="4331" w:type="dxa"/>
            <w:tcBorders>
              <w:top w:val="single" w:sz="2" w:space="0" w:color="auto"/>
              <w:left w:val="nil"/>
              <w:bottom w:val="single" w:sz="4" w:space="0" w:color="auto"/>
              <w:right w:val="double" w:sz="6" w:space="0" w:color="auto"/>
            </w:tcBorders>
            <w:hideMark/>
          </w:tcPr>
          <w:p w14:paraId="38C15F92" w14:textId="77777777" w:rsidR="00AA00ED" w:rsidRDefault="00AA00ED" w:rsidP="00AA00ED">
            <w:pPr>
              <w:tabs>
                <w:tab w:val="left" w:pos="720"/>
              </w:tabs>
              <w:overflowPunct/>
              <w:autoSpaceDE/>
              <w:adjustRightInd/>
              <w:spacing w:before="10" w:after="10"/>
              <w:ind w:left="-57"/>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POLARIZATION AND RECEIVING SYSTEM NOISE TEMPERATURE</w:t>
            </w:r>
          </w:p>
        </w:tc>
        <w:tc>
          <w:tcPr>
            <w:tcW w:w="4577" w:type="dxa"/>
            <w:gridSpan w:val="5"/>
            <w:tcBorders>
              <w:top w:val="single" w:sz="4" w:space="0" w:color="auto"/>
              <w:left w:val="nil"/>
              <w:bottom w:val="single" w:sz="4" w:space="0" w:color="auto"/>
              <w:right w:val="double" w:sz="4" w:space="0" w:color="auto"/>
            </w:tcBorders>
            <w:shd w:val="clear" w:color="auto" w:fill="C0C0C0"/>
            <w:hideMark/>
          </w:tcPr>
          <w:p w14:paraId="6D7C24B3"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w:t>
            </w:r>
          </w:p>
        </w:tc>
      </w:tr>
      <w:tr w:rsidR="00AA00ED" w14:paraId="18941DA6" w14:textId="77777777" w:rsidTr="00A82172">
        <w:tc>
          <w:tcPr>
            <w:tcW w:w="701" w:type="dxa"/>
            <w:tcBorders>
              <w:top w:val="nil"/>
              <w:left w:val="double" w:sz="4" w:space="0" w:color="auto"/>
              <w:bottom w:val="single" w:sz="4" w:space="0" w:color="auto"/>
              <w:right w:val="double" w:sz="6" w:space="0" w:color="auto"/>
            </w:tcBorders>
            <w:hideMark/>
          </w:tcPr>
          <w:p w14:paraId="5984446B"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3.9.d</w:t>
            </w:r>
          </w:p>
        </w:tc>
        <w:tc>
          <w:tcPr>
            <w:tcW w:w="4331" w:type="dxa"/>
            <w:tcBorders>
              <w:top w:val="nil"/>
              <w:left w:val="nil"/>
              <w:bottom w:val="single" w:sz="4" w:space="0" w:color="auto"/>
              <w:right w:val="double" w:sz="6" w:space="0" w:color="auto"/>
            </w:tcBorders>
            <w:hideMark/>
          </w:tcPr>
          <w:p w14:paraId="4241B49B" w14:textId="77777777" w:rsidR="00AA00ED" w:rsidRDefault="00AA00ED" w:rsidP="00AA00ED">
            <w:pPr>
              <w:spacing w:before="10" w:after="10"/>
              <w:ind w:left="113"/>
              <w:rPr>
                <w:rFonts w:asciiTheme="majorBidi" w:hAnsiTheme="majorBidi" w:cstheme="majorBidi"/>
                <w:sz w:val="18"/>
                <w:szCs w:val="18"/>
                <w:lang w:val="en-US"/>
              </w:rPr>
            </w:pPr>
            <w:r>
              <w:rPr>
                <w:rFonts w:asciiTheme="majorBidi" w:hAnsiTheme="majorBidi" w:cstheme="majorBidi"/>
                <w:sz w:val="18"/>
                <w:szCs w:val="18"/>
                <w:lang w:val="en-US"/>
              </w:rPr>
              <w:t>the code indicating the type of polarization (see the Preface)</w:t>
            </w:r>
          </w:p>
        </w:tc>
        <w:tc>
          <w:tcPr>
            <w:tcW w:w="804" w:type="dxa"/>
            <w:tcBorders>
              <w:top w:val="nil"/>
              <w:left w:val="nil"/>
              <w:bottom w:val="single" w:sz="4" w:space="0" w:color="auto"/>
              <w:right w:val="single" w:sz="4" w:space="0" w:color="auto"/>
            </w:tcBorders>
            <w:vAlign w:val="center"/>
            <w:hideMark/>
          </w:tcPr>
          <w:p w14:paraId="6DBA822F"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819" w:type="dxa"/>
            <w:tcBorders>
              <w:top w:val="nil"/>
              <w:left w:val="nil"/>
              <w:bottom w:val="single" w:sz="4" w:space="0" w:color="auto"/>
              <w:right w:val="single" w:sz="4" w:space="0" w:color="auto"/>
            </w:tcBorders>
            <w:vAlign w:val="center"/>
            <w:hideMark/>
          </w:tcPr>
          <w:p w14:paraId="27214A26"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1183" w:type="dxa"/>
            <w:tcBorders>
              <w:top w:val="nil"/>
              <w:left w:val="nil"/>
              <w:bottom w:val="single" w:sz="4" w:space="0" w:color="auto"/>
              <w:right w:val="single" w:sz="4" w:space="0" w:color="auto"/>
            </w:tcBorders>
            <w:vAlign w:val="center"/>
            <w:hideMark/>
          </w:tcPr>
          <w:p w14:paraId="43265E0F"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1087" w:type="dxa"/>
            <w:tcBorders>
              <w:top w:val="nil"/>
              <w:left w:val="nil"/>
              <w:bottom w:val="single" w:sz="4" w:space="0" w:color="auto"/>
              <w:right w:val="double" w:sz="6" w:space="0" w:color="auto"/>
            </w:tcBorders>
            <w:vAlign w:val="center"/>
            <w:hideMark/>
          </w:tcPr>
          <w:p w14:paraId="31F33F84"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684" w:type="dxa"/>
            <w:tcBorders>
              <w:top w:val="nil"/>
              <w:left w:val="nil"/>
              <w:bottom w:val="single" w:sz="4" w:space="0" w:color="auto"/>
              <w:right w:val="double" w:sz="4" w:space="0" w:color="auto"/>
            </w:tcBorders>
            <w:hideMark/>
          </w:tcPr>
          <w:p w14:paraId="5BD86B2A"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3.9.d</w:t>
            </w:r>
          </w:p>
        </w:tc>
      </w:tr>
      <w:tr w:rsidR="00AA00ED" w14:paraId="28B9DB34" w14:textId="77777777" w:rsidTr="00A82172">
        <w:tc>
          <w:tcPr>
            <w:tcW w:w="701" w:type="dxa"/>
            <w:tcBorders>
              <w:top w:val="nil"/>
              <w:left w:val="double" w:sz="4" w:space="0" w:color="auto"/>
              <w:bottom w:val="single" w:sz="4" w:space="0" w:color="auto"/>
              <w:right w:val="double" w:sz="6" w:space="0" w:color="auto"/>
            </w:tcBorders>
            <w:hideMark/>
          </w:tcPr>
          <w:p w14:paraId="054238A8"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3.9.j</w:t>
            </w:r>
          </w:p>
        </w:tc>
        <w:tc>
          <w:tcPr>
            <w:tcW w:w="4331" w:type="dxa"/>
            <w:tcBorders>
              <w:top w:val="single" w:sz="4" w:space="0" w:color="auto"/>
              <w:left w:val="nil"/>
              <w:bottom w:val="single" w:sz="2" w:space="0" w:color="auto"/>
              <w:right w:val="double" w:sz="6" w:space="0" w:color="auto"/>
            </w:tcBorders>
            <w:hideMark/>
          </w:tcPr>
          <w:p w14:paraId="58844638" w14:textId="77777777" w:rsidR="00AA00ED" w:rsidRDefault="00AA00ED" w:rsidP="00AA00ED">
            <w:pPr>
              <w:spacing w:before="10" w:after="10"/>
              <w:ind w:left="113"/>
              <w:rPr>
                <w:rFonts w:asciiTheme="majorBidi" w:hAnsiTheme="majorBidi" w:cstheme="majorBidi"/>
                <w:color w:val="000000"/>
                <w:sz w:val="18"/>
                <w:szCs w:val="18"/>
                <w:lang w:val="en-US" w:eastAsia="zh-CN"/>
              </w:rPr>
            </w:pPr>
            <w:r>
              <w:rPr>
                <w:rFonts w:asciiTheme="majorBidi" w:hAnsiTheme="majorBidi" w:cstheme="majorBidi"/>
                <w:color w:val="000000"/>
                <w:sz w:val="18"/>
                <w:szCs w:val="18"/>
                <w:lang w:val="en-US" w:eastAsia="zh-CN"/>
              </w:rPr>
              <w:t>the reference radiation pattern of the associated ground station(s)</w:t>
            </w:r>
          </w:p>
          <w:p w14:paraId="6586AD3B" w14:textId="783ADAEA" w:rsidR="00AA00ED" w:rsidRDefault="00AA00ED" w:rsidP="00AA00ED">
            <w:pPr>
              <w:spacing w:before="10" w:after="10"/>
              <w:ind w:left="283"/>
              <w:rPr>
                <w:rFonts w:asciiTheme="majorBidi" w:hAnsiTheme="majorBidi" w:cstheme="majorBidi"/>
                <w:color w:val="000000"/>
                <w:sz w:val="18"/>
                <w:szCs w:val="18"/>
                <w:lang w:val="en-US" w:eastAsia="zh-CN"/>
              </w:rPr>
            </w:pPr>
            <w:r>
              <w:rPr>
                <w:rFonts w:asciiTheme="majorBidi" w:hAnsiTheme="majorBidi" w:cstheme="majorBidi"/>
                <w:sz w:val="18"/>
                <w:szCs w:val="18"/>
                <w:lang w:val="en-US"/>
              </w:rPr>
              <w:t xml:space="preserve">Required in the </w:t>
            </w:r>
            <w:ins w:id="355" w:author="CEPT" w:date="2023-05-01T10:41:00Z">
              <w:r>
                <w:rPr>
                  <w:rFonts w:asciiTheme="majorBidi" w:hAnsiTheme="majorBidi" w:cstheme="majorBidi"/>
                  <w:sz w:val="18"/>
                  <w:szCs w:val="18"/>
                  <w:lang w:val="en-US"/>
                </w:rPr>
                <w:t xml:space="preserve">frequency </w:t>
              </w:r>
            </w:ins>
            <w:r>
              <w:rPr>
                <w:rFonts w:asciiTheme="majorBidi" w:hAnsiTheme="majorBidi" w:cstheme="majorBidi"/>
                <w:sz w:val="18"/>
                <w:szCs w:val="18"/>
                <w:lang w:val="en-US"/>
              </w:rPr>
              <w:t>bands 47.2-47.5 GHz and 47.9</w:t>
            </w:r>
            <w:r>
              <w:rPr>
                <w:rFonts w:asciiTheme="majorBidi" w:hAnsiTheme="majorBidi" w:cstheme="majorBidi"/>
                <w:sz w:val="18"/>
                <w:szCs w:val="18"/>
                <w:lang w:val="en-US"/>
              </w:rPr>
              <w:noBreakHyphen/>
              <w:t>48.2 GHz</w:t>
            </w:r>
          </w:p>
        </w:tc>
        <w:tc>
          <w:tcPr>
            <w:tcW w:w="804" w:type="dxa"/>
            <w:tcBorders>
              <w:top w:val="nil"/>
              <w:left w:val="nil"/>
              <w:bottom w:val="single" w:sz="4" w:space="0" w:color="auto"/>
              <w:right w:val="single" w:sz="4" w:space="0" w:color="auto"/>
            </w:tcBorders>
            <w:vAlign w:val="center"/>
            <w:hideMark/>
          </w:tcPr>
          <w:p w14:paraId="7AB096EF" w14:textId="77777777" w:rsidR="00AA00ED" w:rsidRDefault="00AA00ED" w:rsidP="00AA00ED">
            <w:pPr>
              <w:rPr>
                <w:rFonts w:asciiTheme="majorBidi" w:hAnsiTheme="majorBidi" w:cstheme="majorBidi"/>
                <w:color w:val="000000"/>
                <w:sz w:val="18"/>
                <w:szCs w:val="18"/>
                <w:lang w:val="en-US" w:eastAsia="zh-CN"/>
              </w:rPr>
            </w:pPr>
          </w:p>
        </w:tc>
        <w:tc>
          <w:tcPr>
            <w:tcW w:w="819" w:type="dxa"/>
            <w:tcBorders>
              <w:top w:val="nil"/>
              <w:left w:val="single" w:sz="4" w:space="0" w:color="auto"/>
              <w:bottom w:val="single" w:sz="4" w:space="0" w:color="auto"/>
              <w:right w:val="single" w:sz="4" w:space="0" w:color="auto"/>
            </w:tcBorders>
            <w:vAlign w:val="center"/>
            <w:hideMark/>
          </w:tcPr>
          <w:p w14:paraId="639B3B3E" w14:textId="77777777" w:rsidR="00AA00ED" w:rsidRDefault="00AA00ED" w:rsidP="00AA00ED">
            <w:pPr>
              <w:tabs>
                <w:tab w:val="clear" w:pos="1134"/>
                <w:tab w:val="clear" w:pos="1871"/>
                <w:tab w:val="clear" w:pos="2268"/>
              </w:tabs>
              <w:overflowPunct/>
              <w:autoSpaceDE/>
              <w:autoSpaceDN/>
              <w:adjustRightInd/>
              <w:spacing w:before="0"/>
              <w:rPr>
                <w:rFonts w:ascii="Times" w:hAnsi="Times" w:cs="Times"/>
                <w:sz w:val="20"/>
                <w:lang w:eastAsia="en-GB"/>
              </w:rPr>
            </w:pPr>
          </w:p>
        </w:tc>
        <w:tc>
          <w:tcPr>
            <w:tcW w:w="1183" w:type="dxa"/>
            <w:tcBorders>
              <w:top w:val="nil"/>
              <w:left w:val="single" w:sz="4" w:space="0" w:color="auto"/>
              <w:bottom w:val="single" w:sz="4" w:space="0" w:color="auto"/>
              <w:right w:val="single" w:sz="4" w:space="0" w:color="auto"/>
            </w:tcBorders>
            <w:vAlign w:val="center"/>
            <w:hideMark/>
          </w:tcPr>
          <w:p w14:paraId="553CB36E"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087" w:type="dxa"/>
            <w:tcBorders>
              <w:top w:val="nil"/>
              <w:left w:val="single" w:sz="4" w:space="0" w:color="auto"/>
              <w:bottom w:val="single" w:sz="4" w:space="0" w:color="auto"/>
              <w:right w:val="double" w:sz="6" w:space="0" w:color="auto"/>
            </w:tcBorders>
            <w:vAlign w:val="center"/>
            <w:hideMark/>
          </w:tcPr>
          <w:p w14:paraId="14BC711C"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684" w:type="dxa"/>
            <w:tcBorders>
              <w:top w:val="nil"/>
              <w:left w:val="double" w:sz="6" w:space="0" w:color="auto"/>
              <w:bottom w:val="single" w:sz="4" w:space="0" w:color="auto"/>
              <w:right w:val="double" w:sz="4" w:space="0" w:color="auto"/>
            </w:tcBorders>
            <w:hideMark/>
          </w:tcPr>
          <w:p w14:paraId="1C4BF31A"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3.9.j</w:t>
            </w:r>
          </w:p>
        </w:tc>
      </w:tr>
      <w:tr w:rsidR="00AA00ED" w14:paraId="5EDBB065" w14:textId="77777777" w:rsidTr="00A82172">
        <w:tc>
          <w:tcPr>
            <w:tcW w:w="701" w:type="dxa"/>
            <w:tcBorders>
              <w:top w:val="nil"/>
              <w:left w:val="double" w:sz="4" w:space="0" w:color="auto"/>
              <w:bottom w:val="single" w:sz="4" w:space="0" w:color="auto"/>
              <w:right w:val="double" w:sz="6" w:space="0" w:color="auto"/>
            </w:tcBorders>
            <w:hideMark/>
          </w:tcPr>
          <w:p w14:paraId="7D1B1A8D" w14:textId="77777777" w:rsidR="00AA00ED" w:rsidRDefault="00AA00ED" w:rsidP="00AA00ED">
            <w:pPr>
              <w:keepNext/>
              <w:keepLines/>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3.9.k</w:t>
            </w:r>
          </w:p>
        </w:tc>
        <w:tc>
          <w:tcPr>
            <w:tcW w:w="4331" w:type="dxa"/>
            <w:tcBorders>
              <w:top w:val="single" w:sz="2" w:space="0" w:color="auto"/>
              <w:left w:val="nil"/>
              <w:bottom w:val="single" w:sz="4" w:space="0" w:color="auto"/>
              <w:right w:val="double" w:sz="6" w:space="0" w:color="auto"/>
            </w:tcBorders>
            <w:hideMark/>
          </w:tcPr>
          <w:p w14:paraId="13D68A10" w14:textId="77777777" w:rsidR="00AA00ED" w:rsidRDefault="00AA00ED" w:rsidP="00AA00ED">
            <w:pPr>
              <w:keepNext/>
              <w:keepLines/>
              <w:spacing w:before="30" w:after="30"/>
              <w:ind w:left="113"/>
              <w:rPr>
                <w:rFonts w:asciiTheme="majorBidi" w:hAnsiTheme="majorBidi" w:cstheme="majorBidi"/>
                <w:sz w:val="18"/>
                <w:szCs w:val="18"/>
                <w:lang w:val="en-US"/>
              </w:rPr>
            </w:pPr>
            <w:r>
              <w:rPr>
                <w:rFonts w:asciiTheme="majorBidi" w:hAnsiTheme="majorBidi" w:cstheme="majorBidi"/>
                <w:sz w:val="18"/>
                <w:szCs w:val="18"/>
                <w:lang w:val="en-US"/>
              </w:rPr>
              <w:t>the lowest total receiving system noise temperature, in kelvins, referred to the output of the receiving antenna</w:t>
            </w:r>
          </w:p>
        </w:tc>
        <w:tc>
          <w:tcPr>
            <w:tcW w:w="804" w:type="dxa"/>
            <w:tcBorders>
              <w:top w:val="nil"/>
              <w:left w:val="nil"/>
              <w:bottom w:val="single" w:sz="4" w:space="0" w:color="auto"/>
              <w:right w:val="single" w:sz="4" w:space="0" w:color="auto"/>
            </w:tcBorders>
            <w:vAlign w:val="center"/>
            <w:hideMark/>
          </w:tcPr>
          <w:p w14:paraId="287B3E96" w14:textId="77777777" w:rsidR="00AA00ED" w:rsidRDefault="00AA00ED" w:rsidP="00AA00ED">
            <w:pPr>
              <w:keepNext/>
              <w:keepLines/>
              <w:spacing w:before="30" w:after="30"/>
              <w:rPr>
                <w:rFonts w:asciiTheme="majorBidi" w:hAnsiTheme="majorBidi" w:cstheme="majorBidi"/>
                <w:sz w:val="18"/>
                <w:szCs w:val="18"/>
                <w:lang w:val="en-US"/>
              </w:rPr>
            </w:pPr>
          </w:p>
        </w:tc>
        <w:tc>
          <w:tcPr>
            <w:tcW w:w="819" w:type="dxa"/>
            <w:tcBorders>
              <w:top w:val="nil"/>
              <w:left w:val="nil"/>
              <w:bottom w:val="single" w:sz="4" w:space="0" w:color="auto"/>
              <w:right w:val="single" w:sz="4" w:space="0" w:color="auto"/>
            </w:tcBorders>
            <w:vAlign w:val="center"/>
            <w:hideMark/>
          </w:tcPr>
          <w:p w14:paraId="1B1CD1DE" w14:textId="77777777" w:rsidR="00AA00ED" w:rsidRDefault="00AA00ED" w:rsidP="00AA00ED">
            <w:pPr>
              <w:keepNext/>
              <w:keepLines/>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1183" w:type="dxa"/>
            <w:tcBorders>
              <w:top w:val="nil"/>
              <w:left w:val="nil"/>
              <w:bottom w:val="single" w:sz="4" w:space="0" w:color="auto"/>
              <w:right w:val="single" w:sz="4" w:space="0" w:color="auto"/>
            </w:tcBorders>
            <w:vAlign w:val="center"/>
            <w:hideMark/>
          </w:tcPr>
          <w:p w14:paraId="3BABEF2A" w14:textId="77777777" w:rsidR="00AA00ED" w:rsidRDefault="00AA00ED" w:rsidP="00AA00ED">
            <w:pPr>
              <w:keepNext/>
              <w:keepLines/>
              <w:spacing w:before="30" w:after="30"/>
              <w:rPr>
                <w:rFonts w:asciiTheme="majorBidi" w:hAnsiTheme="majorBidi" w:cstheme="majorBidi"/>
                <w:b/>
                <w:bCs/>
                <w:sz w:val="18"/>
                <w:szCs w:val="18"/>
                <w:lang w:val="en-US" w:eastAsia="zh-CN"/>
              </w:rPr>
            </w:pPr>
          </w:p>
        </w:tc>
        <w:tc>
          <w:tcPr>
            <w:tcW w:w="1087" w:type="dxa"/>
            <w:tcBorders>
              <w:top w:val="nil"/>
              <w:left w:val="nil"/>
              <w:bottom w:val="single" w:sz="4" w:space="0" w:color="auto"/>
              <w:right w:val="double" w:sz="6" w:space="0" w:color="auto"/>
            </w:tcBorders>
            <w:vAlign w:val="center"/>
            <w:hideMark/>
          </w:tcPr>
          <w:p w14:paraId="4E02FCF7" w14:textId="77777777" w:rsidR="00AA00ED" w:rsidRDefault="00AA00ED" w:rsidP="00AA00ED">
            <w:pPr>
              <w:keepNext/>
              <w:keepLines/>
              <w:tabs>
                <w:tab w:val="left" w:pos="720"/>
              </w:tabs>
              <w:overflowPunct/>
              <w:autoSpaceDE/>
              <w:adjustRightInd/>
              <w:spacing w:before="30" w:after="3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684" w:type="dxa"/>
            <w:tcBorders>
              <w:top w:val="nil"/>
              <w:left w:val="nil"/>
              <w:bottom w:val="single" w:sz="4" w:space="0" w:color="auto"/>
              <w:right w:val="double" w:sz="4" w:space="0" w:color="auto"/>
            </w:tcBorders>
            <w:hideMark/>
          </w:tcPr>
          <w:p w14:paraId="63AF8059" w14:textId="77777777" w:rsidR="00AA00ED" w:rsidRDefault="00AA00ED" w:rsidP="00AA00ED">
            <w:pPr>
              <w:keepNext/>
              <w:keepLines/>
              <w:tabs>
                <w:tab w:val="left" w:pos="720"/>
              </w:tabs>
              <w:overflowPunct/>
              <w:autoSpaceDE/>
              <w:adjustRightInd/>
              <w:spacing w:before="30" w:after="3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3.9.k</w:t>
            </w:r>
          </w:p>
        </w:tc>
      </w:tr>
      <w:tr w:rsidR="00AA00ED" w14:paraId="44F35CBA" w14:textId="77777777" w:rsidTr="00A82172">
        <w:tc>
          <w:tcPr>
            <w:tcW w:w="701" w:type="dxa"/>
            <w:tcBorders>
              <w:top w:val="single" w:sz="4" w:space="0" w:color="auto"/>
              <w:left w:val="double" w:sz="4" w:space="0" w:color="auto"/>
              <w:bottom w:val="single" w:sz="2" w:space="0" w:color="auto"/>
              <w:right w:val="double" w:sz="6" w:space="0" w:color="auto"/>
            </w:tcBorders>
            <w:hideMark/>
          </w:tcPr>
          <w:p w14:paraId="2D0AF945"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 </w:t>
            </w:r>
          </w:p>
        </w:tc>
        <w:tc>
          <w:tcPr>
            <w:tcW w:w="4331" w:type="dxa"/>
            <w:tcBorders>
              <w:top w:val="single" w:sz="4" w:space="0" w:color="auto"/>
              <w:left w:val="nil"/>
              <w:bottom w:val="single" w:sz="2" w:space="0" w:color="auto"/>
              <w:right w:val="double" w:sz="6" w:space="0" w:color="auto"/>
            </w:tcBorders>
            <w:hideMark/>
          </w:tcPr>
          <w:p w14:paraId="19099918" w14:textId="77777777" w:rsidR="00AA00ED" w:rsidRDefault="00AA00ED" w:rsidP="00AA00ED">
            <w:pPr>
              <w:tabs>
                <w:tab w:val="left" w:pos="720"/>
              </w:tabs>
              <w:overflowPunct/>
              <w:autoSpaceDE/>
              <w:adjustRightInd/>
              <w:spacing w:before="10" w:after="10"/>
              <w:ind w:left="-57"/>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HOURS OF OPERATION</w:t>
            </w:r>
          </w:p>
        </w:tc>
        <w:tc>
          <w:tcPr>
            <w:tcW w:w="4577" w:type="dxa"/>
            <w:gridSpan w:val="5"/>
            <w:tcBorders>
              <w:top w:val="single" w:sz="4" w:space="0" w:color="auto"/>
              <w:left w:val="nil"/>
              <w:bottom w:val="single" w:sz="2" w:space="0" w:color="auto"/>
              <w:right w:val="double" w:sz="4" w:space="0" w:color="auto"/>
            </w:tcBorders>
            <w:shd w:val="clear" w:color="auto" w:fill="C0C0C0"/>
            <w:hideMark/>
          </w:tcPr>
          <w:p w14:paraId="2042FD12"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w:t>
            </w:r>
          </w:p>
        </w:tc>
      </w:tr>
      <w:tr w:rsidR="00AA00ED" w14:paraId="7E744283" w14:textId="77777777" w:rsidTr="00A82172">
        <w:tc>
          <w:tcPr>
            <w:tcW w:w="701" w:type="dxa"/>
            <w:tcBorders>
              <w:top w:val="single" w:sz="2" w:space="0" w:color="auto"/>
              <w:left w:val="double" w:sz="4" w:space="0" w:color="auto"/>
              <w:bottom w:val="single" w:sz="12" w:space="0" w:color="auto"/>
              <w:right w:val="double" w:sz="6" w:space="0" w:color="auto"/>
            </w:tcBorders>
            <w:hideMark/>
          </w:tcPr>
          <w:p w14:paraId="47392675"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3.10.b</w:t>
            </w:r>
          </w:p>
        </w:tc>
        <w:tc>
          <w:tcPr>
            <w:tcW w:w="4331" w:type="dxa"/>
            <w:tcBorders>
              <w:top w:val="single" w:sz="2" w:space="0" w:color="auto"/>
              <w:left w:val="nil"/>
              <w:bottom w:val="single" w:sz="12" w:space="0" w:color="auto"/>
              <w:right w:val="double" w:sz="6" w:space="0" w:color="auto"/>
            </w:tcBorders>
            <w:hideMark/>
          </w:tcPr>
          <w:p w14:paraId="76853D01" w14:textId="77777777" w:rsidR="00AA00ED" w:rsidRDefault="00AA00ED" w:rsidP="00AA00ED">
            <w:pPr>
              <w:spacing w:before="10" w:after="10"/>
              <w:ind w:left="113"/>
              <w:rPr>
                <w:rFonts w:asciiTheme="majorBidi" w:hAnsiTheme="majorBidi" w:cstheme="majorBidi"/>
                <w:color w:val="000000"/>
                <w:sz w:val="18"/>
                <w:szCs w:val="18"/>
                <w:lang w:val="en-US" w:eastAsia="zh-CN"/>
              </w:rPr>
            </w:pPr>
            <w:r>
              <w:rPr>
                <w:rFonts w:asciiTheme="majorBidi" w:hAnsiTheme="majorBidi" w:cstheme="majorBidi"/>
                <w:color w:val="000000"/>
                <w:sz w:val="18"/>
                <w:szCs w:val="18"/>
                <w:lang w:val="en-US" w:eastAsia="zh-CN"/>
              </w:rPr>
              <w:t xml:space="preserve">the regular hours of operation (in hours and minutes </w:t>
            </w:r>
            <w:r>
              <w:rPr>
                <w:rFonts w:asciiTheme="majorBidi" w:hAnsiTheme="majorBidi" w:cstheme="majorBidi"/>
                <w:sz w:val="18"/>
                <w:szCs w:val="18"/>
                <w:lang w:val="en-US"/>
              </w:rPr>
              <w:t>from</w:t>
            </w:r>
            <w:r>
              <w:rPr>
                <w:rFonts w:asciiTheme="majorBidi" w:hAnsiTheme="majorBidi" w:cstheme="majorBidi"/>
                <w:color w:val="000000"/>
                <w:sz w:val="18"/>
                <w:szCs w:val="18"/>
                <w:lang w:val="en-US" w:eastAsia="zh-CN"/>
              </w:rPr>
              <w:t xml:space="preserve"> ... to ...) of the frequency assignment, in UTC</w:t>
            </w:r>
          </w:p>
        </w:tc>
        <w:tc>
          <w:tcPr>
            <w:tcW w:w="804" w:type="dxa"/>
            <w:tcBorders>
              <w:top w:val="single" w:sz="2" w:space="0" w:color="auto"/>
              <w:left w:val="nil"/>
              <w:bottom w:val="single" w:sz="12" w:space="0" w:color="auto"/>
              <w:right w:val="single" w:sz="4" w:space="0" w:color="auto"/>
            </w:tcBorders>
            <w:vAlign w:val="center"/>
            <w:hideMark/>
          </w:tcPr>
          <w:p w14:paraId="70823BC8"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819" w:type="dxa"/>
            <w:tcBorders>
              <w:top w:val="single" w:sz="2" w:space="0" w:color="auto"/>
              <w:left w:val="nil"/>
              <w:bottom w:val="single" w:sz="12" w:space="0" w:color="auto"/>
              <w:right w:val="single" w:sz="4" w:space="0" w:color="auto"/>
            </w:tcBorders>
            <w:vAlign w:val="center"/>
            <w:hideMark/>
          </w:tcPr>
          <w:p w14:paraId="4F3C6190"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1183" w:type="dxa"/>
            <w:tcBorders>
              <w:top w:val="single" w:sz="2" w:space="0" w:color="auto"/>
              <w:left w:val="nil"/>
              <w:bottom w:val="single" w:sz="12" w:space="0" w:color="auto"/>
              <w:right w:val="single" w:sz="4" w:space="0" w:color="auto"/>
            </w:tcBorders>
            <w:vAlign w:val="center"/>
            <w:hideMark/>
          </w:tcPr>
          <w:p w14:paraId="5A77BF88"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1087" w:type="dxa"/>
            <w:tcBorders>
              <w:top w:val="single" w:sz="2" w:space="0" w:color="auto"/>
              <w:left w:val="nil"/>
              <w:bottom w:val="single" w:sz="12" w:space="0" w:color="auto"/>
              <w:right w:val="double" w:sz="6" w:space="0" w:color="auto"/>
            </w:tcBorders>
            <w:vAlign w:val="center"/>
            <w:hideMark/>
          </w:tcPr>
          <w:p w14:paraId="3EFBA5AA" w14:textId="77777777" w:rsidR="00AA00ED" w:rsidRDefault="00AA00ED" w:rsidP="00AA00ED">
            <w:pPr>
              <w:tabs>
                <w:tab w:val="left" w:pos="720"/>
              </w:tabs>
              <w:overflowPunct/>
              <w:autoSpaceDE/>
              <w:adjustRightInd/>
              <w:spacing w:before="10" w:after="1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X</w:t>
            </w:r>
          </w:p>
        </w:tc>
        <w:tc>
          <w:tcPr>
            <w:tcW w:w="684" w:type="dxa"/>
            <w:tcBorders>
              <w:top w:val="single" w:sz="2" w:space="0" w:color="auto"/>
              <w:left w:val="nil"/>
              <w:bottom w:val="single" w:sz="12" w:space="0" w:color="auto"/>
              <w:right w:val="double" w:sz="4" w:space="0" w:color="auto"/>
            </w:tcBorders>
            <w:hideMark/>
          </w:tcPr>
          <w:p w14:paraId="570F3BC1" w14:textId="77777777" w:rsidR="00AA00ED" w:rsidRDefault="00AA00ED" w:rsidP="00AA00ED">
            <w:pPr>
              <w:tabs>
                <w:tab w:val="left" w:pos="720"/>
              </w:tabs>
              <w:overflowPunct/>
              <w:autoSpaceDE/>
              <w:adjustRightInd/>
              <w:spacing w:before="10" w:after="10"/>
              <w:ind w:left="-57" w:right="-57"/>
              <w:rPr>
                <w:rFonts w:asciiTheme="majorBidi" w:hAnsiTheme="majorBidi" w:cstheme="majorBidi"/>
                <w:sz w:val="18"/>
                <w:szCs w:val="18"/>
                <w:lang w:val="en-US" w:eastAsia="zh-CN"/>
              </w:rPr>
            </w:pPr>
            <w:r>
              <w:rPr>
                <w:rFonts w:asciiTheme="majorBidi" w:hAnsiTheme="majorBidi" w:cstheme="majorBidi"/>
                <w:sz w:val="18"/>
                <w:szCs w:val="18"/>
                <w:lang w:val="en-US" w:eastAsia="zh-CN"/>
              </w:rPr>
              <w:t>3.10.b</w:t>
            </w:r>
          </w:p>
        </w:tc>
      </w:tr>
    </w:tbl>
    <w:p w14:paraId="4D288EE7" w14:textId="02DE14B3" w:rsidR="00FA4856" w:rsidRDefault="00FA4856">
      <w:pPr>
        <w:pStyle w:val="Reasons"/>
      </w:pPr>
    </w:p>
    <w:p w14:paraId="27FF22BD" w14:textId="2A6B7D85" w:rsidR="00FA4856" w:rsidRDefault="00F614A8">
      <w:pPr>
        <w:pStyle w:val="Proposal"/>
      </w:pPr>
      <w:r>
        <w:t>ADD</w:t>
      </w:r>
      <w:r>
        <w:tab/>
        <w:t>EUR/</w:t>
      </w:r>
      <w:r w:rsidR="0000484E">
        <w:t>XXXX</w:t>
      </w:r>
      <w:r>
        <w:t>A4/12</w:t>
      </w:r>
    </w:p>
    <w:p w14:paraId="01E478F1" w14:textId="30F02823" w:rsidR="00FA4856" w:rsidRDefault="00F614A8">
      <w:pPr>
        <w:pStyle w:val="ResNo"/>
      </w:pPr>
      <w:r>
        <w:t>Draft New Resolution [EUR-A14-HIBS-694-960-MHz]</w:t>
      </w:r>
      <w:r w:rsidR="00AA00ED">
        <w:t xml:space="preserve"> (WRC-23)</w:t>
      </w:r>
    </w:p>
    <w:p w14:paraId="5C5E8A0D" w14:textId="77777777" w:rsidR="00AA00ED" w:rsidRPr="005D50A0" w:rsidRDefault="00AA00ED" w:rsidP="00AA00ED">
      <w:pPr>
        <w:pStyle w:val="Restitle"/>
      </w:pPr>
      <w:r w:rsidRPr="005D50A0">
        <w:t xml:space="preserve">Use of high-altitude platform stations as International Mobile Telecommunications base stations (HIBS) in the frequency </w:t>
      </w:r>
      <w:r w:rsidRPr="005D50A0">
        <w:br/>
        <w:t>band 694-960 MHz, or portions thereof</w:t>
      </w:r>
    </w:p>
    <w:p w14:paraId="31E2F18F" w14:textId="77777777" w:rsidR="00AA00ED" w:rsidRPr="005D50A0" w:rsidRDefault="00AA00ED" w:rsidP="00AA00ED">
      <w:pPr>
        <w:pStyle w:val="Normalaftertitle"/>
      </w:pPr>
      <w:r w:rsidRPr="005D50A0">
        <w:t>The World Radiocommunication Conference (Dubai, 2023),</w:t>
      </w:r>
    </w:p>
    <w:p w14:paraId="6A59D6CF" w14:textId="77777777" w:rsidR="00AA00ED" w:rsidRPr="005D50A0" w:rsidRDefault="00AA00ED" w:rsidP="00AA00ED">
      <w:pPr>
        <w:pStyle w:val="Call"/>
      </w:pPr>
      <w:r w:rsidRPr="005D50A0">
        <w:t>considering</w:t>
      </w:r>
    </w:p>
    <w:p w14:paraId="1392B791" w14:textId="77777777" w:rsidR="00AA00ED" w:rsidRPr="005D50A0" w:rsidRDefault="00AA00ED" w:rsidP="00AA00ED">
      <w:r w:rsidRPr="005D50A0">
        <w:rPr>
          <w:i/>
        </w:rPr>
        <w:t>a)</w:t>
      </w:r>
      <w:r w:rsidRPr="005D50A0">
        <w:rPr>
          <w:i/>
        </w:rPr>
        <w:tab/>
      </w:r>
      <w:r w:rsidRPr="005D50A0">
        <w:t>that the favourable propagation characteristics of the frequency band 694-960 MHz are beneficial to provide cost-effective solutions for coverage, including large areas of low population density;</w:t>
      </w:r>
    </w:p>
    <w:p w14:paraId="7E98EC85" w14:textId="77777777" w:rsidR="00AA00ED" w:rsidRPr="005D50A0" w:rsidRDefault="00AA00ED" w:rsidP="00AA00ED">
      <w:r w:rsidRPr="005D50A0">
        <w:rPr>
          <w:i/>
          <w:color w:val="000000"/>
        </w:rPr>
        <w:t>b)</w:t>
      </w:r>
      <w:r w:rsidRPr="005D50A0">
        <w:tab/>
        <w:t>that the operation of high-altitude platform stations as International Mobile Telecommunications (IMT) base stations (HIBS) in the same geographical area with existing services may create compatibility issues;</w:t>
      </w:r>
    </w:p>
    <w:p w14:paraId="4BB6A905" w14:textId="77777777" w:rsidR="00AA00ED" w:rsidRPr="005D50A0" w:rsidRDefault="00AA00ED" w:rsidP="00AA00ED">
      <w:r w:rsidRPr="005D50A0">
        <w:rPr>
          <w:i/>
        </w:rPr>
        <w:t>c)</w:t>
      </w:r>
      <w:r w:rsidRPr="005D50A0">
        <w:rPr>
          <w:i/>
        </w:rPr>
        <w:tab/>
      </w:r>
      <w:r w:rsidRPr="005D50A0">
        <w:t>that it is necessary to adequately protect existing services in this frequency band;</w:t>
      </w:r>
    </w:p>
    <w:p w14:paraId="397F04A7" w14:textId="77777777" w:rsidR="00AA00ED" w:rsidRPr="005D50A0" w:rsidRDefault="00AA00ED" w:rsidP="00AA00ED">
      <w:r w:rsidRPr="005D50A0">
        <w:rPr>
          <w:i/>
          <w:iCs/>
        </w:rPr>
        <w:t>d)</w:t>
      </w:r>
      <w:r w:rsidRPr="005D50A0">
        <w:tab/>
        <w:t>that there is growing demand for access to mobile broadband, requiring more flexibility in the approaches to expand the capacity and coverage provided by IMT systems;</w:t>
      </w:r>
    </w:p>
    <w:p w14:paraId="58E23A5B" w14:textId="77777777" w:rsidR="00AA00ED" w:rsidRPr="005D50A0" w:rsidRDefault="00AA00ED" w:rsidP="00AA00ED">
      <w:r w:rsidRPr="005D50A0">
        <w:rPr>
          <w:i/>
          <w:iCs/>
        </w:rPr>
        <w:t>e)</w:t>
      </w:r>
      <w:r w:rsidRPr="005D50A0">
        <w:tab/>
        <w:t>that HIBS would be used as part of terrestrial IMT networks, and may use the same frequency bands as ground-based IMT base stations in order to provide mobile-broadband connectivity to underserved communities, and in rural and remote areas;</w:t>
      </w:r>
    </w:p>
    <w:p w14:paraId="79E59E08" w14:textId="77777777" w:rsidR="00AA00ED" w:rsidRPr="005D50A0" w:rsidRDefault="00AA00ED" w:rsidP="00AA00ED">
      <w:r w:rsidRPr="005D50A0">
        <w:rPr>
          <w:i/>
          <w:iCs/>
          <w:color w:val="000000"/>
        </w:rPr>
        <w:t>f)</w:t>
      </w:r>
      <w:r w:rsidRPr="005D50A0">
        <w:rPr>
          <w:i/>
          <w:iCs/>
          <w:color w:val="000000"/>
        </w:rPr>
        <w:tab/>
      </w:r>
      <w:r w:rsidRPr="005D50A0">
        <w:t>that HIBS would offer a new means of providing IMT services with minimal network infrastructure as they are capable of providing service to a large footprint together with a dense coverage;</w:t>
      </w:r>
    </w:p>
    <w:p w14:paraId="78EC8519" w14:textId="77777777" w:rsidR="00AA00ED" w:rsidRPr="005D50A0" w:rsidRDefault="00AA00ED" w:rsidP="00AA00ED">
      <w:r w:rsidRPr="005D50A0">
        <w:rPr>
          <w:i/>
          <w:iCs/>
          <w:color w:val="000000"/>
        </w:rPr>
        <w:t>g)</w:t>
      </w:r>
      <w:r w:rsidRPr="005D50A0">
        <w:rPr>
          <w:i/>
          <w:iCs/>
          <w:color w:val="000000"/>
        </w:rPr>
        <w:tab/>
      </w:r>
      <w:r w:rsidRPr="005D50A0">
        <w:t>that the use of HIBS is optional for administrations, and that such use should not have any priority over other terrestrial IMT use;</w:t>
      </w:r>
    </w:p>
    <w:p w14:paraId="24BB1B60" w14:textId="77777777" w:rsidR="00AA00ED" w:rsidRPr="005D50A0" w:rsidRDefault="00AA00ED" w:rsidP="00AA00ED">
      <w:r w:rsidRPr="005D50A0">
        <w:rPr>
          <w:i/>
          <w:iCs/>
        </w:rPr>
        <w:t>h)</w:t>
      </w:r>
      <w:r w:rsidRPr="005D50A0">
        <w:tab/>
        <w:t>that the user equipment to be served, whether by HIBS or ground-based IMT base stations, is the same, and currently supports a variety of the frequency bands identified for IMT;</w:t>
      </w:r>
    </w:p>
    <w:p w14:paraId="3915FF20" w14:textId="77777777" w:rsidR="00AA00ED" w:rsidRPr="005D50A0" w:rsidRDefault="00AA00ED" w:rsidP="00AA00ED">
      <w:proofErr w:type="spellStart"/>
      <w:r w:rsidRPr="005D50A0">
        <w:rPr>
          <w:i/>
          <w:iCs/>
        </w:rPr>
        <w:t>i</w:t>
      </w:r>
      <w:proofErr w:type="spellEnd"/>
      <w:r w:rsidRPr="005D50A0">
        <w:rPr>
          <w:i/>
          <w:iCs/>
        </w:rPr>
        <w:t>)</w:t>
      </w:r>
      <w:r w:rsidRPr="005D50A0">
        <w:tab/>
        <w:t>that under certain deployment scenarios, HIBS could operate at an altitude down to 18 km;</w:t>
      </w:r>
    </w:p>
    <w:p w14:paraId="1BE952E2" w14:textId="77777777" w:rsidR="00AA00ED" w:rsidRPr="005D50A0" w:rsidRDefault="00AA00ED" w:rsidP="00AA00ED">
      <w:pPr>
        <w:rPr>
          <w:color w:val="000000"/>
          <w:lang w:eastAsia="ja-JP"/>
        </w:rPr>
      </w:pPr>
      <w:r w:rsidRPr="005D50A0">
        <w:rPr>
          <w:i/>
          <w:iCs/>
          <w:color w:val="000000"/>
          <w:lang w:eastAsia="ja-JP"/>
        </w:rPr>
        <w:lastRenderedPageBreak/>
        <w:t>j)</w:t>
      </w:r>
      <w:r w:rsidRPr="005D50A0">
        <w:rPr>
          <w:i/>
          <w:iCs/>
          <w:color w:val="000000"/>
          <w:lang w:eastAsia="ja-JP"/>
        </w:rPr>
        <w:tab/>
      </w:r>
      <w:r w:rsidRPr="005D50A0">
        <w:rPr>
          <w:color w:val="000000"/>
          <w:lang w:eastAsia="ja-JP"/>
        </w:rPr>
        <w:t>that some sensitivity studies have shown that the difference of interference from HIBS at altitudes between 18 km and 20 km would be negligible;</w:t>
      </w:r>
    </w:p>
    <w:p w14:paraId="611D5CED" w14:textId="77777777" w:rsidR="00AA00ED" w:rsidRPr="005D50A0" w:rsidRDefault="00AA00ED" w:rsidP="00AA00ED">
      <w:r w:rsidRPr="005D50A0">
        <w:rPr>
          <w:i/>
          <w:iCs/>
          <w:color w:val="000000"/>
        </w:rPr>
        <w:t>k)</w:t>
      </w:r>
      <w:r w:rsidRPr="005D50A0">
        <w:rPr>
          <w:i/>
          <w:iCs/>
          <w:color w:val="000000"/>
        </w:rPr>
        <w:tab/>
      </w:r>
      <w:r w:rsidRPr="005D50A0">
        <w:t>that the ITU Radiocommunication Sector (ITU</w:t>
      </w:r>
      <w:r w:rsidRPr="005D50A0">
        <w:noBreakHyphen/>
        <w:t>R) has addressed sharing and compatibility between HIBS and existing systems of primary allocated services, and adjacent services in the frequency band 694-960 MHz;</w:t>
      </w:r>
    </w:p>
    <w:p w14:paraId="3E82CC1C" w14:textId="77777777" w:rsidR="00AA00ED" w:rsidRPr="005D50A0" w:rsidRDefault="00AA00ED" w:rsidP="00AA00ED">
      <w:r w:rsidRPr="005D50A0">
        <w:rPr>
          <w:i/>
          <w:iCs/>
          <w:color w:val="000000"/>
        </w:rPr>
        <w:t>l</w:t>
      </w:r>
      <w:r w:rsidRPr="005D50A0">
        <w:rPr>
          <w:i/>
          <w:iCs/>
        </w:rPr>
        <w:t>)</w:t>
      </w:r>
      <w:r w:rsidRPr="005D50A0">
        <w:tab/>
        <w:t>that spectrum needs, usage and deployment scenarios, and typical technical and operational characteristics</w:t>
      </w:r>
      <w:r w:rsidRPr="005D50A0" w:rsidDel="00504BB5">
        <w:t xml:space="preserve"> </w:t>
      </w:r>
      <w:r w:rsidRPr="005D50A0">
        <w:t>for HIBS are provided in the WDPDN Report ITU</w:t>
      </w:r>
      <w:r w:rsidRPr="005D50A0">
        <w:noBreakHyphen/>
        <w:t>R M.[HIBS-CHARACTERISTICS],</w:t>
      </w:r>
    </w:p>
    <w:p w14:paraId="3ADD2A1C" w14:textId="77777777" w:rsidR="00AA00ED" w:rsidRPr="005D50A0" w:rsidRDefault="00AA00ED" w:rsidP="00AA00ED">
      <w:pPr>
        <w:pStyle w:val="Call"/>
      </w:pPr>
      <w:r w:rsidRPr="005D50A0">
        <w:t>recognizing</w:t>
      </w:r>
    </w:p>
    <w:p w14:paraId="51A54924" w14:textId="77777777" w:rsidR="00AA00ED" w:rsidRPr="005D50A0" w:rsidRDefault="00AA00ED" w:rsidP="00AA00ED">
      <w:r w:rsidRPr="005D50A0">
        <w:rPr>
          <w:i/>
        </w:rPr>
        <w:t>a)</w:t>
      </w:r>
      <w:r w:rsidRPr="005D50A0">
        <w:tab/>
        <w:t>that, in Article </w:t>
      </w:r>
      <w:r w:rsidRPr="005D50A0">
        <w:rPr>
          <w:rStyle w:val="Artref"/>
          <w:b/>
          <w:bCs/>
        </w:rPr>
        <w:t>5</w:t>
      </w:r>
      <w:r w:rsidRPr="005D50A0">
        <w:t xml:space="preserve"> of the Radio Regulations, the frequency band 694-960 MHz, or parts thereof, is allocated on a primary basis to various services;</w:t>
      </w:r>
    </w:p>
    <w:p w14:paraId="4CF3C32B" w14:textId="77777777" w:rsidR="00AA00ED" w:rsidRPr="005D50A0" w:rsidRDefault="00AA00ED" w:rsidP="00AA00ED">
      <w:r w:rsidRPr="005D50A0">
        <w:rPr>
          <w:i/>
        </w:rPr>
        <w:t>b)</w:t>
      </w:r>
      <w:r w:rsidRPr="005D50A0">
        <w:tab/>
        <w:t xml:space="preserve">that the use of the frequency band 470-862 MHz by the broadcasting service and other primary services in </w:t>
      </w:r>
      <w:proofErr w:type="gramStart"/>
      <w:r w:rsidRPr="005D50A0">
        <w:t>Region</w:t>
      </w:r>
      <w:proofErr w:type="gramEnd"/>
      <w:r w:rsidRPr="005D50A0">
        <w:t> 1 (except Mongolia) and the Islamic Republic of Iran is covered by the GE06 Agreement;</w:t>
      </w:r>
    </w:p>
    <w:p w14:paraId="3E932156" w14:textId="77777777" w:rsidR="00AA00ED" w:rsidRPr="005D50A0" w:rsidRDefault="00AA00ED" w:rsidP="00AA00ED">
      <w:r w:rsidRPr="005D50A0">
        <w:rPr>
          <w:i/>
          <w:iCs/>
        </w:rPr>
        <w:t>c)</w:t>
      </w:r>
      <w:r w:rsidRPr="005D50A0">
        <w:tab/>
        <w:t>that high-altitude platform station (HAPS) is defined in No. </w:t>
      </w:r>
      <w:r w:rsidRPr="005D50A0">
        <w:rPr>
          <w:rStyle w:val="Artref"/>
          <w:b/>
          <w:bCs/>
        </w:rPr>
        <w:t xml:space="preserve">1.66A </w:t>
      </w:r>
      <w:r w:rsidRPr="005D50A0">
        <w:t>as a station located on an object at an altitude of 20 to 50 km and at a specified, nominal, fixed point relative to the Earth;</w:t>
      </w:r>
    </w:p>
    <w:p w14:paraId="2D72BC7B" w14:textId="77777777" w:rsidR="00AA00ED" w:rsidRPr="005D50A0" w:rsidRDefault="00AA00ED" w:rsidP="00AA00ED">
      <w:r w:rsidRPr="005D50A0">
        <w:rPr>
          <w:i/>
          <w:iCs/>
        </w:rPr>
        <w:t>d)</w:t>
      </w:r>
      <w:r w:rsidRPr="005D50A0">
        <w:tab/>
        <w:t>that the frequency band 694-960 MHz, or parts thereof, are identified for IMT in accordance with Nos. </w:t>
      </w:r>
      <w:r w:rsidRPr="005D50A0">
        <w:rPr>
          <w:rStyle w:val="Artref"/>
          <w:b/>
          <w:bCs/>
        </w:rPr>
        <w:t>5.313A</w:t>
      </w:r>
      <w:r w:rsidRPr="005D50A0">
        <w:t xml:space="preserve"> and </w:t>
      </w:r>
      <w:r w:rsidRPr="005D50A0">
        <w:rPr>
          <w:rStyle w:val="Artref"/>
          <w:b/>
          <w:bCs/>
        </w:rPr>
        <w:t>5.317A</w:t>
      </w:r>
      <w:r w:rsidRPr="005D50A0">
        <w:t>;</w:t>
      </w:r>
    </w:p>
    <w:p w14:paraId="25B5852A" w14:textId="77777777" w:rsidR="00AA00ED" w:rsidRPr="005D50A0" w:rsidRDefault="00AA00ED" w:rsidP="00AA00ED">
      <w:r w:rsidRPr="005D50A0">
        <w:rPr>
          <w:i/>
          <w:iCs/>
        </w:rPr>
        <w:t>e)</w:t>
      </w:r>
      <w:r w:rsidRPr="005D50A0">
        <w:rPr>
          <w:i/>
          <w:iCs/>
        </w:rPr>
        <w:tab/>
      </w:r>
      <w:r w:rsidRPr="005D50A0">
        <w:t>that these frequency bands are allocated to the fixed and mobile services on a co-primary basis;</w:t>
      </w:r>
    </w:p>
    <w:p w14:paraId="3FC264DD" w14:textId="77777777" w:rsidR="00AA00ED" w:rsidRPr="005D50A0" w:rsidRDefault="00AA00ED" w:rsidP="00AA00ED">
      <w:pPr>
        <w:rPr>
          <w:i/>
          <w:iCs/>
        </w:rPr>
      </w:pPr>
      <w:r w:rsidRPr="004E423C">
        <w:rPr>
          <w:i/>
          <w:iCs/>
        </w:rPr>
        <w:t>f)</w:t>
      </w:r>
      <w:r w:rsidRPr="004E423C">
        <w:rPr>
          <w:i/>
          <w:iCs/>
        </w:rPr>
        <w:tab/>
      </w:r>
      <w:r w:rsidRPr="004E423C">
        <w:t>that second harmonics of the HIBS downlink transmissions at 805.3-806.9 MHz may cause harmful interference to radio astronomy observations in the frequency band 1 610.6-1 613.8 MHz</w:t>
      </w:r>
      <w:r w:rsidRPr="004E423C">
        <w:rPr>
          <w:i/>
          <w:iCs/>
        </w:rPr>
        <w:t>,</w:t>
      </w:r>
    </w:p>
    <w:p w14:paraId="1FA44C80" w14:textId="77777777" w:rsidR="00AA00ED" w:rsidRPr="005D50A0" w:rsidRDefault="00AA00ED" w:rsidP="00AA00ED">
      <w:pPr>
        <w:pStyle w:val="Call"/>
      </w:pPr>
      <w:r w:rsidRPr="005D50A0">
        <w:t>emphasizing</w:t>
      </w:r>
    </w:p>
    <w:p w14:paraId="7D1798A6" w14:textId="77777777" w:rsidR="00AA00ED" w:rsidRPr="005D50A0" w:rsidRDefault="00AA00ED" w:rsidP="00AA00ED">
      <w:r w:rsidRPr="005D50A0">
        <w:t>that the requirements of the different services to which the frequency band is allocated, including the mobile, aeronautical radionavigation (in accordance with Nos. </w:t>
      </w:r>
      <w:r w:rsidRPr="005D50A0">
        <w:rPr>
          <w:rStyle w:val="Artref"/>
          <w:b/>
          <w:bCs/>
        </w:rPr>
        <w:t>5.312</w:t>
      </w:r>
      <w:r w:rsidRPr="005D50A0">
        <w:rPr>
          <w:rStyle w:val="Artref"/>
        </w:rPr>
        <w:t xml:space="preserve"> and </w:t>
      </w:r>
      <w:r w:rsidRPr="005D50A0">
        <w:rPr>
          <w:rStyle w:val="Artref"/>
          <w:b/>
          <w:bCs/>
        </w:rPr>
        <w:t>5.323</w:t>
      </w:r>
      <w:r w:rsidRPr="005D50A0">
        <w:t>), fixed and broadcasting services, shall be taken into account,</w:t>
      </w:r>
    </w:p>
    <w:p w14:paraId="0D480375" w14:textId="77777777" w:rsidR="00AA00ED" w:rsidRPr="005D50A0" w:rsidRDefault="00AA00ED" w:rsidP="00AA00ED">
      <w:pPr>
        <w:pStyle w:val="Call"/>
      </w:pPr>
      <w:r w:rsidRPr="005D50A0">
        <w:t>resolves</w:t>
      </w:r>
    </w:p>
    <w:p w14:paraId="1EB94964" w14:textId="77777777" w:rsidR="00AA00ED" w:rsidRPr="005D50A0" w:rsidRDefault="00AA00ED" w:rsidP="00AA00ED">
      <w:r w:rsidRPr="005D50A0">
        <w:t>1</w:t>
      </w:r>
      <w:r w:rsidRPr="005D50A0">
        <w:tab/>
        <w:t>that, in the frequency band 694-862 MHz and based on the criteria contained in Annex 1 to this Resolution, administrations implementing HIBS shall seek agreement under No. </w:t>
      </w:r>
      <w:r w:rsidRPr="005D50A0">
        <w:rPr>
          <w:rStyle w:val="Artref"/>
          <w:b/>
          <w:bCs/>
        </w:rPr>
        <w:t>9.21</w:t>
      </w:r>
      <w:r w:rsidRPr="005D50A0">
        <w:rPr>
          <w:b/>
          <w:bCs/>
        </w:rPr>
        <w:t xml:space="preserve"> </w:t>
      </w:r>
      <w:r w:rsidRPr="005D50A0">
        <w:t>with respect to the aeronautical radionavigation service in the countries mentioned in No. </w:t>
      </w:r>
      <w:r w:rsidRPr="005D50A0">
        <w:rPr>
          <w:rStyle w:val="Artref"/>
          <w:b/>
          <w:bCs/>
        </w:rPr>
        <w:t>5.312</w:t>
      </w:r>
      <w:r w:rsidRPr="005D50A0">
        <w:t xml:space="preserve"> of the Radio Regulations;</w:t>
      </w:r>
    </w:p>
    <w:p w14:paraId="45414969" w14:textId="77777777" w:rsidR="00AA00ED" w:rsidRPr="005D50A0" w:rsidRDefault="00AA00ED" w:rsidP="00AA00ED">
      <w:r w:rsidRPr="005D50A0">
        <w:t>2</w:t>
      </w:r>
      <w:r w:rsidRPr="005D50A0">
        <w:tab/>
        <w:t>that, in the frequency band 862-960 MHz and based on the criteria contained in Annex 2 to this Resolution, administrations implementing HIBS shall seek agreement under No. </w:t>
      </w:r>
      <w:r w:rsidRPr="005D50A0">
        <w:rPr>
          <w:rStyle w:val="Artref"/>
          <w:b/>
          <w:bCs/>
        </w:rPr>
        <w:t>9.21</w:t>
      </w:r>
      <w:r w:rsidRPr="005D50A0">
        <w:rPr>
          <w:b/>
          <w:bCs/>
        </w:rPr>
        <w:t xml:space="preserve"> </w:t>
      </w:r>
      <w:r w:rsidRPr="005D50A0">
        <w:t>with respect to the aeronautical radionavigation service in the countries mentioned in No. </w:t>
      </w:r>
      <w:r w:rsidRPr="005D50A0">
        <w:rPr>
          <w:rStyle w:val="Artref"/>
          <w:b/>
          <w:bCs/>
        </w:rPr>
        <w:t>5.323</w:t>
      </w:r>
      <w:r w:rsidRPr="005D50A0">
        <w:t xml:space="preserve"> of the Radio Regulations;</w:t>
      </w:r>
    </w:p>
    <w:p w14:paraId="74AA10F1" w14:textId="77777777" w:rsidR="00AA00ED" w:rsidRPr="005D50A0" w:rsidRDefault="00AA00ED" w:rsidP="00AA00ED">
      <w:bookmarkStart w:id="356" w:name="_Hlk114992661"/>
      <w:r w:rsidRPr="005D50A0">
        <w:t>3</w:t>
      </w:r>
      <w:r w:rsidRPr="005D50A0">
        <w:tab/>
        <w:t xml:space="preserve">that HIBS operating in the frequency band 694/698-862 MHz shall not cause harmful interference to nor claim protection from the broadcasting service referred to in </w:t>
      </w:r>
      <w:r w:rsidRPr="005D50A0">
        <w:rPr>
          <w:i/>
          <w:iCs/>
        </w:rPr>
        <w:t xml:space="preserve">recognizing a) </w:t>
      </w:r>
      <w:r w:rsidRPr="005D50A0">
        <w:t>and</w:t>
      </w:r>
      <w:r w:rsidRPr="005D50A0">
        <w:rPr>
          <w:i/>
          <w:iCs/>
        </w:rPr>
        <w:t> b)</w:t>
      </w:r>
      <w:r w:rsidRPr="005D50A0">
        <w:t xml:space="preserve"> above, and, as such, the power flux-density (pfd) </w:t>
      </w:r>
      <w:r w:rsidRPr="005D50A0">
        <w:rPr>
          <w:lang w:eastAsia="ja-JP"/>
        </w:rPr>
        <w:t>level per HIBS produced in the territory of other administrations, at the highest of the clutter height or 10 m, shall not exceed the limit</w:t>
      </w:r>
      <w:r w:rsidRPr="005D50A0">
        <w:t xml:space="preserve"> of −135.8 dB</w:t>
      </w:r>
      <w:r w:rsidRPr="005D50A0">
        <w:rPr>
          <w:rFonts w:eastAsia="Batang"/>
        </w:rPr>
        <w:t>(W/(m</w:t>
      </w:r>
      <w:r w:rsidRPr="005D50A0">
        <w:rPr>
          <w:rFonts w:eastAsia="Batang"/>
          <w:vertAlign w:val="superscript"/>
        </w:rPr>
        <w:t>2</w:t>
      </w:r>
      <w:r w:rsidRPr="005D50A0">
        <w:rPr>
          <w:rFonts w:eastAsia="Batang"/>
        </w:rPr>
        <w:t> · MHz))</w:t>
      </w:r>
      <w:r w:rsidRPr="005D50A0">
        <w:t>;</w:t>
      </w:r>
      <w:bookmarkEnd w:id="356"/>
    </w:p>
    <w:p w14:paraId="3B58D88D" w14:textId="77777777" w:rsidR="00AA00ED" w:rsidRPr="005D50A0" w:rsidRDefault="00AA00ED" w:rsidP="00AA00ED">
      <w:pPr>
        <w:keepNext/>
      </w:pPr>
      <w:r>
        <w:lastRenderedPageBreak/>
        <w:t>4</w:t>
      </w:r>
      <w:r w:rsidRPr="005D50A0">
        <w:tab/>
        <w:t>that administrations wishing to implement HIBS shall comply with the following:</w:t>
      </w:r>
    </w:p>
    <w:p w14:paraId="5A785B62" w14:textId="2901CAFF" w:rsidR="00AA00ED" w:rsidRPr="005D50A0" w:rsidRDefault="00AA00ED" w:rsidP="00AA00ED">
      <w:pPr>
        <w:pStyle w:val="enumlev1"/>
        <w:rPr>
          <w:rFonts w:eastAsia="Calibri"/>
        </w:rPr>
      </w:pPr>
      <w:r w:rsidRPr="00A064A0">
        <w:rPr>
          <w:rFonts w:eastAsia="Batang"/>
          <w:lang w:eastAsia="ko-KR"/>
        </w:rPr>
        <w:t>4.1</w:t>
      </w:r>
      <w:r w:rsidRPr="005D50A0">
        <w:rPr>
          <w:rFonts w:eastAsia="Batang"/>
          <w:lang w:eastAsia="ko-KR"/>
        </w:rPr>
        <w:tab/>
        <w:t xml:space="preserve">for the purpose of protecting </w:t>
      </w:r>
      <w:r w:rsidRPr="005D50A0">
        <w:t xml:space="preserve">IMT mobile stations </w:t>
      </w:r>
      <w:r w:rsidRPr="005D50A0">
        <w:rPr>
          <w:rFonts w:eastAsia="Batang"/>
          <w:lang w:eastAsia="ko-KR"/>
        </w:rPr>
        <w:t xml:space="preserve">in the territory of other administrations </w:t>
      </w:r>
      <w:r w:rsidRPr="005D50A0">
        <w:t xml:space="preserve">in the frequency band 694-960 MHz, the power flux-density (pfd) </w:t>
      </w:r>
      <w:r w:rsidRPr="005D50A0">
        <w:rPr>
          <w:lang w:eastAsia="ja-JP"/>
        </w:rPr>
        <w:t xml:space="preserve">level per HIBS produced at </w:t>
      </w:r>
      <w:r w:rsidRPr="005D50A0">
        <w:rPr>
          <w:rFonts w:eastAsia="Batang"/>
          <w:lang w:eastAsia="ko-KR"/>
        </w:rPr>
        <w:t>the</w:t>
      </w:r>
      <w:r w:rsidRPr="005D50A0">
        <w:rPr>
          <w:lang w:eastAsia="ja-JP"/>
        </w:rPr>
        <w:t xml:space="preserve"> surface of the Earth in the territory of other administrations shall not exceed the following limit,</w:t>
      </w:r>
      <w:r w:rsidR="00D32126">
        <w:rPr>
          <w:lang w:eastAsia="ja-JP"/>
        </w:rPr>
        <w:t xml:space="preserve"> </w:t>
      </w:r>
      <w:r w:rsidRPr="005D50A0">
        <w:rPr>
          <w:rFonts w:eastAsia="Batang"/>
          <w:lang w:eastAsia="ko-KR"/>
        </w:rPr>
        <w:t>unless explicit agreement of the affected administration is provided:</w:t>
      </w:r>
    </w:p>
    <w:p w14:paraId="5656A75A" w14:textId="77777777" w:rsidR="00AA00ED" w:rsidRPr="005D50A0" w:rsidRDefault="00AA00ED" w:rsidP="00AA00ED">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−114</w:t>
      </w:r>
      <w:r w:rsidRPr="005D50A0">
        <w:rPr>
          <w:rFonts w:eastAsia="Batang"/>
        </w:rPr>
        <w:tab/>
      </w:r>
      <w:r w:rsidRPr="005D50A0">
        <w:rPr>
          <w:rFonts w:eastAsia="Batang"/>
        </w:rPr>
        <w:tab/>
      </w:r>
      <w:r w:rsidRPr="005D50A0">
        <w:rPr>
          <w:rFonts w:eastAsia="Batang"/>
        </w:rPr>
        <w:tab/>
      </w:r>
      <w:r w:rsidRPr="005D50A0">
        <w:rPr>
          <w:rFonts w:eastAsia="Batang"/>
        </w:rPr>
        <w:tab/>
        <w:t>dB(W/(m</w:t>
      </w:r>
      <w:r w:rsidRPr="005D50A0">
        <w:rPr>
          <w:rFonts w:eastAsia="Batang"/>
          <w:vertAlign w:val="superscript"/>
        </w:rPr>
        <w:t>2</w:t>
      </w:r>
      <w:r w:rsidRPr="005D50A0">
        <w:rPr>
          <w:rFonts w:eastAsia="Batang"/>
        </w:rPr>
        <w:t xml:space="preserve"> · MHz)) </w:t>
      </w:r>
      <w:r w:rsidRPr="005D50A0">
        <w:rPr>
          <w:rFonts w:eastAsia="Batang"/>
        </w:rPr>
        <w:tab/>
        <w:t>for</w:t>
      </w:r>
      <w:r w:rsidRPr="005D50A0">
        <w:rPr>
          <w:rFonts w:eastAsia="Batang"/>
        </w:rPr>
        <w:tab/>
        <w:t>0°</w:t>
      </w:r>
      <w:r w:rsidRPr="005D50A0">
        <w:rPr>
          <w:rFonts w:eastAsia="Batang"/>
        </w:rPr>
        <w:tab/>
        <w:t>&lt;</w:t>
      </w:r>
      <w:r w:rsidRPr="005D50A0">
        <w:rPr>
          <w:rFonts w:eastAsia="Batang"/>
        </w:rPr>
        <w:tab/>
      </w:r>
      <w:r w:rsidRPr="005D50A0">
        <w:rPr>
          <w:rFonts w:eastAsia="Batang"/>
        </w:rPr>
        <w:sym w:font="Symbol" w:char="F071"/>
      </w:r>
      <w:r w:rsidRPr="005D50A0">
        <w:rPr>
          <w:rFonts w:eastAsia="Batang"/>
        </w:rPr>
        <w:tab/>
      </w:r>
      <w:r w:rsidRPr="005D50A0">
        <w:rPr>
          <w:rFonts w:eastAsia="Batang"/>
        </w:rPr>
        <w:sym w:font="Symbol" w:char="F0A3"/>
      </w:r>
      <w:r w:rsidRPr="005D50A0">
        <w:rPr>
          <w:rFonts w:eastAsia="Batang"/>
        </w:rPr>
        <w:tab/>
        <w:t>90°</w:t>
      </w:r>
    </w:p>
    <w:p w14:paraId="555EFEFC" w14:textId="77777777" w:rsidR="00AA00ED" w:rsidRPr="005D50A0" w:rsidRDefault="00AA00ED" w:rsidP="00AA00ED">
      <w:pPr>
        <w:pStyle w:val="enumlev1"/>
        <w:rPr>
          <w:lang w:eastAsia="ja-JP"/>
        </w:rPr>
      </w:pPr>
      <w:r w:rsidRPr="005D50A0">
        <w:rPr>
          <w:lang w:eastAsia="ja-JP"/>
        </w:rPr>
        <w:tab/>
        <w:t xml:space="preserve">where </w:t>
      </w:r>
      <w:r w:rsidRPr="005D50A0">
        <w:rPr>
          <w:iCs/>
          <w:lang w:eastAsia="ja-JP"/>
        </w:rPr>
        <w:t>θ</w:t>
      </w:r>
      <w:r w:rsidRPr="005D50A0">
        <w:rPr>
          <w:lang w:eastAsia="ja-JP"/>
        </w:rPr>
        <w:t xml:space="preserve"> is the </w:t>
      </w:r>
      <w:r w:rsidRPr="005D50A0">
        <w:t xml:space="preserve">angle of arrival </w:t>
      </w:r>
      <w:r w:rsidRPr="005D50A0">
        <w:rPr>
          <w:lang w:eastAsia="ja-JP"/>
        </w:rPr>
        <w:t xml:space="preserve">of the incident wave </w:t>
      </w:r>
      <w:r w:rsidRPr="005D50A0">
        <w:t>above the horizontal plane,</w:t>
      </w:r>
      <w:r w:rsidRPr="005D50A0">
        <w:rPr>
          <w:lang w:eastAsia="ja-JP"/>
        </w:rPr>
        <w:t xml:space="preserve"> in degrees;</w:t>
      </w:r>
    </w:p>
    <w:p w14:paraId="3868FAD7" w14:textId="77777777" w:rsidR="00AA00ED" w:rsidRPr="00C630B4" w:rsidRDefault="00AA00ED" w:rsidP="00AA00ED">
      <w:pPr>
        <w:pStyle w:val="enumlev1"/>
        <w:rPr>
          <w:rFonts w:eastAsia="Batang"/>
          <w:lang w:eastAsia="ko-KR"/>
        </w:rPr>
      </w:pPr>
      <w:r w:rsidRPr="00C630B4">
        <w:rPr>
          <w:rFonts w:eastAsia="Batang"/>
          <w:lang w:eastAsia="ko-KR"/>
        </w:rPr>
        <w:t>4.2</w:t>
      </w:r>
      <w:r w:rsidRPr="00C630B4">
        <w:rPr>
          <w:rFonts w:eastAsia="Batang"/>
          <w:lang w:eastAsia="ko-KR"/>
        </w:rPr>
        <w:tab/>
        <w:t xml:space="preserve">for the purpose of protecting </w:t>
      </w:r>
      <w:r w:rsidRPr="00C630B4">
        <w:t xml:space="preserve">IMT base stations </w:t>
      </w:r>
      <w:r w:rsidRPr="00C630B4">
        <w:rPr>
          <w:rFonts w:eastAsia="Batang"/>
          <w:lang w:eastAsia="ko-KR"/>
        </w:rPr>
        <w:t xml:space="preserve">in the territory of other administrations </w:t>
      </w:r>
      <w:r w:rsidRPr="00C630B4">
        <w:t xml:space="preserve">in the </w:t>
      </w:r>
      <w:r w:rsidRPr="00C630B4">
        <w:rPr>
          <w:rFonts w:eastAsia="Batang"/>
          <w:lang w:eastAsia="ko-KR"/>
        </w:rPr>
        <w:t>frequency</w:t>
      </w:r>
      <w:r w:rsidRPr="00C630B4">
        <w:t xml:space="preserve"> band 694-960 MHz, the power flux-density (pfd) </w:t>
      </w:r>
      <w:r w:rsidRPr="00C630B4">
        <w:rPr>
          <w:lang w:eastAsia="ja-JP"/>
        </w:rPr>
        <w:t xml:space="preserve">level per HIBS produced at the surface of the Earth in the territory of other administrations shall not exceed the following limit, </w:t>
      </w:r>
      <w:r w:rsidRPr="00C630B4">
        <w:rPr>
          <w:rFonts w:eastAsia="Batang"/>
          <w:lang w:eastAsia="ko-KR"/>
        </w:rPr>
        <w:t>unless explicit agreement of the affected administration is provided:</w:t>
      </w:r>
    </w:p>
    <w:p w14:paraId="2E6BD629" w14:textId="77777777" w:rsidR="00AA00ED" w:rsidRPr="00C630B4" w:rsidRDefault="00AA00ED" w:rsidP="00AA00ED">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C630B4">
        <w:rPr>
          <w:rFonts w:eastAsia="Batang"/>
        </w:rPr>
        <w:tab/>
        <w:t>−</w:t>
      </w:r>
      <w:r w:rsidRPr="00C630B4">
        <w:rPr>
          <w:lang w:eastAsia="ja-JP"/>
        </w:rPr>
        <w:t>136 + 0.21 (</w:t>
      </w:r>
      <w:r w:rsidRPr="00C630B4">
        <w:rPr>
          <w:lang w:eastAsia="ja-JP"/>
        </w:rPr>
        <w:sym w:font="Symbol" w:char="F071"/>
      </w:r>
      <w:r w:rsidRPr="00C630B4">
        <w:rPr>
          <w:lang w:eastAsia="ja-JP"/>
        </w:rPr>
        <w:t>)</w:t>
      </w:r>
      <w:r w:rsidRPr="00C630B4">
        <w:rPr>
          <w:vertAlign w:val="superscript"/>
          <w:lang w:eastAsia="ja-JP"/>
        </w:rPr>
        <w:t>2</w:t>
      </w:r>
      <w:r w:rsidRPr="00C630B4">
        <w:rPr>
          <w:rFonts w:eastAsia="Batang"/>
        </w:rPr>
        <w:tab/>
        <w:t>dB(W/(m</w:t>
      </w:r>
      <w:r w:rsidRPr="00C630B4">
        <w:rPr>
          <w:rFonts w:eastAsia="Batang"/>
          <w:vertAlign w:val="superscript"/>
        </w:rPr>
        <w:t>2</w:t>
      </w:r>
      <w:r w:rsidRPr="00C630B4">
        <w:rPr>
          <w:rFonts w:eastAsia="Batang"/>
        </w:rPr>
        <w:t> · MHz))</w:t>
      </w:r>
      <w:r w:rsidRPr="00C630B4">
        <w:rPr>
          <w:rFonts w:eastAsia="Batang"/>
        </w:rPr>
        <w:tab/>
        <w:t>for</w:t>
      </w:r>
      <w:r w:rsidRPr="00C630B4">
        <w:rPr>
          <w:rFonts w:eastAsia="Batang"/>
        </w:rPr>
        <w:tab/>
        <w:t> 0</w:t>
      </w:r>
      <w:r w:rsidRPr="00C630B4">
        <w:rPr>
          <w:rFonts w:eastAsia="Batang"/>
        </w:rPr>
        <w:sym w:font="Symbol" w:char="F0B0"/>
      </w:r>
      <w:r w:rsidRPr="00C630B4">
        <w:rPr>
          <w:rFonts w:eastAsia="Batang"/>
        </w:rPr>
        <w:tab/>
      </w:r>
      <w:r w:rsidRPr="00C630B4">
        <w:rPr>
          <w:rFonts w:eastAsia="Batang"/>
        </w:rPr>
        <w:sym w:font="Symbol" w:char="F0A3"/>
      </w:r>
      <w:r w:rsidRPr="00C630B4">
        <w:rPr>
          <w:rFonts w:eastAsia="Batang"/>
        </w:rPr>
        <w:tab/>
      </w:r>
      <w:r w:rsidRPr="00C630B4">
        <w:rPr>
          <w:rFonts w:eastAsia="Batang"/>
        </w:rPr>
        <w:sym w:font="Symbol" w:char="F071"/>
      </w:r>
      <w:r w:rsidRPr="00C630B4">
        <w:tab/>
      </w:r>
      <w:r w:rsidRPr="00C630B4">
        <w:rPr>
          <w:rFonts w:eastAsia="Batang"/>
        </w:rPr>
        <w:sym w:font="Symbol" w:char="F0A3"/>
      </w:r>
      <w:r w:rsidRPr="00C630B4">
        <w:rPr>
          <w:rFonts w:eastAsia="Batang"/>
        </w:rPr>
        <w:tab/>
        <w:t>8.3</w:t>
      </w:r>
      <w:r w:rsidRPr="00C630B4">
        <w:rPr>
          <w:rFonts w:eastAsia="Batang"/>
        </w:rPr>
        <w:sym w:font="Symbol" w:char="F0B0"/>
      </w:r>
    </w:p>
    <w:p w14:paraId="7A03A461" w14:textId="77777777" w:rsidR="00AA00ED" w:rsidRPr="00C630B4" w:rsidRDefault="00AA00ED" w:rsidP="00AA00ED">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C630B4">
        <w:rPr>
          <w:rFonts w:eastAsia="Batang"/>
        </w:rPr>
        <w:tab/>
        <w:t>−121.8</w:t>
      </w:r>
      <w:r w:rsidRPr="00C630B4">
        <w:rPr>
          <w:lang w:eastAsia="ja-JP"/>
        </w:rPr>
        <w:t xml:space="preserve"> + 0.08 (</w:t>
      </w:r>
      <w:r w:rsidRPr="00C630B4">
        <w:rPr>
          <w:lang w:eastAsia="ja-JP"/>
        </w:rPr>
        <w:sym w:font="Symbol" w:char="F071"/>
      </w:r>
      <w:r w:rsidRPr="00C630B4">
        <w:rPr>
          <w:lang w:eastAsia="ja-JP"/>
        </w:rPr>
        <w:t>)</w:t>
      </w:r>
      <w:r w:rsidRPr="00C630B4">
        <w:rPr>
          <w:rFonts w:eastAsia="Batang"/>
        </w:rPr>
        <w:tab/>
        <w:t>dB(W/(m</w:t>
      </w:r>
      <w:r w:rsidRPr="00C630B4">
        <w:rPr>
          <w:rFonts w:eastAsia="Batang"/>
          <w:vertAlign w:val="superscript"/>
        </w:rPr>
        <w:t>2</w:t>
      </w:r>
      <w:r w:rsidRPr="00C630B4">
        <w:rPr>
          <w:rFonts w:eastAsia="Batang"/>
        </w:rPr>
        <w:t> · MHz))</w:t>
      </w:r>
      <w:r w:rsidRPr="00C630B4">
        <w:rPr>
          <w:rFonts w:eastAsia="Batang"/>
        </w:rPr>
        <w:tab/>
        <w:t>for</w:t>
      </w:r>
      <w:r w:rsidRPr="00C630B4">
        <w:rPr>
          <w:rFonts w:eastAsia="Batang"/>
        </w:rPr>
        <w:tab/>
        <w:t>8.3</w:t>
      </w:r>
      <w:r w:rsidRPr="00C630B4">
        <w:rPr>
          <w:rFonts w:eastAsia="Batang"/>
        </w:rPr>
        <w:sym w:font="Symbol" w:char="F0B0"/>
      </w:r>
      <w:r w:rsidRPr="00C630B4">
        <w:rPr>
          <w:rFonts w:eastAsia="Batang"/>
        </w:rPr>
        <w:tab/>
        <w:t>&lt;</w:t>
      </w:r>
      <w:r w:rsidRPr="00C630B4">
        <w:rPr>
          <w:rFonts w:eastAsia="Batang"/>
        </w:rPr>
        <w:tab/>
      </w:r>
      <w:r w:rsidRPr="00C630B4">
        <w:rPr>
          <w:rFonts w:eastAsia="Batang"/>
        </w:rPr>
        <w:sym w:font="Symbol" w:char="F071"/>
      </w:r>
      <w:r w:rsidRPr="00C630B4">
        <w:tab/>
      </w:r>
      <w:r w:rsidRPr="00C630B4">
        <w:rPr>
          <w:rFonts w:eastAsia="Batang"/>
        </w:rPr>
        <w:sym w:font="Symbol" w:char="F0A3"/>
      </w:r>
      <w:r w:rsidRPr="00C630B4">
        <w:rPr>
          <w:rFonts w:eastAsia="Batang"/>
        </w:rPr>
        <w:tab/>
        <w:t>90</w:t>
      </w:r>
      <w:r w:rsidRPr="00C630B4">
        <w:rPr>
          <w:rFonts w:eastAsia="Batang"/>
        </w:rPr>
        <w:sym w:font="Symbol" w:char="F0B0"/>
      </w:r>
    </w:p>
    <w:p w14:paraId="78C613FF" w14:textId="77777777" w:rsidR="00AA00ED" w:rsidRPr="00C630B4" w:rsidRDefault="00AA00ED" w:rsidP="00AA00ED">
      <w:pPr>
        <w:pStyle w:val="enumlev1"/>
        <w:rPr>
          <w:lang w:eastAsia="ja-JP"/>
        </w:rPr>
      </w:pPr>
      <w:r w:rsidRPr="00C630B4">
        <w:rPr>
          <w:lang w:eastAsia="ja-JP"/>
        </w:rPr>
        <w:tab/>
        <w:t xml:space="preserve">where </w:t>
      </w:r>
      <w:r w:rsidRPr="00C630B4">
        <w:rPr>
          <w:iCs/>
          <w:lang w:eastAsia="ja-JP"/>
        </w:rPr>
        <w:t>θ</w:t>
      </w:r>
      <w:r w:rsidRPr="00C630B4">
        <w:rPr>
          <w:lang w:eastAsia="ja-JP"/>
        </w:rPr>
        <w:t xml:space="preserve"> is the </w:t>
      </w:r>
      <w:r w:rsidRPr="00C630B4">
        <w:t xml:space="preserve">angle of arrival </w:t>
      </w:r>
      <w:r w:rsidRPr="00C630B4">
        <w:rPr>
          <w:lang w:eastAsia="ja-JP"/>
        </w:rPr>
        <w:t xml:space="preserve">of the incident wave </w:t>
      </w:r>
      <w:r w:rsidRPr="00C630B4">
        <w:t>above the horizontal plane,</w:t>
      </w:r>
      <w:r w:rsidRPr="00C630B4">
        <w:rPr>
          <w:lang w:eastAsia="ja-JP"/>
        </w:rPr>
        <w:t xml:space="preserve"> in degrees;</w:t>
      </w:r>
    </w:p>
    <w:p w14:paraId="61FA1A17" w14:textId="77777777" w:rsidR="00AA00ED" w:rsidRPr="005D50A0" w:rsidRDefault="00AA00ED" w:rsidP="00AA00ED">
      <w:pPr>
        <w:pStyle w:val="enumlev1"/>
        <w:rPr>
          <w:rFonts w:eastAsia="Batang"/>
        </w:rPr>
      </w:pPr>
      <w:r w:rsidRPr="00C630B4">
        <w:t>5</w:t>
      </w:r>
      <w:r w:rsidRPr="00C630B4">
        <w:tab/>
        <w:t>for the purpose of protecting radio astronomy stations in the frequency band 1 610.6-1 613.8 MHz, the power flux-density (pfd) of HIBS downlinks operating in the</w:t>
      </w:r>
      <w:r w:rsidRPr="005D50A0">
        <w:t xml:space="preserve"> frequency band 805.3-806.9 MHz shall not exceed the following value in the frequency band 1 610.6-1 613.8 MHz at any radio astronomy s</w:t>
      </w:r>
      <w:r>
        <w:t xml:space="preserve">ite notified </w:t>
      </w:r>
      <w:r w:rsidRPr="005D50A0">
        <w:t>before the date of receipt of the complete Appendix </w:t>
      </w:r>
      <w:r w:rsidRPr="005D50A0">
        <w:rPr>
          <w:b/>
          <w:bCs/>
        </w:rPr>
        <w:t>4</w:t>
      </w:r>
      <w:r w:rsidRPr="005D50A0">
        <w:t xml:space="preserve"> information for the HIBS system without the explicit agreement of the affected administrations:</w:t>
      </w:r>
    </w:p>
    <w:p w14:paraId="52C7D951" w14:textId="77777777" w:rsidR="00AA00ED" w:rsidRDefault="00AA00ED" w:rsidP="00AA00ED">
      <w:pPr>
        <w:pStyle w:val="enumlev1"/>
        <w:rPr>
          <w:rFonts w:eastAsia="Batang"/>
        </w:rPr>
      </w:pPr>
      <w:r w:rsidRPr="005D50A0">
        <w:rPr>
          <w:rFonts w:eastAsia="Batang"/>
          <w:lang w:eastAsia="ko-KR"/>
        </w:rPr>
        <w:tab/>
      </w:r>
      <w:r w:rsidRPr="005D50A0">
        <w:rPr>
          <w:rFonts w:eastAsia="Batang"/>
        </w:rPr>
        <w:t>−194 dB(W/(m</w:t>
      </w:r>
      <w:r w:rsidRPr="005D50A0">
        <w:rPr>
          <w:rFonts w:eastAsia="Batang"/>
          <w:vertAlign w:val="superscript"/>
        </w:rPr>
        <w:t>2</w:t>
      </w:r>
      <w:r w:rsidRPr="005D50A0">
        <w:rPr>
          <w:rFonts w:eastAsia="Batang"/>
        </w:rPr>
        <w:t> · 20 kHz));</w:t>
      </w:r>
    </w:p>
    <w:p w14:paraId="57E8E705" w14:textId="77777777" w:rsidR="00AA00ED" w:rsidRPr="005D50A0" w:rsidRDefault="00AA00ED" w:rsidP="00AA00ED">
      <w:pPr>
        <w:rPr>
          <w:shd w:val="clear" w:color="auto" w:fill="FFFFFF" w:themeFill="background1"/>
        </w:rPr>
      </w:pPr>
      <w:r>
        <w:t>6</w:t>
      </w:r>
      <w:r w:rsidRPr="005D50A0">
        <w:tab/>
      </w:r>
      <w:r w:rsidRPr="007A21BF">
        <w:t xml:space="preserve">that administrations intending to implement HIBS shall notify, in accordance with Article </w:t>
      </w:r>
      <w:r w:rsidRPr="00D32126">
        <w:rPr>
          <w:b/>
          <w:bCs/>
        </w:rPr>
        <w:t>11</w:t>
      </w:r>
      <w:r w:rsidRPr="007A21BF">
        <w:t>, the frequency assignments to transmitting and receiving HIBS stations by submitting all mandatory elements of Appendix </w:t>
      </w:r>
      <w:r w:rsidRPr="007A21BF">
        <w:rPr>
          <w:rStyle w:val="Appref"/>
          <w:b/>
          <w:bCs/>
        </w:rPr>
        <w:t>4</w:t>
      </w:r>
      <w:r w:rsidRPr="007A21BF">
        <w:t xml:space="preserve"> to the Radiocommunication Bureau for the examination of compliance with the conditions specified in the resolves above</w:t>
      </w:r>
      <w:r w:rsidRPr="007A21BF">
        <w:rPr>
          <w:shd w:val="clear" w:color="auto" w:fill="FFFFFF" w:themeFill="background1"/>
        </w:rPr>
        <w:t>,</w:t>
      </w:r>
    </w:p>
    <w:p w14:paraId="1CF3888E" w14:textId="77777777" w:rsidR="00AA00ED" w:rsidRPr="005D50A0" w:rsidRDefault="00AA00ED" w:rsidP="00AA00ED">
      <w:pPr>
        <w:pStyle w:val="Call"/>
        <w:rPr>
          <w:shd w:val="clear" w:color="auto" w:fill="FFFFFF" w:themeFill="background1"/>
        </w:rPr>
      </w:pPr>
      <w:r w:rsidRPr="005D50A0">
        <w:rPr>
          <w:shd w:val="clear" w:color="auto" w:fill="FFFFFF" w:themeFill="background1"/>
        </w:rPr>
        <w:t>resolves further</w:t>
      </w:r>
    </w:p>
    <w:p w14:paraId="45CA6BFA" w14:textId="77777777" w:rsidR="00AA00ED" w:rsidRPr="003F3DE5" w:rsidRDefault="00AA00ED" w:rsidP="00AA00ED">
      <w:pPr>
        <w:rPr>
          <w:shd w:val="clear" w:color="auto" w:fill="FFFFFF" w:themeFill="background1"/>
        </w:rPr>
      </w:pPr>
      <w:r w:rsidRPr="005D50A0">
        <w:rPr>
          <w:shd w:val="clear" w:color="auto" w:fill="FFFFFF" w:themeFill="background1"/>
        </w:rPr>
        <w:t>that, HIBS may operate in the frequency band 694-960 MHz with an altitude</w:t>
      </w:r>
      <w:r w:rsidRPr="005D50A0">
        <w:t xml:space="preserve"> </w:t>
      </w:r>
      <w:r w:rsidRPr="005D50A0">
        <w:rPr>
          <w:shd w:val="clear" w:color="auto" w:fill="FFFFFF" w:themeFill="background1"/>
        </w:rPr>
        <w:t>down to 18 km, in derogation to No. </w:t>
      </w:r>
      <w:r w:rsidRPr="005D50A0">
        <w:rPr>
          <w:b/>
          <w:bCs/>
          <w:shd w:val="clear" w:color="auto" w:fill="FFFFFF" w:themeFill="background1"/>
        </w:rPr>
        <w:t>1.66A</w:t>
      </w:r>
      <w:r w:rsidRPr="00D32126">
        <w:rPr>
          <w:shd w:val="clear" w:color="auto" w:fill="FFFFFF" w:themeFill="background1"/>
        </w:rPr>
        <w:t>,</w:t>
      </w:r>
    </w:p>
    <w:p w14:paraId="019D3F19" w14:textId="77777777" w:rsidR="00AA00ED" w:rsidRPr="005D50A0" w:rsidRDefault="00AA00ED" w:rsidP="00AA00ED">
      <w:pPr>
        <w:pStyle w:val="Call"/>
      </w:pPr>
      <w:r w:rsidRPr="005D50A0">
        <w:t xml:space="preserve">instructs the Director of </w:t>
      </w:r>
      <w:r w:rsidRPr="005D50A0">
        <w:rPr>
          <w:lang w:eastAsia="zh-CN"/>
        </w:rPr>
        <w:t xml:space="preserve">the </w:t>
      </w:r>
      <w:r w:rsidRPr="005D50A0">
        <w:t>Radiocommunication Bureau</w:t>
      </w:r>
    </w:p>
    <w:p w14:paraId="088A5D6E" w14:textId="77777777" w:rsidR="00AA00ED" w:rsidRPr="005D50A0" w:rsidRDefault="00AA00ED" w:rsidP="00AA00ED">
      <w:r w:rsidRPr="005D50A0">
        <w:t>to take all necessary measures to implement this Resolution.</w:t>
      </w:r>
    </w:p>
    <w:p w14:paraId="3F2EF30B" w14:textId="252985BC" w:rsidR="00AA00ED" w:rsidRPr="005D50A0" w:rsidRDefault="00AA00ED" w:rsidP="00AA00ED">
      <w:pPr>
        <w:pStyle w:val="AnnexNo"/>
        <w:rPr>
          <w:rFonts w:eastAsia="SimSun"/>
        </w:rPr>
      </w:pPr>
      <w:bookmarkStart w:id="357" w:name="_Toc119922743"/>
      <w:r w:rsidRPr="005D50A0">
        <w:rPr>
          <w:rFonts w:eastAsia="SimSun"/>
        </w:rPr>
        <w:t xml:space="preserve">Annex 1 to DRAFT NEW </w:t>
      </w:r>
      <w:r w:rsidRPr="005D50A0">
        <w:t xml:space="preserve">RESOLUTION </w:t>
      </w:r>
      <w:r w:rsidRPr="005D50A0">
        <w:rPr>
          <w:rStyle w:val="href"/>
        </w:rPr>
        <w:t>[</w:t>
      </w:r>
      <w:r w:rsidR="00D32126">
        <w:rPr>
          <w:rStyle w:val="href"/>
        </w:rPr>
        <w:t>EUR-</w:t>
      </w:r>
      <w:r w:rsidRPr="005D50A0">
        <w:rPr>
          <w:rStyle w:val="href"/>
        </w:rPr>
        <w:t>A14-HIBS</w:t>
      </w:r>
      <w:r w:rsidR="00D32126">
        <w:rPr>
          <w:rStyle w:val="href"/>
        </w:rPr>
        <w:t>-</w:t>
      </w:r>
      <w:r w:rsidRPr="005D50A0">
        <w:rPr>
          <w:rStyle w:val="href"/>
        </w:rPr>
        <w:t>694-960</w:t>
      </w:r>
      <w:r w:rsidR="00D32126">
        <w:rPr>
          <w:rStyle w:val="href"/>
        </w:rPr>
        <w:t>-</w:t>
      </w:r>
      <w:r w:rsidRPr="005D50A0">
        <w:rPr>
          <w:rStyle w:val="href"/>
        </w:rPr>
        <w:t>MHZ] (WRC</w:t>
      </w:r>
      <w:r w:rsidRPr="005D50A0">
        <w:rPr>
          <w:rStyle w:val="href"/>
        </w:rPr>
        <w:noBreakHyphen/>
        <w:t>23)</w:t>
      </w:r>
      <w:bookmarkEnd w:id="357"/>
    </w:p>
    <w:p w14:paraId="072EC72D" w14:textId="77777777" w:rsidR="00AA00ED" w:rsidRPr="005D50A0" w:rsidRDefault="00AA00ED" w:rsidP="00AA00ED">
      <w:pPr>
        <w:pStyle w:val="Annextitle"/>
      </w:pPr>
      <w:r w:rsidRPr="005D50A0">
        <w:t>The criteria for identifying potentially affected administrations with respect to the aeronautical radionavigation service in countries listed in No. 5.312</w:t>
      </w:r>
    </w:p>
    <w:p w14:paraId="289BC0CC" w14:textId="77777777" w:rsidR="00AA00ED" w:rsidRPr="005D50A0" w:rsidRDefault="00AA00ED" w:rsidP="00AA00ED">
      <w:pPr>
        <w:pStyle w:val="Normalaftertitle"/>
      </w:pPr>
      <w:r w:rsidRPr="005D50A0">
        <w:t>To identify potentially affected administrations when applying the procedure for seeking agreement under No. </w:t>
      </w:r>
      <w:r w:rsidRPr="005D50A0">
        <w:rPr>
          <w:rStyle w:val="Artref"/>
          <w:b/>
          <w:bCs/>
        </w:rPr>
        <w:t>9.21</w:t>
      </w:r>
      <w:r w:rsidRPr="005D50A0">
        <w:t xml:space="preserve"> by HIBS in the mobile service with respect to the affected aeronautical radionavigation service (ARNS) station operating in countries mentioned in No. </w:t>
      </w:r>
      <w:r w:rsidRPr="005D50A0">
        <w:rPr>
          <w:rStyle w:val="Artref"/>
          <w:b/>
          <w:bCs/>
        </w:rPr>
        <w:t>5.312</w:t>
      </w:r>
      <w:r w:rsidRPr="005D50A0">
        <w:t xml:space="preserve">, the </w:t>
      </w:r>
      <w:r w:rsidRPr="005D50A0">
        <w:lastRenderedPageBreak/>
        <w:t xml:space="preserve">coordination distances (between a HIBS in the mobile service and a potentially affected ARNS station) indicated below should be used. </w:t>
      </w:r>
    </w:p>
    <w:p w14:paraId="7A401577" w14:textId="77777777" w:rsidR="00AA00ED" w:rsidRPr="005D50A0" w:rsidRDefault="00AA00ED" w:rsidP="00AA00ED">
      <w:r w:rsidRPr="005D50A0">
        <w:t>When applying the procedure for seeking agreement under No. </w:t>
      </w:r>
      <w:r w:rsidRPr="005D50A0">
        <w:rPr>
          <w:rStyle w:val="Artref"/>
          <w:b/>
          <w:bCs/>
        </w:rPr>
        <w:t>9.21</w:t>
      </w:r>
      <w:r w:rsidRPr="005D50A0">
        <w:t>, notifying administrations may indicate in the notice sent to BR the list of administrations with which bilateral agreement has already been reached. BR shall take this into account in determining the administrations with which coordination under No. </w:t>
      </w:r>
      <w:r w:rsidRPr="005D50A0">
        <w:rPr>
          <w:rStyle w:val="Artref"/>
          <w:b/>
          <w:bCs/>
        </w:rPr>
        <w:t>9.21</w:t>
      </w:r>
      <w:r w:rsidRPr="005D50A0">
        <w:t xml:space="preserve"> is required. </w:t>
      </w:r>
    </w:p>
    <w:tbl>
      <w:tblPr>
        <w:tblW w:w="0" w:type="auto"/>
        <w:jc w:val="center"/>
        <w:tblLook w:val="04A0" w:firstRow="1" w:lastRow="0" w:firstColumn="1" w:lastColumn="0" w:noHBand="0" w:noVBand="1"/>
      </w:tblPr>
      <w:tblGrid>
        <w:gridCol w:w="3256"/>
        <w:gridCol w:w="2409"/>
        <w:gridCol w:w="3685"/>
      </w:tblGrid>
      <w:tr w:rsidR="00AA00ED" w:rsidRPr="005D50A0" w14:paraId="6BF75CF1" w14:textId="77777777" w:rsidTr="00D30076">
        <w:trPr>
          <w:jc w:val="center"/>
        </w:trPr>
        <w:tc>
          <w:tcPr>
            <w:tcW w:w="3256" w:type="dxa"/>
            <w:tcBorders>
              <w:top w:val="single" w:sz="4" w:space="0" w:color="auto"/>
              <w:left w:val="single" w:sz="4" w:space="0" w:color="auto"/>
              <w:bottom w:val="single" w:sz="4" w:space="0" w:color="auto"/>
              <w:right w:val="single" w:sz="4" w:space="0" w:color="auto"/>
            </w:tcBorders>
            <w:vAlign w:val="center"/>
          </w:tcPr>
          <w:p w14:paraId="01725E9F" w14:textId="77777777" w:rsidR="00AA00ED" w:rsidRPr="005D50A0" w:rsidRDefault="00AA00ED" w:rsidP="00D30076">
            <w:pPr>
              <w:pStyle w:val="Tablehead"/>
              <w:rPr>
                <w:rFonts w:ascii="TimesNewRoman" w:hAnsi="TimesNewRoman" w:cs="TimesNewRoman"/>
                <w:lang w:eastAsia="zh-CN"/>
              </w:rPr>
            </w:pPr>
            <w:r w:rsidRPr="005D50A0">
              <w:rPr>
                <w:lang w:eastAsia="zh-CN"/>
              </w:rPr>
              <w:t>ARNS type</w:t>
            </w:r>
          </w:p>
        </w:tc>
        <w:tc>
          <w:tcPr>
            <w:tcW w:w="2409" w:type="dxa"/>
            <w:tcBorders>
              <w:top w:val="single" w:sz="4" w:space="0" w:color="auto"/>
              <w:left w:val="single" w:sz="4" w:space="0" w:color="auto"/>
              <w:bottom w:val="single" w:sz="4" w:space="0" w:color="auto"/>
              <w:right w:val="single" w:sz="4" w:space="0" w:color="auto"/>
            </w:tcBorders>
            <w:vAlign w:val="center"/>
          </w:tcPr>
          <w:p w14:paraId="1BA4B243" w14:textId="77777777" w:rsidR="00AA00ED" w:rsidRPr="005D50A0" w:rsidRDefault="00AA00ED" w:rsidP="00D30076">
            <w:pPr>
              <w:pStyle w:val="Tablehead"/>
              <w:rPr>
                <w:lang w:eastAsia="ja-JP"/>
              </w:rPr>
            </w:pPr>
            <w:r w:rsidRPr="005D50A0">
              <w:rPr>
                <w:lang w:eastAsia="ja-JP"/>
              </w:rPr>
              <w:t>System type code</w:t>
            </w:r>
          </w:p>
        </w:tc>
        <w:tc>
          <w:tcPr>
            <w:tcW w:w="3685" w:type="dxa"/>
            <w:tcBorders>
              <w:top w:val="single" w:sz="4" w:space="0" w:color="auto"/>
              <w:left w:val="single" w:sz="4" w:space="0" w:color="auto"/>
              <w:bottom w:val="single" w:sz="4" w:space="0" w:color="auto"/>
              <w:right w:val="single" w:sz="4" w:space="0" w:color="auto"/>
            </w:tcBorders>
            <w:vAlign w:val="center"/>
          </w:tcPr>
          <w:p w14:paraId="1857662C" w14:textId="77777777" w:rsidR="00AA00ED" w:rsidRPr="005D50A0" w:rsidRDefault="00AA00ED" w:rsidP="00D30076">
            <w:pPr>
              <w:pStyle w:val="Tablehead"/>
              <w:rPr>
                <w:lang w:eastAsia="ja-JP"/>
              </w:rPr>
            </w:pPr>
            <w:r w:rsidRPr="005D50A0">
              <w:rPr>
                <w:lang w:eastAsia="ja-JP"/>
              </w:rPr>
              <w:t>Coordination distance between nadir of HIBS and ARNS station</w:t>
            </w:r>
          </w:p>
        </w:tc>
      </w:tr>
      <w:tr w:rsidR="00AA00ED" w:rsidRPr="005D50A0" w14:paraId="1DA38F88" w14:textId="77777777" w:rsidTr="00D30076">
        <w:trPr>
          <w:jc w:val="center"/>
        </w:trPr>
        <w:tc>
          <w:tcPr>
            <w:tcW w:w="3256" w:type="dxa"/>
            <w:tcBorders>
              <w:top w:val="single" w:sz="4" w:space="0" w:color="auto"/>
              <w:left w:val="single" w:sz="4" w:space="0" w:color="auto"/>
              <w:bottom w:val="single" w:sz="4" w:space="0" w:color="auto"/>
              <w:right w:val="single" w:sz="4" w:space="0" w:color="auto"/>
            </w:tcBorders>
          </w:tcPr>
          <w:p w14:paraId="0BB57F87" w14:textId="77777777" w:rsidR="00AA00ED" w:rsidRPr="005D50A0" w:rsidRDefault="00AA00ED" w:rsidP="00D30076">
            <w:pPr>
              <w:pStyle w:val="Tabletext"/>
              <w:rPr>
                <w:lang w:eastAsia="zh-CN"/>
              </w:rPr>
            </w:pPr>
            <w:r w:rsidRPr="005D50A0">
              <w:rPr>
                <w:lang w:eastAsia="zh-CN"/>
              </w:rPr>
              <w:t>RSBN</w:t>
            </w:r>
          </w:p>
        </w:tc>
        <w:tc>
          <w:tcPr>
            <w:tcW w:w="2409" w:type="dxa"/>
            <w:tcBorders>
              <w:top w:val="single" w:sz="4" w:space="0" w:color="auto"/>
              <w:left w:val="single" w:sz="4" w:space="0" w:color="auto"/>
              <w:bottom w:val="single" w:sz="4" w:space="0" w:color="auto"/>
              <w:right w:val="single" w:sz="4" w:space="0" w:color="auto"/>
            </w:tcBorders>
          </w:tcPr>
          <w:p w14:paraId="4CEA248D" w14:textId="77777777" w:rsidR="00AA00ED" w:rsidRPr="005D50A0" w:rsidRDefault="00AA00ED" w:rsidP="00D30076">
            <w:pPr>
              <w:pStyle w:val="Tabletext"/>
              <w:jc w:val="center"/>
              <w:rPr>
                <w:lang w:eastAsia="ja-JP"/>
              </w:rPr>
            </w:pPr>
            <w:r w:rsidRPr="005D50A0">
              <w:rPr>
                <w:lang w:eastAsia="ja-JP"/>
              </w:rPr>
              <w:t>AA8</w:t>
            </w:r>
          </w:p>
        </w:tc>
        <w:tc>
          <w:tcPr>
            <w:tcW w:w="3685" w:type="dxa"/>
            <w:tcBorders>
              <w:top w:val="single" w:sz="4" w:space="0" w:color="auto"/>
              <w:left w:val="single" w:sz="4" w:space="0" w:color="auto"/>
              <w:bottom w:val="single" w:sz="4" w:space="0" w:color="auto"/>
              <w:right w:val="single" w:sz="4" w:space="0" w:color="auto"/>
            </w:tcBorders>
            <w:vAlign w:val="center"/>
          </w:tcPr>
          <w:p w14:paraId="4D890C24" w14:textId="77777777" w:rsidR="00AA00ED" w:rsidRPr="005D50A0" w:rsidRDefault="00AA00ED" w:rsidP="00D30076">
            <w:pPr>
              <w:pStyle w:val="Tabletext"/>
              <w:jc w:val="center"/>
              <w:rPr>
                <w:lang w:eastAsia="ja-JP"/>
              </w:rPr>
            </w:pPr>
            <w:r w:rsidRPr="005D50A0">
              <w:rPr>
                <w:lang w:eastAsia="ja-JP"/>
              </w:rPr>
              <w:t>325 km</w:t>
            </w:r>
          </w:p>
        </w:tc>
      </w:tr>
      <w:tr w:rsidR="00AA00ED" w:rsidRPr="005D50A0" w14:paraId="119A7578" w14:textId="77777777" w:rsidTr="00D30076">
        <w:trPr>
          <w:jc w:val="center"/>
        </w:trPr>
        <w:tc>
          <w:tcPr>
            <w:tcW w:w="3256" w:type="dxa"/>
            <w:tcBorders>
              <w:top w:val="single" w:sz="4" w:space="0" w:color="auto"/>
              <w:left w:val="single" w:sz="4" w:space="0" w:color="auto"/>
              <w:bottom w:val="single" w:sz="4" w:space="0" w:color="auto"/>
              <w:right w:val="single" w:sz="4" w:space="0" w:color="auto"/>
            </w:tcBorders>
          </w:tcPr>
          <w:p w14:paraId="26C60EB4" w14:textId="77777777" w:rsidR="00AA00ED" w:rsidRPr="005D50A0" w:rsidRDefault="00AA00ED" w:rsidP="00D30076">
            <w:pPr>
              <w:pStyle w:val="Tabletext"/>
              <w:rPr>
                <w:lang w:eastAsia="zh-CN"/>
              </w:rPr>
            </w:pPr>
            <w:r w:rsidRPr="005D50A0">
              <w:rPr>
                <w:lang w:eastAsia="zh-CN"/>
              </w:rPr>
              <w:t>RLS 2 (Type 2) (airborne receiver)</w:t>
            </w:r>
          </w:p>
        </w:tc>
        <w:tc>
          <w:tcPr>
            <w:tcW w:w="2409" w:type="dxa"/>
            <w:tcBorders>
              <w:top w:val="single" w:sz="4" w:space="0" w:color="auto"/>
              <w:left w:val="single" w:sz="4" w:space="0" w:color="auto"/>
              <w:bottom w:val="single" w:sz="4" w:space="0" w:color="auto"/>
              <w:right w:val="single" w:sz="4" w:space="0" w:color="auto"/>
            </w:tcBorders>
            <w:vAlign w:val="center"/>
          </w:tcPr>
          <w:p w14:paraId="172ECF02" w14:textId="77777777" w:rsidR="00AA00ED" w:rsidRPr="005D50A0" w:rsidRDefault="00AA00ED" w:rsidP="00D30076">
            <w:pPr>
              <w:pStyle w:val="Tabletext"/>
              <w:jc w:val="center"/>
              <w:rPr>
                <w:lang w:eastAsia="ja-JP"/>
              </w:rPr>
            </w:pPr>
            <w:r w:rsidRPr="005D50A0">
              <w:rPr>
                <w:lang w:eastAsia="ja-JP"/>
              </w:rPr>
              <w:t>BC</w:t>
            </w:r>
          </w:p>
        </w:tc>
        <w:tc>
          <w:tcPr>
            <w:tcW w:w="3685" w:type="dxa"/>
            <w:tcBorders>
              <w:top w:val="single" w:sz="4" w:space="0" w:color="auto"/>
              <w:left w:val="single" w:sz="4" w:space="0" w:color="auto"/>
              <w:bottom w:val="single" w:sz="4" w:space="0" w:color="auto"/>
              <w:right w:val="single" w:sz="4" w:space="0" w:color="auto"/>
            </w:tcBorders>
            <w:vAlign w:val="center"/>
          </w:tcPr>
          <w:p w14:paraId="79C83B5E" w14:textId="77777777" w:rsidR="00AA00ED" w:rsidRPr="005D50A0" w:rsidRDefault="00AA00ED" w:rsidP="00D30076">
            <w:pPr>
              <w:pStyle w:val="Tabletext"/>
              <w:jc w:val="center"/>
              <w:rPr>
                <w:lang w:eastAsia="ja-JP"/>
              </w:rPr>
            </w:pPr>
            <w:r w:rsidRPr="005D50A0">
              <w:rPr>
                <w:lang w:eastAsia="ja-JP"/>
              </w:rPr>
              <w:t>100 km</w:t>
            </w:r>
          </w:p>
        </w:tc>
      </w:tr>
      <w:tr w:rsidR="00AA00ED" w:rsidRPr="005D50A0" w14:paraId="798218E3" w14:textId="77777777" w:rsidTr="00D30076">
        <w:trPr>
          <w:jc w:val="center"/>
        </w:trPr>
        <w:tc>
          <w:tcPr>
            <w:tcW w:w="3256" w:type="dxa"/>
            <w:tcBorders>
              <w:top w:val="single" w:sz="4" w:space="0" w:color="auto"/>
              <w:left w:val="single" w:sz="4" w:space="0" w:color="auto"/>
              <w:bottom w:val="single" w:sz="4" w:space="0" w:color="auto"/>
              <w:right w:val="single" w:sz="4" w:space="0" w:color="auto"/>
            </w:tcBorders>
          </w:tcPr>
          <w:p w14:paraId="6D993ADB" w14:textId="77777777" w:rsidR="00AA00ED" w:rsidRPr="005D50A0" w:rsidRDefault="00AA00ED" w:rsidP="00D30076">
            <w:pPr>
              <w:pStyle w:val="Tabletext"/>
              <w:rPr>
                <w:lang w:eastAsia="zh-CN"/>
              </w:rPr>
            </w:pPr>
            <w:r w:rsidRPr="005D50A0">
              <w:rPr>
                <w:lang w:eastAsia="zh-CN"/>
              </w:rPr>
              <w:t>RLS 2 (Type 2) (ground receiver)</w:t>
            </w:r>
          </w:p>
        </w:tc>
        <w:tc>
          <w:tcPr>
            <w:tcW w:w="2409" w:type="dxa"/>
            <w:tcBorders>
              <w:top w:val="single" w:sz="4" w:space="0" w:color="auto"/>
              <w:left w:val="single" w:sz="4" w:space="0" w:color="auto"/>
              <w:bottom w:val="single" w:sz="4" w:space="0" w:color="auto"/>
              <w:right w:val="single" w:sz="4" w:space="0" w:color="auto"/>
            </w:tcBorders>
          </w:tcPr>
          <w:p w14:paraId="2A73E197" w14:textId="77777777" w:rsidR="00AA00ED" w:rsidRPr="005D50A0" w:rsidRDefault="00AA00ED" w:rsidP="00D30076">
            <w:pPr>
              <w:pStyle w:val="Tabletext"/>
              <w:jc w:val="center"/>
              <w:rPr>
                <w:bCs/>
                <w:lang w:eastAsia="ja-JP"/>
              </w:rPr>
            </w:pPr>
            <w:r w:rsidRPr="005D50A0">
              <w:rPr>
                <w:bCs/>
                <w:lang w:eastAsia="ja-JP"/>
              </w:rPr>
              <w:t>AA2</w:t>
            </w:r>
          </w:p>
        </w:tc>
        <w:tc>
          <w:tcPr>
            <w:tcW w:w="3685" w:type="dxa"/>
            <w:tcBorders>
              <w:top w:val="single" w:sz="4" w:space="0" w:color="auto"/>
              <w:left w:val="single" w:sz="4" w:space="0" w:color="auto"/>
              <w:bottom w:val="single" w:sz="4" w:space="0" w:color="auto"/>
              <w:right w:val="single" w:sz="4" w:space="0" w:color="auto"/>
            </w:tcBorders>
            <w:vAlign w:val="center"/>
          </w:tcPr>
          <w:p w14:paraId="3AA2256A" w14:textId="77777777" w:rsidR="00AA00ED" w:rsidRPr="005D50A0" w:rsidRDefault="00AA00ED" w:rsidP="00D30076">
            <w:pPr>
              <w:pStyle w:val="Tabletext"/>
              <w:jc w:val="center"/>
              <w:rPr>
                <w:bCs/>
                <w:lang w:eastAsia="ja-JP"/>
              </w:rPr>
            </w:pPr>
            <w:r w:rsidRPr="005D50A0">
              <w:rPr>
                <w:bCs/>
                <w:lang w:eastAsia="ja-JP"/>
              </w:rPr>
              <w:t>584 km</w:t>
            </w:r>
          </w:p>
        </w:tc>
      </w:tr>
      <w:tr w:rsidR="00AA00ED" w:rsidRPr="005D50A0" w14:paraId="403AE183" w14:textId="77777777" w:rsidTr="00D30076">
        <w:trPr>
          <w:jc w:val="center"/>
        </w:trPr>
        <w:tc>
          <w:tcPr>
            <w:tcW w:w="3256" w:type="dxa"/>
            <w:tcBorders>
              <w:top w:val="single" w:sz="4" w:space="0" w:color="auto"/>
              <w:left w:val="single" w:sz="4" w:space="0" w:color="auto"/>
              <w:bottom w:val="single" w:sz="4" w:space="0" w:color="auto"/>
              <w:right w:val="single" w:sz="4" w:space="0" w:color="auto"/>
            </w:tcBorders>
          </w:tcPr>
          <w:p w14:paraId="0F01C450" w14:textId="77777777" w:rsidR="00AA00ED" w:rsidRPr="005D50A0" w:rsidRDefault="00AA00ED" w:rsidP="00D30076">
            <w:pPr>
              <w:pStyle w:val="Tabletext"/>
              <w:rPr>
                <w:lang w:eastAsia="zh-CN"/>
              </w:rPr>
            </w:pPr>
            <w:r w:rsidRPr="005D50A0">
              <w:rPr>
                <w:lang w:eastAsia="zh-CN"/>
              </w:rPr>
              <w:t>RLS 1 (Type 1 and 2)</w:t>
            </w:r>
          </w:p>
        </w:tc>
        <w:tc>
          <w:tcPr>
            <w:tcW w:w="2409" w:type="dxa"/>
            <w:tcBorders>
              <w:top w:val="single" w:sz="4" w:space="0" w:color="auto"/>
              <w:left w:val="single" w:sz="4" w:space="0" w:color="auto"/>
              <w:bottom w:val="single" w:sz="4" w:space="0" w:color="auto"/>
              <w:right w:val="single" w:sz="4" w:space="0" w:color="auto"/>
            </w:tcBorders>
          </w:tcPr>
          <w:p w14:paraId="51D4F0AD" w14:textId="77777777" w:rsidR="00AA00ED" w:rsidRPr="005D50A0" w:rsidRDefault="00AA00ED" w:rsidP="00D30076">
            <w:pPr>
              <w:pStyle w:val="Tabletext"/>
              <w:jc w:val="center"/>
              <w:rPr>
                <w:lang w:eastAsia="ja-JP"/>
              </w:rPr>
            </w:pPr>
            <w:r w:rsidRPr="005D50A0">
              <w:rPr>
                <w:lang w:eastAsia="ja-JP"/>
              </w:rPr>
              <w:t>AB</w:t>
            </w:r>
          </w:p>
        </w:tc>
        <w:tc>
          <w:tcPr>
            <w:tcW w:w="3685" w:type="dxa"/>
            <w:tcBorders>
              <w:top w:val="single" w:sz="4" w:space="0" w:color="auto"/>
              <w:left w:val="single" w:sz="4" w:space="0" w:color="auto"/>
              <w:bottom w:val="single" w:sz="4" w:space="0" w:color="auto"/>
              <w:right w:val="single" w:sz="4" w:space="0" w:color="auto"/>
            </w:tcBorders>
            <w:vAlign w:val="center"/>
          </w:tcPr>
          <w:p w14:paraId="7121FEDA" w14:textId="77777777" w:rsidR="00AA00ED" w:rsidRPr="005D50A0" w:rsidRDefault="00AA00ED" w:rsidP="00D30076">
            <w:pPr>
              <w:pStyle w:val="Tabletext"/>
              <w:jc w:val="center"/>
              <w:rPr>
                <w:lang w:eastAsia="ja-JP"/>
              </w:rPr>
            </w:pPr>
            <w:r w:rsidRPr="005D50A0">
              <w:rPr>
                <w:lang w:eastAsia="ja-JP"/>
              </w:rPr>
              <w:t>597 km</w:t>
            </w:r>
          </w:p>
        </w:tc>
      </w:tr>
    </w:tbl>
    <w:p w14:paraId="2DEA4338" w14:textId="751FD84D" w:rsidR="00AA00ED" w:rsidRPr="005D50A0" w:rsidRDefault="00AA00ED" w:rsidP="00AA00ED">
      <w:pPr>
        <w:pStyle w:val="AnnexNo"/>
      </w:pPr>
      <w:bookmarkStart w:id="358" w:name="_Toc119922744"/>
      <w:r w:rsidRPr="005D50A0">
        <w:t>ANNEX 2</w:t>
      </w:r>
      <w:r w:rsidRPr="005D50A0">
        <w:rPr>
          <w:rFonts w:eastAsia="SimSun"/>
        </w:rPr>
        <w:t xml:space="preserve"> to DRAFT NEW </w:t>
      </w:r>
      <w:r w:rsidRPr="005D50A0">
        <w:t xml:space="preserve">RESOLUTION </w:t>
      </w:r>
      <w:r w:rsidRPr="005D50A0">
        <w:rPr>
          <w:rStyle w:val="href"/>
        </w:rPr>
        <w:t>[</w:t>
      </w:r>
      <w:r w:rsidR="00D32126">
        <w:rPr>
          <w:rStyle w:val="href"/>
        </w:rPr>
        <w:t>EUR-</w:t>
      </w:r>
      <w:r w:rsidRPr="005D50A0">
        <w:rPr>
          <w:rStyle w:val="href"/>
        </w:rPr>
        <w:t>A14-HIBS</w:t>
      </w:r>
      <w:r w:rsidR="00D32126">
        <w:rPr>
          <w:rStyle w:val="href"/>
        </w:rPr>
        <w:t>-</w:t>
      </w:r>
      <w:r w:rsidRPr="005D50A0">
        <w:rPr>
          <w:rStyle w:val="href"/>
        </w:rPr>
        <w:t>694-960</w:t>
      </w:r>
      <w:r w:rsidR="00D32126">
        <w:rPr>
          <w:rStyle w:val="href"/>
        </w:rPr>
        <w:t>-</w:t>
      </w:r>
      <w:r w:rsidRPr="005D50A0">
        <w:rPr>
          <w:rStyle w:val="href"/>
        </w:rPr>
        <w:t>MHZ] (WRC</w:t>
      </w:r>
      <w:r w:rsidRPr="005D50A0">
        <w:rPr>
          <w:rStyle w:val="href"/>
        </w:rPr>
        <w:noBreakHyphen/>
        <w:t>23)</w:t>
      </w:r>
      <w:bookmarkEnd w:id="358"/>
    </w:p>
    <w:p w14:paraId="0F219303" w14:textId="77777777" w:rsidR="00AA00ED" w:rsidRPr="005D50A0" w:rsidRDefault="00AA00ED" w:rsidP="00AA00ED">
      <w:pPr>
        <w:pStyle w:val="Annextitle"/>
      </w:pPr>
      <w:r w:rsidRPr="005D50A0">
        <w:t>The criteria for identifying potentially affected administrations with respect to the aeronautical radionavigation service in countries listed in No. 5.323</w:t>
      </w:r>
    </w:p>
    <w:p w14:paraId="1611A180" w14:textId="77777777" w:rsidR="00AA00ED" w:rsidRPr="005D50A0" w:rsidRDefault="00AA00ED" w:rsidP="00AA00ED">
      <w:pPr>
        <w:pStyle w:val="Normalaftertitle"/>
      </w:pPr>
      <w:r w:rsidRPr="005D50A0">
        <w:t>To identify potentially affected administrations when applying the procedure for seeking agreement under No. </w:t>
      </w:r>
      <w:r w:rsidRPr="005D50A0">
        <w:rPr>
          <w:rStyle w:val="Artref"/>
          <w:b/>
          <w:bCs/>
        </w:rPr>
        <w:t>9.21</w:t>
      </w:r>
      <w:r w:rsidRPr="005D50A0">
        <w:t xml:space="preserve"> by HIBS in the mobile service with respect to the affected aeronautical radionavigation service (ARNS) station operating in countries mentioned in No. </w:t>
      </w:r>
      <w:r w:rsidRPr="005D50A0">
        <w:rPr>
          <w:rStyle w:val="Artref"/>
          <w:b/>
          <w:bCs/>
        </w:rPr>
        <w:t>5.323</w:t>
      </w:r>
      <w:r w:rsidRPr="005D50A0">
        <w:t xml:space="preserve">, the coordination distances (between a HIBS in the mobile service and a potentially affected ARNS station) indicated below should be used. </w:t>
      </w:r>
    </w:p>
    <w:p w14:paraId="3D6D62F3" w14:textId="77777777" w:rsidR="00AA00ED" w:rsidRPr="005D50A0" w:rsidRDefault="00AA00ED" w:rsidP="00AA00ED">
      <w:r w:rsidRPr="005D50A0">
        <w:t>When applying the procedure for seeking agreement under No. </w:t>
      </w:r>
      <w:r w:rsidRPr="005D50A0">
        <w:rPr>
          <w:rStyle w:val="Artref"/>
          <w:b/>
          <w:bCs/>
        </w:rPr>
        <w:t>9.21</w:t>
      </w:r>
      <w:r w:rsidRPr="005D50A0">
        <w:t>, notifying administrations may indicate in the notice sent to BR the list of administrations with which bilateral agreement has already been reached. BR shall take this into account in determining the administrations with which coordination under No. </w:t>
      </w:r>
      <w:r w:rsidRPr="005D50A0">
        <w:rPr>
          <w:rStyle w:val="Artref"/>
          <w:b/>
          <w:bCs/>
        </w:rPr>
        <w:t>9.21</w:t>
      </w:r>
      <w:r w:rsidRPr="005D50A0">
        <w:t xml:space="preserve"> is required. </w:t>
      </w:r>
    </w:p>
    <w:p w14:paraId="2879C7A4" w14:textId="77777777" w:rsidR="00AA00ED" w:rsidRPr="005D50A0" w:rsidRDefault="00AA00ED" w:rsidP="00AA00ED">
      <w:pPr>
        <w:rPr>
          <w:i/>
          <w:iCs/>
          <w:u w:val="single"/>
        </w:rPr>
      </w:pPr>
    </w:p>
    <w:tbl>
      <w:tblPr>
        <w:tblW w:w="0" w:type="auto"/>
        <w:jc w:val="center"/>
        <w:tblLook w:val="04A0" w:firstRow="1" w:lastRow="0" w:firstColumn="1" w:lastColumn="0" w:noHBand="0" w:noVBand="1"/>
      </w:tblPr>
      <w:tblGrid>
        <w:gridCol w:w="3256"/>
        <w:gridCol w:w="2409"/>
        <w:gridCol w:w="3685"/>
      </w:tblGrid>
      <w:tr w:rsidR="00AA00ED" w:rsidRPr="005D50A0" w14:paraId="1274547F" w14:textId="77777777" w:rsidTr="00D30076">
        <w:trPr>
          <w:jc w:val="center"/>
        </w:trPr>
        <w:tc>
          <w:tcPr>
            <w:tcW w:w="3256" w:type="dxa"/>
            <w:tcBorders>
              <w:top w:val="single" w:sz="4" w:space="0" w:color="auto"/>
              <w:left w:val="single" w:sz="4" w:space="0" w:color="auto"/>
              <w:bottom w:val="single" w:sz="4" w:space="0" w:color="auto"/>
              <w:right w:val="single" w:sz="4" w:space="0" w:color="auto"/>
            </w:tcBorders>
            <w:vAlign w:val="center"/>
          </w:tcPr>
          <w:p w14:paraId="62EC9D5E" w14:textId="77777777" w:rsidR="00AA00ED" w:rsidRPr="005D50A0" w:rsidRDefault="00AA00ED" w:rsidP="00D30076">
            <w:pPr>
              <w:pStyle w:val="Tablehead"/>
              <w:rPr>
                <w:rFonts w:ascii="TimesNewRoman" w:hAnsi="TimesNewRoman" w:cs="TimesNewRoman"/>
                <w:lang w:eastAsia="zh-CN"/>
              </w:rPr>
            </w:pPr>
            <w:r w:rsidRPr="005D50A0">
              <w:rPr>
                <w:lang w:eastAsia="zh-CN"/>
              </w:rPr>
              <w:t>ARNS type</w:t>
            </w:r>
          </w:p>
        </w:tc>
        <w:tc>
          <w:tcPr>
            <w:tcW w:w="2409" w:type="dxa"/>
            <w:tcBorders>
              <w:top w:val="single" w:sz="4" w:space="0" w:color="auto"/>
              <w:left w:val="single" w:sz="4" w:space="0" w:color="auto"/>
              <w:bottom w:val="single" w:sz="4" w:space="0" w:color="auto"/>
              <w:right w:val="single" w:sz="4" w:space="0" w:color="auto"/>
            </w:tcBorders>
            <w:vAlign w:val="center"/>
          </w:tcPr>
          <w:p w14:paraId="2A5E013B" w14:textId="77777777" w:rsidR="00AA00ED" w:rsidRPr="005D50A0" w:rsidRDefault="00AA00ED" w:rsidP="00D30076">
            <w:pPr>
              <w:pStyle w:val="Tablehead"/>
              <w:rPr>
                <w:lang w:eastAsia="ja-JP"/>
              </w:rPr>
            </w:pPr>
            <w:r w:rsidRPr="005D50A0">
              <w:rPr>
                <w:lang w:eastAsia="ja-JP"/>
              </w:rPr>
              <w:t>System type code</w:t>
            </w:r>
          </w:p>
        </w:tc>
        <w:tc>
          <w:tcPr>
            <w:tcW w:w="3685" w:type="dxa"/>
            <w:tcBorders>
              <w:top w:val="single" w:sz="4" w:space="0" w:color="auto"/>
              <w:left w:val="single" w:sz="4" w:space="0" w:color="auto"/>
              <w:bottom w:val="single" w:sz="4" w:space="0" w:color="auto"/>
              <w:right w:val="single" w:sz="4" w:space="0" w:color="auto"/>
            </w:tcBorders>
            <w:vAlign w:val="center"/>
          </w:tcPr>
          <w:p w14:paraId="7362055A" w14:textId="77777777" w:rsidR="00AA00ED" w:rsidRPr="005D50A0" w:rsidRDefault="00AA00ED" w:rsidP="00D30076">
            <w:pPr>
              <w:pStyle w:val="Tablehead"/>
              <w:rPr>
                <w:lang w:eastAsia="ja-JP"/>
              </w:rPr>
            </w:pPr>
            <w:r w:rsidRPr="005D50A0">
              <w:rPr>
                <w:lang w:eastAsia="ja-JP"/>
              </w:rPr>
              <w:t>Coordination distance between nadir of HIBS and ARNS station</w:t>
            </w:r>
          </w:p>
        </w:tc>
      </w:tr>
      <w:tr w:rsidR="00AA00ED" w:rsidRPr="005D50A0" w14:paraId="06F5CA26" w14:textId="77777777" w:rsidTr="00D30076">
        <w:trPr>
          <w:jc w:val="center"/>
        </w:trPr>
        <w:tc>
          <w:tcPr>
            <w:tcW w:w="3256" w:type="dxa"/>
            <w:tcBorders>
              <w:top w:val="single" w:sz="4" w:space="0" w:color="auto"/>
              <w:left w:val="single" w:sz="4" w:space="0" w:color="auto"/>
              <w:bottom w:val="single" w:sz="4" w:space="0" w:color="auto"/>
              <w:right w:val="single" w:sz="4" w:space="0" w:color="auto"/>
            </w:tcBorders>
          </w:tcPr>
          <w:p w14:paraId="13DA36EC" w14:textId="77777777" w:rsidR="00AA00ED" w:rsidRPr="005D50A0" w:rsidRDefault="00AA00ED" w:rsidP="00D30076">
            <w:pPr>
              <w:pStyle w:val="Tabletext"/>
              <w:rPr>
                <w:lang w:eastAsia="zh-CN"/>
              </w:rPr>
            </w:pPr>
            <w:r w:rsidRPr="005D50A0">
              <w:rPr>
                <w:lang w:eastAsia="zh-CN"/>
              </w:rPr>
              <w:t>RSBN</w:t>
            </w:r>
          </w:p>
        </w:tc>
        <w:tc>
          <w:tcPr>
            <w:tcW w:w="2409" w:type="dxa"/>
            <w:tcBorders>
              <w:top w:val="single" w:sz="4" w:space="0" w:color="auto"/>
              <w:left w:val="single" w:sz="4" w:space="0" w:color="auto"/>
              <w:bottom w:val="single" w:sz="4" w:space="0" w:color="auto"/>
              <w:right w:val="single" w:sz="4" w:space="0" w:color="auto"/>
            </w:tcBorders>
          </w:tcPr>
          <w:p w14:paraId="3579CAB6" w14:textId="77777777" w:rsidR="00AA00ED" w:rsidRPr="005D50A0" w:rsidRDefault="00AA00ED" w:rsidP="00D30076">
            <w:pPr>
              <w:pStyle w:val="Tabletext"/>
              <w:jc w:val="center"/>
              <w:rPr>
                <w:lang w:eastAsia="ja-JP"/>
              </w:rPr>
            </w:pPr>
            <w:r w:rsidRPr="005D50A0">
              <w:rPr>
                <w:lang w:eastAsia="ja-JP"/>
              </w:rPr>
              <w:t>AA8</w:t>
            </w:r>
          </w:p>
        </w:tc>
        <w:tc>
          <w:tcPr>
            <w:tcW w:w="3685" w:type="dxa"/>
            <w:tcBorders>
              <w:top w:val="single" w:sz="4" w:space="0" w:color="auto"/>
              <w:left w:val="single" w:sz="4" w:space="0" w:color="auto"/>
              <w:bottom w:val="single" w:sz="4" w:space="0" w:color="auto"/>
              <w:right w:val="single" w:sz="4" w:space="0" w:color="auto"/>
            </w:tcBorders>
            <w:vAlign w:val="center"/>
          </w:tcPr>
          <w:p w14:paraId="1C626CD4" w14:textId="77777777" w:rsidR="00AA00ED" w:rsidRPr="005D50A0" w:rsidRDefault="00AA00ED" w:rsidP="00D30076">
            <w:pPr>
              <w:pStyle w:val="Tabletext"/>
              <w:jc w:val="center"/>
              <w:rPr>
                <w:lang w:eastAsia="ja-JP"/>
              </w:rPr>
            </w:pPr>
            <w:r w:rsidRPr="005D50A0">
              <w:rPr>
                <w:lang w:eastAsia="ja-JP"/>
              </w:rPr>
              <w:t>325</w:t>
            </w:r>
            <w:r w:rsidRPr="005D50A0">
              <w:rPr>
                <w:lang w:eastAsia="zh-CN"/>
              </w:rPr>
              <w:t> </w:t>
            </w:r>
            <w:r w:rsidRPr="005D50A0">
              <w:rPr>
                <w:lang w:eastAsia="ja-JP"/>
              </w:rPr>
              <w:t>km</w:t>
            </w:r>
          </w:p>
        </w:tc>
      </w:tr>
      <w:tr w:rsidR="00AA00ED" w:rsidRPr="005D50A0" w14:paraId="44DE7D34" w14:textId="77777777" w:rsidTr="00D30076">
        <w:trPr>
          <w:jc w:val="center"/>
        </w:trPr>
        <w:tc>
          <w:tcPr>
            <w:tcW w:w="3256" w:type="dxa"/>
            <w:tcBorders>
              <w:top w:val="single" w:sz="4" w:space="0" w:color="auto"/>
              <w:left w:val="single" w:sz="4" w:space="0" w:color="auto"/>
              <w:bottom w:val="single" w:sz="4" w:space="0" w:color="auto"/>
              <w:right w:val="single" w:sz="4" w:space="0" w:color="auto"/>
            </w:tcBorders>
          </w:tcPr>
          <w:p w14:paraId="1E58D213" w14:textId="77777777" w:rsidR="00AA00ED" w:rsidRPr="005D50A0" w:rsidRDefault="00AA00ED" w:rsidP="00D30076">
            <w:pPr>
              <w:pStyle w:val="Tabletext"/>
              <w:rPr>
                <w:lang w:eastAsia="zh-CN"/>
              </w:rPr>
            </w:pPr>
            <w:r w:rsidRPr="005D50A0">
              <w:rPr>
                <w:lang w:eastAsia="zh-CN"/>
              </w:rPr>
              <w:t>RLS 2 (Type 2) (airborne receiver)</w:t>
            </w:r>
          </w:p>
        </w:tc>
        <w:tc>
          <w:tcPr>
            <w:tcW w:w="2409" w:type="dxa"/>
            <w:tcBorders>
              <w:top w:val="single" w:sz="4" w:space="0" w:color="auto"/>
              <w:left w:val="single" w:sz="4" w:space="0" w:color="auto"/>
              <w:bottom w:val="single" w:sz="4" w:space="0" w:color="auto"/>
              <w:right w:val="single" w:sz="4" w:space="0" w:color="auto"/>
            </w:tcBorders>
            <w:vAlign w:val="center"/>
          </w:tcPr>
          <w:p w14:paraId="507FD434" w14:textId="77777777" w:rsidR="00AA00ED" w:rsidRPr="005D50A0" w:rsidRDefault="00AA00ED" w:rsidP="00D30076">
            <w:pPr>
              <w:pStyle w:val="Tabletext"/>
              <w:jc w:val="center"/>
              <w:rPr>
                <w:lang w:eastAsia="ja-JP"/>
              </w:rPr>
            </w:pPr>
            <w:r w:rsidRPr="005D50A0">
              <w:rPr>
                <w:lang w:eastAsia="ja-JP"/>
              </w:rPr>
              <w:t>BC</w:t>
            </w:r>
          </w:p>
        </w:tc>
        <w:tc>
          <w:tcPr>
            <w:tcW w:w="3685" w:type="dxa"/>
            <w:tcBorders>
              <w:top w:val="single" w:sz="4" w:space="0" w:color="auto"/>
              <w:left w:val="single" w:sz="4" w:space="0" w:color="auto"/>
              <w:bottom w:val="single" w:sz="4" w:space="0" w:color="auto"/>
              <w:right w:val="single" w:sz="4" w:space="0" w:color="auto"/>
            </w:tcBorders>
            <w:vAlign w:val="center"/>
          </w:tcPr>
          <w:p w14:paraId="52FCBCA9" w14:textId="77777777" w:rsidR="00AA00ED" w:rsidRPr="005D50A0" w:rsidRDefault="00AA00ED" w:rsidP="00D30076">
            <w:pPr>
              <w:pStyle w:val="Tabletext"/>
              <w:jc w:val="center"/>
              <w:rPr>
                <w:lang w:eastAsia="ja-JP"/>
              </w:rPr>
            </w:pPr>
            <w:r w:rsidRPr="005D50A0">
              <w:rPr>
                <w:lang w:eastAsia="ja-JP"/>
              </w:rPr>
              <w:t>100</w:t>
            </w:r>
            <w:r w:rsidRPr="005D50A0">
              <w:rPr>
                <w:lang w:eastAsia="zh-CN"/>
              </w:rPr>
              <w:t> </w:t>
            </w:r>
            <w:r w:rsidRPr="005D50A0">
              <w:rPr>
                <w:lang w:eastAsia="ja-JP"/>
              </w:rPr>
              <w:t>km</w:t>
            </w:r>
          </w:p>
        </w:tc>
      </w:tr>
      <w:tr w:rsidR="00AA00ED" w:rsidRPr="005D50A0" w14:paraId="2189033E" w14:textId="77777777" w:rsidTr="00D30076">
        <w:trPr>
          <w:jc w:val="center"/>
        </w:trPr>
        <w:tc>
          <w:tcPr>
            <w:tcW w:w="3256" w:type="dxa"/>
            <w:tcBorders>
              <w:top w:val="single" w:sz="4" w:space="0" w:color="auto"/>
              <w:left w:val="single" w:sz="4" w:space="0" w:color="auto"/>
              <w:bottom w:val="single" w:sz="4" w:space="0" w:color="auto"/>
              <w:right w:val="single" w:sz="4" w:space="0" w:color="auto"/>
            </w:tcBorders>
          </w:tcPr>
          <w:p w14:paraId="26761D9E" w14:textId="77777777" w:rsidR="00AA00ED" w:rsidRPr="005D50A0" w:rsidRDefault="00AA00ED" w:rsidP="00D30076">
            <w:pPr>
              <w:pStyle w:val="Tabletext"/>
              <w:rPr>
                <w:lang w:eastAsia="zh-CN"/>
              </w:rPr>
            </w:pPr>
            <w:r w:rsidRPr="005D50A0">
              <w:rPr>
                <w:lang w:eastAsia="zh-CN"/>
              </w:rPr>
              <w:t>RLS 2 (Type 2) (ground receiver)</w:t>
            </w:r>
          </w:p>
        </w:tc>
        <w:tc>
          <w:tcPr>
            <w:tcW w:w="2409" w:type="dxa"/>
            <w:tcBorders>
              <w:top w:val="single" w:sz="4" w:space="0" w:color="auto"/>
              <w:left w:val="single" w:sz="4" w:space="0" w:color="auto"/>
              <w:bottom w:val="single" w:sz="4" w:space="0" w:color="auto"/>
              <w:right w:val="single" w:sz="4" w:space="0" w:color="auto"/>
            </w:tcBorders>
          </w:tcPr>
          <w:p w14:paraId="1C5AF531" w14:textId="77777777" w:rsidR="00AA00ED" w:rsidRPr="005D50A0" w:rsidRDefault="00AA00ED" w:rsidP="00D30076">
            <w:pPr>
              <w:pStyle w:val="Tabletext"/>
              <w:jc w:val="center"/>
              <w:rPr>
                <w:bCs/>
                <w:lang w:eastAsia="ja-JP"/>
              </w:rPr>
            </w:pPr>
            <w:r w:rsidRPr="005D50A0">
              <w:rPr>
                <w:bCs/>
                <w:lang w:eastAsia="ja-JP"/>
              </w:rPr>
              <w:t>AA2</w:t>
            </w:r>
          </w:p>
        </w:tc>
        <w:tc>
          <w:tcPr>
            <w:tcW w:w="3685" w:type="dxa"/>
            <w:tcBorders>
              <w:top w:val="single" w:sz="4" w:space="0" w:color="auto"/>
              <w:left w:val="single" w:sz="4" w:space="0" w:color="auto"/>
              <w:bottom w:val="single" w:sz="4" w:space="0" w:color="auto"/>
              <w:right w:val="single" w:sz="4" w:space="0" w:color="auto"/>
            </w:tcBorders>
            <w:vAlign w:val="center"/>
          </w:tcPr>
          <w:p w14:paraId="687D1484" w14:textId="77777777" w:rsidR="00AA00ED" w:rsidRPr="005D50A0" w:rsidRDefault="00AA00ED" w:rsidP="00D30076">
            <w:pPr>
              <w:pStyle w:val="Tabletext"/>
              <w:jc w:val="center"/>
              <w:rPr>
                <w:bCs/>
                <w:lang w:eastAsia="ja-JP"/>
              </w:rPr>
            </w:pPr>
            <w:r w:rsidRPr="005D50A0">
              <w:rPr>
                <w:bCs/>
                <w:lang w:eastAsia="ja-JP"/>
              </w:rPr>
              <w:t>584</w:t>
            </w:r>
            <w:r w:rsidRPr="005D50A0">
              <w:rPr>
                <w:lang w:eastAsia="zh-CN"/>
              </w:rPr>
              <w:t> </w:t>
            </w:r>
            <w:r w:rsidRPr="005D50A0">
              <w:rPr>
                <w:bCs/>
                <w:lang w:eastAsia="ja-JP"/>
              </w:rPr>
              <w:t>km</w:t>
            </w:r>
          </w:p>
        </w:tc>
      </w:tr>
      <w:tr w:rsidR="00AA00ED" w:rsidRPr="005D50A0" w14:paraId="69573684" w14:textId="77777777" w:rsidTr="00D30076">
        <w:trPr>
          <w:jc w:val="center"/>
        </w:trPr>
        <w:tc>
          <w:tcPr>
            <w:tcW w:w="3256" w:type="dxa"/>
            <w:tcBorders>
              <w:top w:val="single" w:sz="4" w:space="0" w:color="auto"/>
              <w:left w:val="single" w:sz="4" w:space="0" w:color="auto"/>
              <w:bottom w:val="single" w:sz="4" w:space="0" w:color="auto"/>
              <w:right w:val="single" w:sz="4" w:space="0" w:color="auto"/>
            </w:tcBorders>
          </w:tcPr>
          <w:p w14:paraId="204E1B98" w14:textId="77777777" w:rsidR="00AA00ED" w:rsidRPr="005D50A0" w:rsidRDefault="00AA00ED" w:rsidP="00D30076">
            <w:pPr>
              <w:pStyle w:val="Tabletext"/>
              <w:rPr>
                <w:lang w:eastAsia="zh-CN"/>
              </w:rPr>
            </w:pPr>
            <w:r w:rsidRPr="005D50A0">
              <w:rPr>
                <w:lang w:eastAsia="zh-CN"/>
              </w:rPr>
              <w:t>RLS 1 (Type 1 and 2)</w:t>
            </w:r>
          </w:p>
        </w:tc>
        <w:tc>
          <w:tcPr>
            <w:tcW w:w="2409" w:type="dxa"/>
            <w:tcBorders>
              <w:top w:val="single" w:sz="4" w:space="0" w:color="auto"/>
              <w:left w:val="single" w:sz="4" w:space="0" w:color="auto"/>
              <w:bottom w:val="single" w:sz="4" w:space="0" w:color="auto"/>
              <w:right w:val="single" w:sz="4" w:space="0" w:color="auto"/>
            </w:tcBorders>
          </w:tcPr>
          <w:p w14:paraId="6F85674A" w14:textId="77777777" w:rsidR="00AA00ED" w:rsidRPr="005D50A0" w:rsidRDefault="00AA00ED" w:rsidP="00D30076">
            <w:pPr>
              <w:pStyle w:val="Tabletext"/>
              <w:jc w:val="center"/>
              <w:rPr>
                <w:lang w:eastAsia="ja-JP"/>
              </w:rPr>
            </w:pPr>
            <w:r w:rsidRPr="005D50A0">
              <w:rPr>
                <w:lang w:eastAsia="ja-JP"/>
              </w:rPr>
              <w:t>AB</w:t>
            </w:r>
          </w:p>
        </w:tc>
        <w:tc>
          <w:tcPr>
            <w:tcW w:w="3685" w:type="dxa"/>
            <w:tcBorders>
              <w:top w:val="single" w:sz="4" w:space="0" w:color="auto"/>
              <w:left w:val="single" w:sz="4" w:space="0" w:color="auto"/>
              <w:bottom w:val="single" w:sz="4" w:space="0" w:color="auto"/>
              <w:right w:val="single" w:sz="4" w:space="0" w:color="auto"/>
            </w:tcBorders>
            <w:vAlign w:val="center"/>
          </w:tcPr>
          <w:p w14:paraId="6BD87040" w14:textId="77777777" w:rsidR="00AA00ED" w:rsidRPr="005D50A0" w:rsidRDefault="00AA00ED" w:rsidP="00D30076">
            <w:pPr>
              <w:pStyle w:val="Tabletext"/>
              <w:jc w:val="center"/>
              <w:rPr>
                <w:lang w:eastAsia="ja-JP"/>
              </w:rPr>
            </w:pPr>
            <w:r w:rsidRPr="005D50A0">
              <w:rPr>
                <w:lang w:eastAsia="ja-JP"/>
              </w:rPr>
              <w:t>597</w:t>
            </w:r>
            <w:r w:rsidRPr="005D50A0">
              <w:rPr>
                <w:lang w:eastAsia="zh-CN"/>
              </w:rPr>
              <w:t> </w:t>
            </w:r>
            <w:r w:rsidRPr="005D50A0">
              <w:rPr>
                <w:lang w:eastAsia="ja-JP"/>
              </w:rPr>
              <w:t>km</w:t>
            </w:r>
          </w:p>
        </w:tc>
      </w:tr>
    </w:tbl>
    <w:p w14:paraId="6F433E66" w14:textId="3D63888F" w:rsidR="00FA4856" w:rsidRDefault="00FA4856">
      <w:pPr>
        <w:pStyle w:val="Reasons"/>
      </w:pPr>
    </w:p>
    <w:p w14:paraId="01BDCFDC" w14:textId="72A0A668" w:rsidR="00FA4856" w:rsidRDefault="00F614A8">
      <w:pPr>
        <w:pStyle w:val="Proposal"/>
      </w:pPr>
      <w:r>
        <w:lastRenderedPageBreak/>
        <w:t>MOD</w:t>
      </w:r>
      <w:r>
        <w:tab/>
        <w:t>EUR/</w:t>
      </w:r>
      <w:r w:rsidR="0000484E">
        <w:t>XXXX</w:t>
      </w:r>
      <w:r>
        <w:t>A4/13</w:t>
      </w:r>
    </w:p>
    <w:p w14:paraId="69DBE7B0" w14:textId="4C4B21EE" w:rsidR="0087044E" w:rsidRPr="006905BC" w:rsidRDefault="00F614A8" w:rsidP="0087044E">
      <w:pPr>
        <w:pStyle w:val="ResNo"/>
      </w:pPr>
      <w:bookmarkStart w:id="359" w:name="_Toc39649433"/>
      <w:r w:rsidRPr="006905BC">
        <w:t xml:space="preserve">RESOLUTION </w:t>
      </w:r>
      <w:r w:rsidRPr="006905BC">
        <w:rPr>
          <w:rStyle w:val="href"/>
        </w:rPr>
        <w:t>221</w:t>
      </w:r>
      <w:r w:rsidRPr="006905BC">
        <w:t xml:space="preserve"> (Rev.WRC</w:t>
      </w:r>
      <w:r w:rsidRPr="006905BC">
        <w:noBreakHyphen/>
      </w:r>
      <w:del w:id="360" w:author="CEPT" w:date="2023-05-01T11:25:00Z">
        <w:r w:rsidRPr="006905BC" w:rsidDel="00D32126">
          <w:delText>07</w:delText>
        </w:r>
      </w:del>
      <w:ins w:id="361" w:author="CEPT" w:date="2023-05-01T11:25:00Z">
        <w:r w:rsidR="00D32126">
          <w:t>23</w:t>
        </w:r>
      </w:ins>
      <w:r w:rsidRPr="006905BC">
        <w:t>)</w:t>
      </w:r>
      <w:bookmarkEnd w:id="359"/>
    </w:p>
    <w:p w14:paraId="345430B2" w14:textId="771DEB80" w:rsidR="0087044E" w:rsidRPr="006905BC" w:rsidRDefault="00F614A8" w:rsidP="0087044E">
      <w:pPr>
        <w:pStyle w:val="Restitle"/>
      </w:pPr>
      <w:bookmarkStart w:id="362" w:name="_Toc327364396"/>
      <w:bookmarkStart w:id="363" w:name="_Toc450048675"/>
      <w:bookmarkStart w:id="364" w:name="_Toc39649434"/>
      <w:r w:rsidRPr="006905BC">
        <w:t>Use of high</w:t>
      </w:r>
      <w:del w:id="365" w:author="CEPT" w:date="2023-05-01T11:25:00Z">
        <w:r w:rsidRPr="006905BC" w:rsidDel="00D32126">
          <w:delText xml:space="preserve"> </w:delText>
        </w:r>
      </w:del>
      <w:ins w:id="366" w:author="CEPT" w:date="2023-05-01T11:25:00Z">
        <w:r w:rsidR="00D32126">
          <w:t>-</w:t>
        </w:r>
      </w:ins>
      <w:r w:rsidRPr="006905BC">
        <w:t xml:space="preserve">altitude platform stations </w:t>
      </w:r>
      <w:ins w:id="367" w:author="CEPT" w:date="2023-05-01T11:25:00Z">
        <w:r w:rsidR="00D32126">
          <w:t xml:space="preserve">as International Mobile Telecommunications base stations (HIBS) </w:t>
        </w:r>
      </w:ins>
      <w:del w:id="368" w:author="CEPT" w:date="2023-05-01T11:25:00Z">
        <w:r w:rsidRPr="006905BC" w:rsidDel="00D32126">
          <w:delText xml:space="preserve">providing IMT </w:delText>
        </w:r>
      </w:del>
      <w:r w:rsidRPr="006905BC">
        <w:t xml:space="preserve">in the </w:t>
      </w:r>
      <w:ins w:id="369" w:author="CEPT" w:date="2023-05-01T11:25:00Z">
        <w:r w:rsidR="00D32126">
          <w:t xml:space="preserve">frequency </w:t>
        </w:r>
      </w:ins>
      <w:r w:rsidRPr="006905BC">
        <w:t>bands 1 </w:t>
      </w:r>
      <w:del w:id="370" w:author="CEPT" w:date="2023-05-01T11:25:00Z">
        <w:r w:rsidRPr="006905BC" w:rsidDel="00D32126">
          <w:delText>885</w:delText>
        </w:r>
      </w:del>
      <w:ins w:id="371" w:author="CEPT" w:date="2023-05-01T11:25:00Z">
        <w:r w:rsidR="00D32126">
          <w:t>710</w:t>
        </w:r>
      </w:ins>
      <w:r>
        <w:noBreakHyphen/>
      </w:r>
      <w:r w:rsidRPr="006905BC">
        <w:t>1 980 MHz, 2 010-2 025 MHz and 2 110-2 170 MHz</w:t>
      </w:r>
      <w:del w:id="372" w:author="CEPT" w:date="2023-05-01T11:26:00Z">
        <w:r w:rsidRPr="006905BC" w:rsidDel="00D32126">
          <w:delText xml:space="preserve"> in Regions 1 and 3 </w:delText>
        </w:r>
        <w:r w:rsidDel="00D32126">
          <w:br/>
        </w:r>
        <w:r w:rsidRPr="006905BC" w:rsidDel="00D32126">
          <w:delText>and 1 885-1 980 MHz and 2 110-2 160 MHz in Region 2</w:delText>
        </w:r>
      </w:del>
      <w:bookmarkEnd w:id="362"/>
      <w:bookmarkEnd w:id="363"/>
      <w:bookmarkEnd w:id="364"/>
    </w:p>
    <w:p w14:paraId="1CDCDA68" w14:textId="3FAAE920" w:rsidR="0087044E" w:rsidRPr="006905BC" w:rsidRDefault="00F614A8" w:rsidP="0087044E">
      <w:pPr>
        <w:pStyle w:val="Normalaftertitle"/>
      </w:pPr>
      <w:r w:rsidRPr="006905BC">
        <w:t>The World Radiocommunication Conference (</w:t>
      </w:r>
      <w:del w:id="373" w:author="CEPT" w:date="2023-05-01T11:26:00Z">
        <w:r w:rsidRPr="006905BC" w:rsidDel="00D32126">
          <w:delText>Geneva</w:delText>
        </w:r>
      </w:del>
      <w:ins w:id="374" w:author="CEPT" w:date="2023-05-01T11:26:00Z">
        <w:r w:rsidR="00D32126">
          <w:t>Dubai</w:t>
        </w:r>
      </w:ins>
      <w:r w:rsidRPr="006905BC">
        <w:t>, 20</w:t>
      </w:r>
      <w:del w:id="375" w:author="CEPT" w:date="2023-05-01T11:26:00Z">
        <w:r w:rsidRPr="006905BC" w:rsidDel="00D32126">
          <w:delText>07</w:delText>
        </w:r>
      </w:del>
      <w:ins w:id="376" w:author="CEPT" w:date="2023-05-01T11:26:00Z">
        <w:r w:rsidR="00D32126">
          <w:t>23</w:t>
        </w:r>
      </w:ins>
      <w:r w:rsidRPr="006905BC">
        <w:t>),</w:t>
      </w:r>
    </w:p>
    <w:p w14:paraId="5FB39508" w14:textId="77777777" w:rsidR="0087044E" w:rsidRPr="006905BC" w:rsidRDefault="00F614A8" w:rsidP="0087044E">
      <w:pPr>
        <w:pStyle w:val="Call"/>
      </w:pPr>
      <w:r w:rsidRPr="006905BC">
        <w:t>considering</w:t>
      </w:r>
    </w:p>
    <w:p w14:paraId="01BD8E78" w14:textId="77777777" w:rsidR="00D32126" w:rsidRPr="005D50A0" w:rsidRDefault="00D32126" w:rsidP="00D32126">
      <w:pPr>
        <w:rPr>
          <w:ins w:id="377" w:author="CEPT" w:date="2023-05-01T11:26:00Z"/>
        </w:rPr>
      </w:pPr>
      <w:ins w:id="378" w:author="CEPT" w:date="2023-05-01T11:26:00Z">
        <w:r w:rsidRPr="005D50A0">
          <w:rPr>
            <w:i/>
            <w:iCs/>
          </w:rPr>
          <w:t>a)</w:t>
        </w:r>
        <w:r w:rsidRPr="005D50A0">
          <w:tab/>
          <w:t>that there is growing demand for access to mobile broadband, requiring more flexibility in the approaches to expand the capacity and coverage provided by International Mobile Telecommunications (IMT) systems;</w:t>
        </w:r>
      </w:ins>
    </w:p>
    <w:p w14:paraId="600F34F5" w14:textId="77777777" w:rsidR="00D32126" w:rsidRPr="005D50A0" w:rsidRDefault="00D32126" w:rsidP="00D32126">
      <w:pPr>
        <w:rPr>
          <w:ins w:id="379" w:author="CEPT" w:date="2023-05-01T11:26:00Z"/>
        </w:rPr>
      </w:pPr>
      <w:ins w:id="380" w:author="CEPT" w:date="2023-05-01T11:26:00Z">
        <w:r w:rsidRPr="005D50A0">
          <w:rPr>
            <w:i/>
            <w:iCs/>
          </w:rPr>
          <w:t>b)</w:t>
        </w:r>
        <w:r w:rsidRPr="005D50A0">
          <w:tab/>
          <w:t>that high-altitude platform stations as IMT base stations (HIBS) would be used as part of terrestrial IMT networks, and may use the same frequency bands as ground-based IMT base stations in order to provide mobile-broadband connectivity to underserved communities, and in rural and remote areas;</w:t>
        </w:r>
      </w:ins>
    </w:p>
    <w:p w14:paraId="0769382A" w14:textId="65E1EBF2" w:rsidR="0087044E" w:rsidRPr="006905BC" w:rsidDel="00D32126" w:rsidRDefault="00F614A8" w:rsidP="0087044E">
      <w:pPr>
        <w:rPr>
          <w:del w:id="381" w:author="CEPT" w:date="2023-05-01T11:26:00Z"/>
        </w:rPr>
      </w:pPr>
      <w:del w:id="382" w:author="CEPT" w:date="2023-05-01T11:26:00Z">
        <w:r w:rsidRPr="006905BC" w:rsidDel="00D32126">
          <w:rPr>
            <w:i/>
            <w:iCs/>
          </w:rPr>
          <w:delText>a)</w:delText>
        </w:r>
        <w:r w:rsidRPr="006905BC" w:rsidDel="00D32126">
          <w:tab/>
          <w:delText>that the bands 1 885-2 025 MHz and 2 110-2 200 MHz are identified in No. </w:delText>
        </w:r>
        <w:r w:rsidRPr="006905BC" w:rsidDel="00D32126">
          <w:rPr>
            <w:rStyle w:val="Artref"/>
            <w:b/>
            <w:color w:val="000000"/>
          </w:rPr>
          <w:delText>5.388</w:delText>
        </w:r>
        <w:r w:rsidRPr="006905BC" w:rsidDel="00D32126">
          <w:rPr>
            <w:b/>
            <w:bCs/>
          </w:rPr>
          <w:delText xml:space="preserve"> </w:delText>
        </w:r>
        <w:r w:rsidRPr="006905BC" w:rsidDel="00D32126">
          <w:delText>as intended for use on a worldwide basis for IMT, including the bands 1 980-2 010 MHz and 2 170</w:delText>
        </w:r>
        <w:r w:rsidDel="00D32126">
          <w:noBreakHyphen/>
        </w:r>
        <w:r w:rsidRPr="006905BC" w:rsidDel="00D32126">
          <w:delText>2 200</w:delText>
        </w:r>
        <w:r w:rsidRPr="006905BC" w:rsidDel="00D32126">
          <w:rPr>
            <w:snapToGrid w:val="0"/>
          </w:rPr>
          <w:delText xml:space="preserve"> MHz </w:delText>
        </w:r>
        <w:r w:rsidRPr="006905BC" w:rsidDel="00D32126">
          <w:delText>for the terrestrial and satellite components of IMT;</w:delText>
        </w:r>
      </w:del>
    </w:p>
    <w:p w14:paraId="6A9C5814" w14:textId="644D3A2C" w:rsidR="0087044E" w:rsidRPr="006905BC" w:rsidDel="00D32126" w:rsidRDefault="00F614A8" w:rsidP="0087044E">
      <w:pPr>
        <w:rPr>
          <w:del w:id="383" w:author="CEPT" w:date="2023-05-01T11:26:00Z"/>
        </w:rPr>
      </w:pPr>
      <w:del w:id="384" w:author="CEPT" w:date="2023-05-01T11:26:00Z">
        <w:r w:rsidRPr="006905BC" w:rsidDel="00D32126">
          <w:rPr>
            <w:i/>
            <w:iCs/>
            <w:color w:val="000000"/>
          </w:rPr>
          <w:delText>b)</w:delText>
        </w:r>
        <w:r w:rsidRPr="006905BC" w:rsidDel="00D32126">
          <w:tab/>
          <w:delText>that a high altitude platform station (HAPS) is defined in No. </w:delText>
        </w:r>
        <w:r w:rsidRPr="006905BC" w:rsidDel="00D32126">
          <w:rPr>
            <w:rStyle w:val="Artref"/>
            <w:b/>
            <w:color w:val="000000"/>
          </w:rPr>
          <w:delText>1.66A</w:delText>
        </w:r>
        <w:r w:rsidRPr="006905BC" w:rsidDel="00D32126">
          <w:delText xml:space="preserve"> as “a station located on an object at an altitude of 20 to 50 km and at a specified, nominal, fixed point relative to the Earth”;</w:delText>
        </w:r>
      </w:del>
    </w:p>
    <w:p w14:paraId="0AEBF9A5" w14:textId="7AD6027A" w:rsidR="0087044E" w:rsidRPr="006905BC" w:rsidRDefault="00F614A8" w:rsidP="0087044E">
      <w:r w:rsidRPr="006905BC">
        <w:rPr>
          <w:i/>
          <w:iCs/>
          <w:color w:val="000000"/>
        </w:rPr>
        <w:t>c)</w:t>
      </w:r>
      <w:r w:rsidRPr="006905BC">
        <w:rPr>
          <w:i/>
          <w:iCs/>
          <w:color w:val="000000"/>
        </w:rPr>
        <w:tab/>
      </w:r>
      <w:r w:rsidRPr="006905BC">
        <w:t xml:space="preserve">that </w:t>
      </w:r>
      <w:del w:id="385" w:author="CEPT" w:date="2023-05-01T11:26:00Z">
        <w:r w:rsidRPr="006905BC" w:rsidDel="00D32126">
          <w:delText>HAPS may</w:delText>
        </w:r>
      </w:del>
      <w:ins w:id="386" w:author="CEPT" w:date="2023-05-01T11:26:00Z">
        <w:r w:rsidR="00D32126">
          <w:t>HIBS would</w:t>
        </w:r>
      </w:ins>
      <w:r w:rsidRPr="006905BC">
        <w:t xml:space="preserve"> offer a new means of providing IMT services with minimal network infrastructure as they are capable of providing service to a large footprint together with a dense coverage;</w:t>
      </w:r>
    </w:p>
    <w:p w14:paraId="19D4E485" w14:textId="53E0BFA3" w:rsidR="0087044E" w:rsidRPr="006905BC" w:rsidRDefault="00F614A8" w:rsidP="0087044E">
      <w:r w:rsidRPr="006905BC">
        <w:rPr>
          <w:i/>
          <w:iCs/>
          <w:color w:val="000000"/>
        </w:rPr>
        <w:t>d)</w:t>
      </w:r>
      <w:r w:rsidRPr="006905BC">
        <w:rPr>
          <w:i/>
          <w:iCs/>
          <w:color w:val="000000"/>
        </w:rPr>
        <w:tab/>
      </w:r>
      <w:r w:rsidRPr="006905BC">
        <w:t xml:space="preserve">that the use of </w:t>
      </w:r>
      <w:del w:id="387" w:author="CEPT" w:date="2023-05-01T11:27:00Z">
        <w:r w:rsidRPr="006905BC" w:rsidDel="00D32126">
          <w:delText>HAPS as base stations within the terrestrial component of IMT</w:delText>
        </w:r>
      </w:del>
      <w:ins w:id="388" w:author="CEPT" w:date="2023-05-01T11:27:00Z">
        <w:r w:rsidR="00D32126">
          <w:t>HIBS</w:t>
        </w:r>
      </w:ins>
      <w:r w:rsidRPr="006905BC">
        <w:t xml:space="preserve"> is optional for administrations, and that such use should not have any priority over other terrestrial IMT use;</w:t>
      </w:r>
    </w:p>
    <w:p w14:paraId="2CAC0662" w14:textId="77777777" w:rsidR="00D32126" w:rsidRPr="005D50A0" w:rsidRDefault="00D32126" w:rsidP="00D32126">
      <w:pPr>
        <w:rPr>
          <w:ins w:id="389" w:author="CEPT" w:date="2023-05-01T11:27:00Z"/>
        </w:rPr>
      </w:pPr>
      <w:ins w:id="390" w:author="CEPT" w:date="2023-05-01T11:27:00Z">
        <w:r w:rsidRPr="005D50A0">
          <w:rPr>
            <w:i/>
            <w:iCs/>
          </w:rPr>
          <w:t>e)</w:t>
        </w:r>
        <w:r w:rsidRPr="005D50A0">
          <w:tab/>
          <w:t>that the user equipment to be served, whether by HIBS or ground-based IMT base stations, is the same, and currently supports a variety of the frequency bands identified for IMT;</w:t>
        </w:r>
      </w:ins>
    </w:p>
    <w:p w14:paraId="5E7DA109" w14:textId="77777777" w:rsidR="00D32126" w:rsidRPr="005D50A0" w:rsidRDefault="00D32126" w:rsidP="00D32126">
      <w:pPr>
        <w:rPr>
          <w:ins w:id="391" w:author="CEPT" w:date="2023-05-01T11:27:00Z"/>
        </w:rPr>
      </w:pPr>
      <w:ins w:id="392" w:author="CEPT" w:date="2023-05-01T11:27:00Z">
        <w:r w:rsidRPr="005D50A0">
          <w:rPr>
            <w:i/>
            <w:iCs/>
          </w:rPr>
          <w:t>f)</w:t>
        </w:r>
        <w:r w:rsidRPr="005D50A0">
          <w:tab/>
          <w:t>that, under certain deployment scenarios, HIBS could operate at an altitude down to 18 km;</w:t>
        </w:r>
      </w:ins>
    </w:p>
    <w:p w14:paraId="1497C265" w14:textId="77777777" w:rsidR="00D32126" w:rsidRPr="005D50A0" w:rsidRDefault="00D32126" w:rsidP="00D32126">
      <w:pPr>
        <w:rPr>
          <w:ins w:id="393" w:author="CEPT" w:date="2023-05-01T11:27:00Z"/>
          <w:color w:val="000000"/>
          <w:lang w:eastAsia="ja-JP"/>
        </w:rPr>
      </w:pPr>
      <w:ins w:id="394" w:author="CEPT" w:date="2023-05-01T11:27:00Z">
        <w:r w:rsidRPr="005D50A0">
          <w:rPr>
            <w:i/>
            <w:iCs/>
            <w:color w:val="000000"/>
            <w:lang w:eastAsia="ja-JP"/>
          </w:rPr>
          <w:t>g)</w:t>
        </w:r>
        <w:r w:rsidRPr="005D50A0">
          <w:rPr>
            <w:i/>
            <w:iCs/>
            <w:color w:val="000000"/>
            <w:lang w:eastAsia="ja-JP"/>
          </w:rPr>
          <w:tab/>
        </w:r>
        <w:r w:rsidRPr="005D50A0">
          <w:rPr>
            <w:color w:val="000000"/>
            <w:lang w:eastAsia="ja-JP"/>
          </w:rPr>
          <w:t>that some sensitivity studies have shown that the difference of interference from HIBS at altitudes between 18 km and 20 km would be negligible;</w:t>
        </w:r>
      </w:ins>
    </w:p>
    <w:p w14:paraId="174F70ED" w14:textId="0C82921D" w:rsidR="0087044E" w:rsidRPr="006905BC" w:rsidDel="00D32126" w:rsidRDefault="00F614A8" w:rsidP="0087044E">
      <w:pPr>
        <w:rPr>
          <w:del w:id="395" w:author="CEPT" w:date="2023-05-01T11:27:00Z"/>
        </w:rPr>
      </w:pPr>
      <w:del w:id="396" w:author="CEPT" w:date="2023-05-01T11:27:00Z">
        <w:r w:rsidRPr="006905BC" w:rsidDel="00D32126">
          <w:rPr>
            <w:i/>
            <w:iCs/>
          </w:rPr>
          <w:delText>e)</w:delText>
        </w:r>
        <w:r w:rsidRPr="006905BC" w:rsidDel="00D32126">
          <w:rPr>
            <w:i/>
            <w:iCs/>
          </w:rPr>
          <w:tab/>
        </w:r>
        <w:r w:rsidRPr="006905BC" w:rsidDel="00D32126">
          <w:delText>that, in accordance with No. </w:delText>
        </w:r>
        <w:r w:rsidRPr="006905BC" w:rsidDel="00D32126">
          <w:rPr>
            <w:rStyle w:val="Artref"/>
            <w:b/>
            <w:color w:val="000000"/>
          </w:rPr>
          <w:delText>5.388</w:delText>
        </w:r>
        <w:r w:rsidRPr="006905BC" w:rsidDel="00D32126">
          <w:delText xml:space="preserve"> and Resolution </w:delText>
        </w:r>
        <w:r w:rsidRPr="006905BC" w:rsidDel="00D32126">
          <w:rPr>
            <w:b/>
          </w:rPr>
          <w:delText>212</w:delText>
        </w:r>
        <w:r w:rsidRPr="006905BC" w:rsidDel="00D32126">
          <w:rPr>
            <w:b/>
            <w:bCs/>
          </w:rPr>
          <w:delText xml:space="preserve"> (Rev.WRC</w:delText>
        </w:r>
        <w:r w:rsidRPr="006905BC" w:rsidDel="00D32126">
          <w:rPr>
            <w:b/>
            <w:bCs/>
          </w:rPr>
          <w:noBreakHyphen/>
          <w:delText>07)</w:delText>
        </w:r>
        <w:r w:rsidRPr="006905BC" w:rsidDel="00D32126">
          <w:rPr>
            <w:rStyle w:val="FootnoteReference"/>
          </w:rPr>
          <w:footnoteReference w:customMarkFollows="1" w:id="2"/>
          <w:delText>*</w:delText>
        </w:r>
        <w:r w:rsidRPr="006905BC" w:rsidDel="00D32126">
          <w:delText>, administrations may use the bands identified for IMT, including the bands referred to in this Resolution, for stations of other primary services to which they are allocated;</w:delText>
        </w:r>
      </w:del>
    </w:p>
    <w:p w14:paraId="5DABE6D3" w14:textId="164E3728" w:rsidR="0087044E" w:rsidRPr="006905BC" w:rsidDel="00D32126" w:rsidRDefault="00F614A8" w:rsidP="0087044E">
      <w:pPr>
        <w:rPr>
          <w:del w:id="399" w:author="CEPT" w:date="2023-05-01T11:27:00Z"/>
        </w:rPr>
      </w:pPr>
      <w:del w:id="400" w:author="CEPT" w:date="2023-05-01T11:27:00Z">
        <w:r w:rsidRPr="006905BC" w:rsidDel="00D32126">
          <w:rPr>
            <w:i/>
            <w:iCs/>
          </w:rPr>
          <w:delText>f)</w:delText>
        </w:r>
        <w:r w:rsidRPr="006905BC" w:rsidDel="00D32126">
          <w:rPr>
            <w:i/>
            <w:iCs/>
          </w:rPr>
          <w:tab/>
        </w:r>
        <w:r w:rsidRPr="006905BC" w:rsidDel="00D32126">
          <w:delText>that these bands are allocated to the fixed and mobile services on a co-primary basis;</w:delText>
        </w:r>
      </w:del>
    </w:p>
    <w:p w14:paraId="26C3055F" w14:textId="33E5CE75" w:rsidR="0087044E" w:rsidRPr="006905BC" w:rsidDel="00D32126" w:rsidRDefault="00F614A8" w:rsidP="0087044E">
      <w:pPr>
        <w:rPr>
          <w:del w:id="401" w:author="CEPT" w:date="2023-05-01T11:27:00Z"/>
        </w:rPr>
      </w:pPr>
      <w:del w:id="402" w:author="CEPT" w:date="2023-05-01T11:27:00Z">
        <w:r w:rsidRPr="006905BC" w:rsidDel="00D32126">
          <w:rPr>
            <w:i/>
            <w:iCs/>
            <w:color w:val="000000"/>
          </w:rPr>
          <w:lastRenderedPageBreak/>
          <w:delText>g)</w:delText>
        </w:r>
        <w:r w:rsidRPr="006905BC" w:rsidDel="00D32126">
          <w:tab/>
          <w:delText>that, in accordance with No. </w:delText>
        </w:r>
        <w:r w:rsidRPr="006905BC" w:rsidDel="00D32126">
          <w:rPr>
            <w:rStyle w:val="Artref"/>
            <w:b/>
            <w:color w:val="000000"/>
          </w:rPr>
          <w:delText>5.388A</w:delText>
        </w:r>
        <w:r w:rsidRPr="006905BC" w:rsidDel="00D32126">
          <w:delText>, HAPS may be used as base stations within the terrestrial component of IMT in the bands 1 885-1 980 MHz, 2 010-2 025 MHz and 2 110</w:delText>
        </w:r>
        <w:r w:rsidDel="00D32126">
          <w:noBreakHyphen/>
        </w:r>
        <w:r w:rsidRPr="006905BC" w:rsidDel="00D32126">
          <w:delText>2 170 MHz in Regions 1 and 3 and 1 885-1 980 MHz and 2 110-2 160 MHz in Region 2. Their use by IMT applications using HAPS as base stations does not preclude the use of these bands by any station in the services to which they are allocated and does not establish priority in the Radio Regulations;</w:delText>
        </w:r>
      </w:del>
    </w:p>
    <w:p w14:paraId="22B1C363" w14:textId="4E1A2D8A" w:rsidR="0087044E" w:rsidRPr="006905BC" w:rsidDel="00D32126" w:rsidRDefault="00F614A8" w:rsidP="0087044E">
      <w:pPr>
        <w:rPr>
          <w:del w:id="403" w:author="CEPT" w:date="2023-05-01T11:27:00Z"/>
        </w:rPr>
      </w:pPr>
      <w:del w:id="404" w:author="CEPT" w:date="2023-05-01T11:27:00Z">
        <w:r w:rsidRPr="006905BC" w:rsidDel="00D32126">
          <w:rPr>
            <w:i/>
            <w:iCs/>
            <w:color w:val="000000"/>
          </w:rPr>
          <w:delText>h)</w:delText>
        </w:r>
        <w:r w:rsidRPr="006905BC" w:rsidDel="00D32126">
          <w:rPr>
            <w:i/>
            <w:iCs/>
            <w:color w:val="000000"/>
          </w:rPr>
          <w:tab/>
        </w:r>
        <w:r w:rsidRPr="006905BC" w:rsidDel="00D32126">
          <w:delText>that ITU</w:delText>
        </w:r>
        <w:r w:rsidRPr="006905BC" w:rsidDel="00D32126">
          <w:noBreakHyphen/>
          <w:delText>R has studied sharing and coordination between HAPS and other stations within IMT, has considered compatibility of HAPS within IMT with some services having allocations in the adjacent bands, and has approved Recommendation ITU</w:delText>
        </w:r>
        <w:r w:rsidRPr="006905BC" w:rsidDel="00D32126">
          <w:noBreakHyphen/>
          <w:delText>R M.1456;</w:delText>
        </w:r>
      </w:del>
    </w:p>
    <w:p w14:paraId="18A17772" w14:textId="33508819" w:rsidR="0087044E" w:rsidRPr="006905BC" w:rsidDel="00D32126" w:rsidRDefault="00F614A8" w:rsidP="0087044E">
      <w:pPr>
        <w:rPr>
          <w:del w:id="405" w:author="CEPT" w:date="2023-05-01T11:27:00Z"/>
        </w:rPr>
      </w:pPr>
      <w:del w:id="406" w:author="CEPT" w:date="2023-05-01T11:27:00Z">
        <w:r w:rsidRPr="006905BC" w:rsidDel="00D32126">
          <w:rPr>
            <w:i/>
            <w:iCs/>
            <w:color w:val="000000"/>
          </w:rPr>
          <w:delText>i)</w:delText>
        </w:r>
        <w:r w:rsidRPr="006905BC" w:rsidDel="00D32126">
          <w:tab/>
          <w:delText>that</w:delText>
        </w:r>
        <w:r w:rsidRPr="006905BC" w:rsidDel="00D32126">
          <w:rPr>
            <w:sz w:val="22"/>
            <w:szCs w:val="22"/>
          </w:rPr>
          <w:delText xml:space="preserve"> </w:delText>
        </w:r>
        <w:r w:rsidRPr="006905BC" w:rsidDel="00D32126">
          <w:delText>radio</w:delText>
        </w:r>
        <w:r w:rsidRPr="006905BC" w:rsidDel="00D32126">
          <w:rPr>
            <w:sz w:val="22"/>
            <w:szCs w:val="22"/>
          </w:rPr>
          <w:delText xml:space="preserve"> </w:delText>
        </w:r>
        <w:r w:rsidRPr="006905BC" w:rsidDel="00D32126">
          <w:delText>interfaces</w:delText>
        </w:r>
        <w:r w:rsidRPr="006905BC" w:rsidDel="00D32126">
          <w:rPr>
            <w:sz w:val="22"/>
            <w:szCs w:val="22"/>
          </w:rPr>
          <w:delText xml:space="preserve"> </w:delText>
        </w:r>
        <w:r w:rsidRPr="006905BC" w:rsidDel="00D32126">
          <w:delText>of</w:delText>
        </w:r>
        <w:r w:rsidRPr="006905BC" w:rsidDel="00D32126">
          <w:rPr>
            <w:sz w:val="22"/>
            <w:szCs w:val="22"/>
          </w:rPr>
          <w:delText xml:space="preserve"> </w:delText>
        </w:r>
        <w:r w:rsidRPr="006905BC" w:rsidDel="00D32126">
          <w:delText>IMT</w:delText>
        </w:r>
        <w:r w:rsidRPr="006905BC" w:rsidDel="00D32126">
          <w:rPr>
            <w:sz w:val="22"/>
            <w:szCs w:val="22"/>
          </w:rPr>
          <w:delText xml:space="preserve"> </w:delText>
        </w:r>
        <w:r w:rsidRPr="006905BC" w:rsidDel="00D32126">
          <w:delText>HAPS</w:delText>
        </w:r>
        <w:r w:rsidRPr="006905BC" w:rsidDel="00D32126">
          <w:rPr>
            <w:sz w:val="22"/>
            <w:szCs w:val="22"/>
          </w:rPr>
          <w:delText xml:space="preserve"> </w:delText>
        </w:r>
        <w:r w:rsidRPr="006905BC" w:rsidDel="00D32126">
          <w:delText>are</w:delText>
        </w:r>
        <w:r w:rsidRPr="006905BC" w:rsidDel="00D32126">
          <w:rPr>
            <w:sz w:val="22"/>
            <w:szCs w:val="22"/>
          </w:rPr>
          <w:delText xml:space="preserve"> </w:delText>
        </w:r>
        <w:r w:rsidRPr="006905BC" w:rsidDel="00D32126">
          <w:delText>compliant</w:delText>
        </w:r>
        <w:r w:rsidRPr="006905BC" w:rsidDel="00D32126">
          <w:rPr>
            <w:sz w:val="22"/>
            <w:szCs w:val="22"/>
          </w:rPr>
          <w:delText xml:space="preserve"> </w:delText>
        </w:r>
        <w:r w:rsidRPr="006905BC" w:rsidDel="00D32126">
          <w:delText>with</w:delText>
        </w:r>
        <w:r w:rsidRPr="006905BC" w:rsidDel="00D32126">
          <w:rPr>
            <w:sz w:val="22"/>
            <w:szCs w:val="22"/>
          </w:rPr>
          <w:delText xml:space="preserve"> </w:delText>
        </w:r>
        <w:r w:rsidRPr="006905BC" w:rsidDel="00D32126">
          <w:delText>Recommendation</w:delText>
        </w:r>
        <w:r w:rsidRPr="006905BC" w:rsidDel="00D32126">
          <w:rPr>
            <w:sz w:val="22"/>
            <w:szCs w:val="22"/>
          </w:rPr>
          <w:delText xml:space="preserve"> </w:delText>
        </w:r>
        <w:r w:rsidRPr="006905BC" w:rsidDel="00D32126">
          <w:delText>ITU</w:delText>
        </w:r>
        <w:r w:rsidRPr="006905BC" w:rsidDel="00D32126">
          <w:noBreakHyphen/>
          <w:delText>R</w:delText>
        </w:r>
        <w:r w:rsidRPr="006905BC" w:rsidDel="00D32126">
          <w:rPr>
            <w:sz w:val="22"/>
            <w:szCs w:val="22"/>
          </w:rPr>
          <w:delText> </w:delText>
        </w:r>
        <w:r w:rsidRPr="006905BC" w:rsidDel="00D32126">
          <w:delText>M.1457;</w:delText>
        </w:r>
      </w:del>
    </w:p>
    <w:p w14:paraId="05701906" w14:textId="16B396C2" w:rsidR="0087044E" w:rsidRPr="006905BC" w:rsidRDefault="00F614A8" w:rsidP="0087044E">
      <w:del w:id="407" w:author="CEPT" w:date="2023-05-01T11:28:00Z">
        <w:r w:rsidRPr="006905BC" w:rsidDel="00D32126">
          <w:rPr>
            <w:i/>
            <w:iCs/>
            <w:color w:val="000000"/>
          </w:rPr>
          <w:delText>j</w:delText>
        </w:r>
      </w:del>
      <w:ins w:id="408" w:author="CEPT" w:date="2023-05-01T11:28:00Z">
        <w:r w:rsidR="00D32126">
          <w:rPr>
            <w:i/>
            <w:iCs/>
            <w:color w:val="000000"/>
          </w:rPr>
          <w:t>h</w:t>
        </w:r>
      </w:ins>
      <w:r w:rsidRPr="006905BC">
        <w:rPr>
          <w:i/>
          <w:iCs/>
          <w:color w:val="000000"/>
        </w:rPr>
        <w:t>)</w:t>
      </w:r>
      <w:r w:rsidRPr="006905BC">
        <w:rPr>
          <w:i/>
          <w:iCs/>
          <w:color w:val="000000"/>
        </w:rPr>
        <w:tab/>
      </w:r>
      <w:r w:rsidRPr="006905BC">
        <w:t>that ITU</w:t>
      </w:r>
      <w:r w:rsidRPr="006905BC">
        <w:noBreakHyphen/>
        <w:t xml:space="preserve">R has addressed sharing </w:t>
      </w:r>
      <w:ins w:id="409" w:author="CEPT" w:date="2023-05-01T11:28:00Z">
        <w:r w:rsidR="00D32126">
          <w:t xml:space="preserve">and compatibility </w:t>
        </w:r>
      </w:ins>
      <w:r w:rsidRPr="006905BC">
        <w:t xml:space="preserve">between </w:t>
      </w:r>
      <w:del w:id="410" w:author="CEPT" w:date="2023-05-01T11:28:00Z">
        <w:r w:rsidRPr="006905BC" w:rsidDel="00D32126">
          <w:delText xml:space="preserve">systems using HAPS </w:delText>
        </w:r>
      </w:del>
      <w:ins w:id="411" w:author="CEPT" w:date="2023-05-01T11:28:00Z">
        <w:r w:rsidR="00D32126">
          <w:t xml:space="preserve">HIBS </w:t>
        </w:r>
      </w:ins>
      <w:r w:rsidRPr="006905BC">
        <w:t xml:space="preserve">and </w:t>
      </w:r>
      <w:del w:id="412" w:author="CEPT" w:date="2023-05-01T11:28:00Z">
        <w:r w:rsidRPr="006905BC" w:rsidDel="00D32126">
          <w:delText xml:space="preserve">some </w:delText>
        </w:r>
      </w:del>
      <w:r w:rsidRPr="006905BC">
        <w:t>existing systems</w:t>
      </w:r>
      <w:del w:id="413" w:author="CEPT" w:date="2023-05-01T11:28:00Z">
        <w:r w:rsidRPr="006905BC" w:rsidDel="00D32126">
          <w:delText>,</w:delText>
        </w:r>
      </w:del>
      <w:ins w:id="414" w:author="CEPT" w:date="2023-05-01T11:28:00Z">
        <w:r w:rsidR="00D32126">
          <w:t xml:space="preserve"> of primary allocated services, and adjacent services</w:t>
        </w:r>
      </w:ins>
      <w:del w:id="415" w:author="CEPT" w:date="2023-05-01T11:29:00Z">
        <w:r w:rsidRPr="006905BC" w:rsidDel="00D32126">
          <w:delText xml:space="preserve"> particularly PCS (personal communications system), MMDS (multichannel multipoint distribution system) and systems in the fixed service, which are currently operating in some countries</w:delText>
        </w:r>
      </w:del>
      <w:r w:rsidRPr="006905BC">
        <w:t xml:space="preserve"> in the </w:t>
      </w:r>
      <w:ins w:id="416" w:author="CEPT" w:date="2023-05-01T11:29:00Z">
        <w:r w:rsidR="00D32126">
          <w:t xml:space="preserve">frequency </w:t>
        </w:r>
      </w:ins>
      <w:r w:rsidRPr="006905BC">
        <w:t>bands 1 </w:t>
      </w:r>
      <w:del w:id="417" w:author="CEPT" w:date="2023-05-01T11:29:00Z">
        <w:r w:rsidRPr="006905BC" w:rsidDel="00D32126">
          <w:delText>885</w:delText>
        </w:r>
      </w:del>
      <w:ins w:id="418" w:author="CEPT" w:date="2023-05-01T11:29:00Z">
        <w:r w:rsidR="00D32126">
          <w:t>71</w:t>
        </w:r>
      </w:ins>
      <w:ins w:id="419" w:author="CEPT" w:date="2023-05-01T13:51:00Z">
        <w:r>
          <w:t>0</w:t>
        </w:r>
      </w:ins>
      <w:r w:rsidRPr="006905BC">
        <w:t>-2 025 MHz and 2 110-2 200 MHz;</w:t>
      </w:r>
    </w:p>
    <w:p w14:paraId="2253940F" w14:textId="41CC8BA0" w:rsidR="0087044E" w:rsidRPr="006905BC" w:rsidDel="00D32126" w:rsidRDefault="00F614A8" w:rsidP="0087044E">
      <w:pPr>
        <w:rPr>
          <w:del w:id="420" w:author="CEPT" w:date="2023-05-01T11:29:00Z"/>
        </w:rPr>
      </w:pPr>
      <w:del w:id="421" w:author="CEPT" w:date="2023-05-01T11:29:00Z">
        <w:r w:rsidRPr="006905BC" w:rsidDel="00D32126">
          <w:rPr>
            <w:i/>
            <w:iCs/>
            <w:color w:val="000000"/>
          </w:rPr>
          <w:delText>k)</w:delText>
        </w:r>
        <w:r w:rsidRPr="006905BC" w:rsidDel="00D32126">
          <w:tab/>
          <w:delText>that HAPS stations are intended to transmit in the band 2 110-2 170 MHz in Regions 1 and 3 and in the band 2 110-2 160 MHz in Region 2;</w:delText>
        </w:r>
      </w:del>
    </w:p>
    <w:p w14:paraId="7B63C83B" w14:textId="330D6192" w:rsidR="0087044E" w:rsidRPr="006905BC" w:rsidDel="00D32126" w:rsidRDefault="00F614A8" w:rsidP="0087044E">
      <w:pPr>
        <w:rPr>
          <w:del w:id="422" w:author="CEPT" w:date="2023-05-01T11:29:00Z"/>
        </w:rPr>
      </w:pPr>
      <w:del w:id="423" w:author="CEPT" w:date="2023-05-01T11:29:00Z">
        <w:r w:rsidRPr="006905BC" w:rsidDel="00D32126">
          <w:rPr>
            <w:i/>
            <w:iCs/>
            <w:color w:val="000000"/>
          </w:rPr>
          <w:delText>l)</w:delText>
        </w:r>
        <w:r w:rsidRPr="006905BC" w:rsidDel="00D32126">
          <w:tab/>
          <w:delText>that administrations planning to implement a HAPS as an IMT base station may need to exchange information, on a bilateral basis, with other concerned administrations, including data items describing the HAPS characteristics in a more detailed manner than the data items currently included in Annex 1 of Appendix </w:delText>
        </w:r>
        <w:r w:rsidRPr="00835262" w:rsidDel="00D32126">
          <w:rPr>
            <w:rStyle w:val="Appref"/>
            <w:b/>
            <w:bCs/>
            <w:color w:val="000000"/>
          </w:rPr>
          <w:delText>4</w:delText>
        </w:r>
        <w:r w:rsidRPr="006905BC" w:rsidDel="00D32126">
          <w:delText>, as indicated in the Annex to this Resolution,</w:delText>
        </w:r>
      </w:del>
    </w:p>
    <w:p w14:paraId="0792CCCD" w14:textId="77777777" w:rsidR="00D32126" w:rsidRPr="005D50A0" w:rsidRDefault="00D32126" w:rsidP="00D32126">
      <w:pPr>
        <w:rPr>
          <w:ins w:id="424" w:author="CEPT" w:date="2023-05-01T11:30:00Z"/>
        </w:rPr>
      </w:pPr>
      <w:proofErr w:type="spellStart"/>
      <w:ins w:id="425" w:author="CEPT" w:date="2023-05-01T11:30:00Z">
        <w:r w:rsidRPr="005D50A0">
          <w:rPr>
            <w:i/>
            <w:iCs/>
          </w:rPr>
          <w:t>i</w:t>
        </w:r>
        <w:proofErr w:type="spellEnd"/>
        <w:r w:rsidRPr="005D50A0">
          <w:rPr>
            <w:i/>
            <w:iCs/>
          </w:rPr>
          <w:t>)</w:t>
        </w:r>
        <w:r w:rsidRPr="005D50A0">
          <w:tab/>
          <w:t>that the conclusion of the compatibility studies between HIBS operating above 1 710 MHz and meteorological satellite (</w:t>
        </w:r>
        <w:proofErr w:type="spellStart"/>
        <w:r w:rsidRPr="005D50A0">
          <w:t>MetSat</w:t>
        </w:r>
        <w:proofErr w:type="spellEnd"/>
        <w:r w:rsidRPr="005D50A0">
          <w:t>) operations in the adjacent frequency band 1 670-1 710 MHz has been assuming that the use of HIBS in the frequency band 1 710-1 785 MHz is limited to reception by HIBS;</w:t>
        </w:r>
      </w:ins>
    </w:p>
    <w:p w14:paraId="25C79570" w14:textId="77777777" w:rsidR="00D32126" w:rsidRPr="005D50A0" w:rsidRDefault="00D32126" w:rsidP="00D32126">
      <w:pPr>
        <w:rPr>
          <w:ins w:id="426" w:author="CEPT" w:date="2023-05-01T11:30:00Z"/>
        </w:rPr>
      </w:pPr>
      <w:ins w:id="427" w:author="CEPT" w:date="2023-05-01T11:30:00Z">
        <w:r w:rsidRPr="005D50A0">
          <w:rPr>
            <w:i/>
            <w:iCs/>
            <w:color w:val="000000"/>
          </w:rPr>
          <w:t>j</w:t>
        </w:r>
        <w:r w:rsidRPr="005D50A0">
          <w:rPr>
            <w:i/>
            <w:iCs/>
          </w:rPr>
          <w:t>)</w:t>
        </w:r>
        <w:r w:rsidRPr="005D50A0">
          <w:tab/>
          <w:t>that spectrum needs, usage and deployment scenarios, and typical technical and operational characteristics</w:t>
        </w:r>
        <w:r w:rsidRPr="005D50A0" w:rsidDel="00504BB5">
          <w:t xml:space="preserve"> </w:t>
        </w:r>
        <w:r w:rsidRPr="005D50A0">
          <w:t>for HIBS are provided in the WDPDN Report ITU</w:t>
        </w:r>
        <w:r w:rsidRPr="005D50A0">
          <w:noBreakHyphen/>
          <w:t>R M.[HIBS-CHARACTERISTICS];</w:t>
        </w:r>
      </w:ins>
    </w:p>
    <w:p w14:paraId="74BCAFAB" w14:textId="77777777" w:rsidR="00D32126" w:rsidRPr="005D50A0" w:rsidRDefault="00D32126" w:rsidP="00D32126">
      <w:pPr>
        <w:rPr>
          <w:ins w:id="428" w:author="CEPT" w:date="2023-05-01T11:30:00Z"/>
        </w:rPr>
      </w:pPr>
      <w:ins w:id="429" w:author="CEPT" w:date="2023-05-01T11:30:00Z">
        <w:r w:rsidRPr="005D50A0">
          <w:rPr>
            <w:i/>
            <w:iCs/>
          </w:rPr>
          <w:t>k</w:t>
        </w:r>
        <w:r w:rsidRPr="005D50A0">
          <w:t>)</w:t>
        </w:r>
        <w:r w:rsidRPr="005D50A0">
          <w:tab/>
          <w:t>that the conclusion of the compatibility studies between HIBS operating above 2 110 MHz and SRS/SOS/EESS operations in the adjacent frequency band 2 025-2 110 MHz and the conclusion of the sharing studies between HIBS and SRS in the frequency band 2 110-2 120 MHz have both been assuming that the use of HIBS in the frequency band 2 110-2 170 MHz is limited to transmission from HIBS,</w:t>
        </w:r>
      </w:ins>
    </w:p>
    <w:p w14:paraId="05AC25FD" w14:textId="77777777" w:rsidR="00D32126" w:rsidRPr="005D50A0" w:rsidRDefault="00D32126" w:rsidP="00D32126">
      <w:pPr>
        <w:pStyle w:val="Call"/>
        <w:rPr>
          <w:ins w:id="430" w:author="CEPT" w:date="2023-05-01T11:30:00Z"/>
        </w:rPr>
      </w:pPr>
      <w:ins w:id="431" w:author="CEPT" w:date="2023-05-01T11:30:00Z">
        <w:r w:rsidRPr="005D50A0">
          <w:t>recognizing</w:t>
        </w:r>
      </w:ins>
    </w:p>
    <w:p w14:paraId="383A1FEB" w14:textId="77777777" w:rsidR="00D32126" w:rsidRPr="005D50A0" w:rsidRDefault="00D32126" w:rsidP="00D32126">
      <w:pPr>
        <w:rPr>
          <w:ins w:id="432" w:author="CEPT" w:date="2023-05-01T11:30:00Z"/>
        </w:rPr>
      </w:pPr>
      <w:ins w:id="433" w:author="CEPT" w:date="2023-05-01T11:30:00Z">
        <w:r w:rsidRPr="005D50A0">
          <w:rPr>
            <w:i/>
            <w:iCs/>
          </w:rPr>
          <w:t>a)</w:t>
        </w:r>
        <w:r w:rsidRPr="005D50A0">
          <w:tab/>
          <w:t>that a high-altitude platform station (HAPS) is defined in No. </w:t>
        </w:r>
        <w:r w:rsidRPr="005D50A0">
          <w:rPr>
            <w:rStyle w:val="Artref"/>
            <w:b/>
            <w:bCs/>
          </w:rPr>
          <w:t>1.66A</w:t>
        </w:r>
        <w:r w:rsidRPr="005D50A0">
          <w:t xml:space="preserve"> as a station located on an object at an altitude of 20 to 50 km and at a specified, nominal, fixed point relative to the Earth;</w:t>
        </w:r>
      </w:ins>
    </w:p>
    <w:p w14:paraId="28E75F60" w14:textId="77777777" w:rsidR="00D32126" w:rsidRPr="005D50A0" w:rsidRDefault="00D32126" w:rsidP="00D32126">
      <w:pPr>
        <w:rPr>
          <w:ins w:id="434" w:author="CEPT" w:date="2023-05-01T11:30:00Z"/>
        </w:rPr>
      </w:pPr>
      <w:ins w:id="435" w:author="CEPT" w:date="2023-05-01T11:30:00Z">
        <w:r w:rsidRPr="005D50A0">
          <w:rPr>
            <w:i/>
            <w:iCs/>
          </w:rPr>
          <w:t>b)</w:t>
        </w:r>
        <w:r w:rsidRPr="005D50A0">
          <w:tab/>
          <w:t xml:space="preserve">that in </w:t>
        </w:r>
        <w:proofErr w:type="gramStart"/>
        <w:r w:rsidRPr="005D50A0">
          <w:t>Regions</w:t>
        </w:r>
        <w:proofErr w:type="gramEnd"/>
        <w:r w:rsidRPr="005D50A0">
          <w:t> 1 and 3, the frequency bands 1 </w:t>
        </w:r>
        <w:r w:rsidRPr="005D50A0">
          <w:rPr>
            <w:lang w:eastAsia="ko-KR"/>
          </w:rPr>
          <w:t>710</w:t>
        </w:r>
        <w:r w:rsidRPr="005D50A0">
          <w:t>-1 980 MHz, 2 010-2 025 MHz</w:t>
        </w:r>
        <w:r w:rsidRPr="005D50A0">
          <w:rPr>
            <w:lang w:eastAsia="ko-KR"/>
          </w:rPr>
          <w:t xml:space="preserve"> and</w:t>
        </w:r>
        <w:r w:rsidRPr="005D50A0">
          <w:t xml:space="preserve"> 2 110-2 170 MHz and, in Region 2, the frequency bands 1 </w:t>
        </w:r>
        <w:r w:rsidRPr="005D50A0">
          <w:rPr>
            <w:lang w:eastAsia="ko-KR"/>
          </w:rPr>
          <w:t>710</w:t>
        </w:r>
        <w:r w:rsidRPr="005D50A0">
          <w:t>-1 980 MHz</w:t>
        </w:r>
        <w:r w:rsidRPr="005D50A0">
          <w:rPr>
            <w:lang w:eastAsia="ko-KR"/>
          </w:rPr>
          <w:t xml:space="preserve"> and</w:t>
        </w:r>
        <w:r w:rsidRPr="005D50A0">
          <w:t xml:space="preserve"> 2 110-2 160 MHz are included in No. </w:t>
        </w:r>
        <w:r w:rsidRPr="005D50A0">
          <w:rPr>
            <w:rStyle w:val="Artref"/>
            <w:b/>
            <w:bCs/>
          </w:rPr>
          <w:t>5.388A</w:t>
        </w:r>
        <w:r w:rsidRPr="005D50A0">
          <w:t xml:space="preserve"> for the use </w:t>
        </w:r>
        <w:r>
          <w:t>by</w:t>
        </w:r>
        <w:r w:rsidRPr="005D50A0">
          <w:t xml:space="preserve"> HIBS;</w:t>
        </w:r>
      </w:ins>
    </w:p>
    <w:p w14:paraId="4F42BA05" w14:textId="77777777" w:rsidR="00D32126" w:rsidRPr="005D50A0" w:rsidRDefault="00D32126" w:rsidP="00D32126">
      <w:pPr>
        <w:rPr>
          <w:ins w:id="436" w:author="CEPT" w:date="2023-05-01T11:30:00Z"/>
        </w:rPr>
      </w:pPr>
      <w:ins w:id="437" w:author="CEPT" w:date="2023-05-01T11:30:00Z">
        <w:r w:rsidRPr="005D50A0">
          <w:rPr>
            <w:i/>
            <w:iCs/>
          </w:rPr>
          <w:t>c)</w:t>
        </w:r>
        <w:r w:rsidRPr="005D50A0">
          <w:tab/>
          <w:t>that the frequency bands 1 710</w:t>
        </w:r>
        <w:r w:rsidRPr="005D50A0">
          <w:noBreakHyphen/>
          <w:t>1 980 MHz, 2 010-2 025 MHz and 2 110-2 170 MHz, or parts thereof, are identified for IMT in accordance with Nos. </w:t>
        </w:r>
        <w:r w:rsidRPr="005D50A0">
          <w:rPr>
            <w:rStyle w:val="Artref"/>
            <w:b/>
            <w:bCs/>
          </w:rPr>
          <w:t>5.384A</w:t>
        </w:r>
        <w:r w:rsidRPr="005D50A0">
          <w:rPr>
            <w:b/>
            <w:bCs/>
          </w:rPr>
          <w:t xml:space="preserve"> </w:t>
        </w:r>
        <w:r w:rsidRPr="005D50A0">
          <w:t>and </w:t>
        </w:r>
        <w:r w:rsidRPr="005D50A0">
          <w:rPr>
            <w:rStyle w:val="Artref"/>
            <w:b/>
            <w:bCs/>
          </w:rPr>
          <w:t>5.388</w:t>
        </w:r>
        <w:r w:rsidRPr="005D50A0">
          <w:t>;</w:t>
        </w:r>
      </w:ins>
    </w:p>
    <w:p w14:paraId="4DE72AFB" w14:textId="77777777" w:rsidR="00D32126" w:rsidRPr="005D50A0" w:rsidRDefault="00D32126" w:rsidP="00D32126">
      <w:pPr>
        <w:rPr>
          <w:ins w:id="438" w:author="CEPT" w:date="2023-05-01T11:30:00Z"/>
        </w:rPr>
      </w:pPr>
      <w:ins w:id="439" w:author="CEPT" w:date="2023-05-01T11:30:00Z">
        <w:r w:rsidRPr="005D50A0">
          <w:rPr>
            <w:i/>
            <w:iCs/>
          </w:rPr>
          <w:t>d)</w:t>
        </w:r>
        <w:r w:rsidRPr="005D50A0">
          <w:rPr>
            <w:i/>
            <w:iCs/>
          </w:rPr>
          <w:tab/>
        </w:r>
        <w:r w:rsidRPr="005D50A0">
          <w:t>that these frequency bands are allocated to the fixed and mobile services on a co</w:t>
        </w:r>
        <w:r w:rsidRPr="005D50A0">
          <w:noBreakHyphen/>
          <w:t>primary basis,</w:t>
        </w:r>
      </w:ins>
    </w:p>
    <w:p w14:paraId="3E0575E5" w14:textId="77777777" w:rsidR="0087044E" w:rsidRPr="006905BC" w:rsidRDefault="00F614A8" w:rsidP="0087044E">
      <w:pPr>
        <w:pStyle w:val="Call"/>
      </w:pPr>
      <w:r w:rsidRPr="006905BC">
        <w:lastRenderedPageBreak/>
        <w:t>resolves</w:t>
      </w:r>
    </w:p>
    <w:p w14:paraId="7288B2C5" w14:textId="622A97FB" w:rsidR="0087044E" w:rsidRPr="006905BC" w:rsidDel="00C07A6C" w:rsidRDefault="00F614A8" w:rsidP="0087044E">
      <w:pPr>
        <w:rPr>
          <w:del w:id="440" w:author="CEPT" w:date="2023-05-01T11:32:00Z"/>
        </w:rPr>
      </w:pPr>
      <w:del w:id="441" w:author="CEPT" w:date="2023-05-01T11:32:00Z">
        <w:r w:rsidRPr="006905BC" w:rsidDel="00C07A6C">
          <w:delText>1</w:delText>
        </w:r>
        <w:r w:rsidRPr="006905BC" w:rsidDel="00C07A6C">
          <w:tab/>
          <w:delText>that:</w:delText>
        </w:r>
      </w:del>
    </w:p>
    <w:p w14:paraId="013F34F1" w14:textId="5FD427B7" w:rsidR="0087044E" w:rsidRPr="006905BC" w:rsidDel="00C07A6C" w:rsidRDefault="00F614A8" w:rsidP="0087044E">
      <w:pPr>
        <w:rPr>
          <w:del w:id="442" w:author="CEPT" w:date="2023-05-01T11:32:00Z"/>
        </w:rPr>
      </w:pPr>
      <w:del w:id="443" w:author="CEPT" w:date="2023-05-01T11:32:00Z">
        <w:r w:rsidRPr="006905BC" w:rsidDel="00C07A6C">
          <w:delText>1.1</w:delText>
        </w:r>
        <w:r w:rsidRPr="006905BC" w:rsidDel="00C07A6C">
          <w:tab/>
          <w:delText>for the purpose of protecting IMT mobile stations in neighbouring countries from co</w:delText>
        </w:r>
        <w:r w:rsidRPr="006905BC" w:rsidDel="00C07A6C">
          <w:noBreakHyphen/>
          <w:delText>channel interference, a HAPS operating as an IMT base station shall not exceed a co</w:delText>
        </w:r>
        <w:r w:rsidRPr="006905BC" w:rsidDel="00C07A6C">
          <w:noBreakHyphen/>
          <w:delText>channel power flux-density (pfd) of −</w:delText>
        </w:r>
        <w:r w:rsidRPr="006905BC" w:rsidDel="00C07A6C">
          <w:rPr>
            <w:snapToGrid w:val="0"/>
          </w:rPr>
          <w:delText>117 dB(W/(m</w:delText>
        </w:r>
        <w:r w:rsidRPr="006905BC" w:rsidDel="00C07A6C">
          <w:rPr>
            <w:snapToGrid w:val="0"/>
            <w:vertAlign w:val="superscript"/>
          </w:rPr>
          <w:delText>2</w:delText>
        </w:r>
        <w:r w:rsidRPr="006905BC" w:rsidDel="00C07A6C">
          <w:rPr>
            <w:snapToGrid w:val="0"/>
          </w:rPr>
          <w:delText> · MHz))</w:delText>
        </w:r>
        <w:r w:rsidRPr="006905BC" w:rsidDel="00C07A6C">
          <w:delText xml:space="preserve"> at the Earth’s surface outside a country’s borders unless explicit agreement of the affected administration is provided at the time of the notification of HAPS;</w:delText>
        </w:r>
      </w:del>
    </w:p>
    <w:p w14:paraId="70DEC150" w14:textId="638E13BC" w:rsidR="0087044E" w:rsidRPr="006905BC" w:rsidDel="00C07A6C" w:rsidRDefault="00F614A8" w:rsidP="0087044E">
      <w:pPr>
        <w:rPr>
          <w:del w:id="444" w:author="CEPT" w:date="2023-05-01T11:32:00Z"/>
        </w:rPr>
      </w:pPr>
      <w:del w:id="445" w:author="CEPT" w:date="2023-05-01T11:32:00Z">
        <w:r w:rsidRPr="006905BC" w:rsidDel="00C07A6C">
          <w:delText>1.2</w:delText>
        </w:r>
        <w:r w:rsidRPr="006905BC" w:rsidDel="00C07A6C">
          <w:tab/>
          <w:delText xml:space="preserve">a HAPS operating as an IMT base station shall not </w:delText>
        </w:r>
        <w:r w:rsidRPr="006905BC" w:rsidDel="00C07A6C">
          <w:rPr>
            <w:snapToGrid w:val="0"/>
          </w:rPr>
          <w:delText xml:space="preserve">transmit outside the frequency bands </w:delText>
        </w:r>
        <w:r w:rsidRPr="006905BC" w:rsidDel="00C07A6C">
          <w:delText>2 110-2 170 MHz in Regions 1 and 3 and 2 110-2 160</w:delText>
        </w:r>
        <w:r w:rsidRPr="006905BC" w:rsidDel="00C07A6C">
          <w:rPr>
            <w:snapToGrid w:val="0"/>
          </w:rPr>
          <w:delText> MHz in Region 2;</w:delText>
        </w:r>
      </w:del>
    </w:p>
    <w:p w14:paraId="2CAB0A02" w14:textId="36A4E115" w:rsidR="0087044E" w:rsidRPr="006905BC" w:rsidDel="00C07A6C" w:rsidRDefault="00F614A8" w:rsidP="0087044E">
      <w:pPr>
        <w:rPr>
          <w:del w:id="446" w:author="CEPT" w:date="2023-05-01T11:32:00Z"/>
        </w:rPr>
      </w:pPr>
      <w:del w:id="447" w:author="CEPT" w:date="2023-05-01T11:32:00Z">
        <w:r w:rsidRPr="006905BC" w:rsidDel="00C07A6C">
          <w:delText>1.3</w:delText>
        </w:r>
        <w:r w:rsidRPr="006905BC" w:rsidDel="00C07A6C">
          <w:tab/>
          <w:delText>in Region 2, for the purpose of protecting MMDS stations in some neighbouring countries in the band 2 150-2 160 MHz from co-channel interference, a HAPS operating as an IMT base station shall not exceed the following co-channel pfd at the Earth’s surface outside a country’s borders unless explicit agreement of the affected administration is provided at the time of the notification of the HAPS;</w:delText>
        </w:r>
      </w:del>
    </w:p>
    <w:p w14:paraId="38ABBBFA" w14:textId="694CA4C0" w:rsidR="0087044E" w:rsidRPr="006905BC" w:rsidDel="00C07A6C" w:rsidRDefault="00F614A8" w:rsidP="0087044E">
      <w:pPr>
        <w:pStyle w:val="enumlev1"/>
        <w:rPr>
          <w:del w:id="448" w:author="CEPT" w:date="2023-05-01T11:32:00Z"/>
        </w:rPr>
      </w:pPr>
      <w:del w:id="449" w:author="CEPT" w:date="2023-05-01T11:32:00Z">
        <w:r w:rsidRPr="006905BC" w:rsidDel="00C07A6C">
          <w:delText>–</w:delText>
        </w:r>
        <w:r w:rsidRPr="006905BC" w:rsidDel="00C07A6C">
          <w:tab/>
          <w:delText>−127 dB</w:delText>
        </w:r>
        <w:r w:rsidRPr="006905BC" w:rsidDel="00C07A6C">
          <w:rPr>
            <w:snapToGrid w:val="0"/>
          </w:rPr>
          <w:delText>(W/(m</w:delText>
        </w:r>
        <w:r w:rsidRPr="006905BC" w:rsidDel="00C07A6C">
          <w:rPr>
            <w:snapToGrid w:val="0"/>
            <w:vertAlign w:val="superscript"/>
          </w:rPr>
          <w:delText>2</w:delText>
        </w:r>
        <w:r w:rsidRPr="006905BC" w:rsidDel="00C07A6C">
          <w:rPr>
            <w:snapToGrid w:val="0"/>
          </w:rPr>
          <w:delText xml:space="preserve"> · MHz)) </w:delText>
        </w:r>
        <w:r w:rsidRPr="006905BC" w:rsidDel="00C07A6C">
          <w:delText>for angles of arrival (</w:delText>
        </w:r>
        <w:r w:rsidRPr="006905BC" w:rsidDel="00C07A6C">
          <w:sym w:font="Symbol" w:char="F071"/>
        </w:r>
        <w:r w:rsidRPr="006905BC" w:rsidDel="00C07A6C">
          <w:delText>) less than 7° above the horizontal plane;</w:delText>
        </w:r>
      </w:del>
    </w:p>
    <w:p w14:paraId="2F574A13" w14:textId="630B72ED" w:rsidR="0087044E" w:rsidRPr="006905BC" w:rsidDel="00C07A6C" w:rsidRDefault="00F614A8" w:rsidP="0087044E">
      <w:pPr>
        <w:pStyle w:val="enumlev1"/>
        <w:rPr>
          <w:del w:id="450" w:author="CEPT" w:date="2023-05-01T11:32:00Z"/>
        </w:rPr>
      </w:pPr>
      <w:del w:id="451" w:author="CEPT" w:date="2023-05-01T11:32:00Z">
        <w:r w:rsidRPr="006905BC" w:rsidDel="00C07A6C">
          <w:sym w:font="Symbol" w:char="F02D"/>
        </w:r>
        <w:r w:rsidRPr="006905BC" w:rsidDel="00C07A6C">
          <w:tab/>
          <w:delText>−127 + 0.666 (</w:delText>
        </w:r>
        <w:r w:rsidRPr="006905BC" w:rsidDel="00C07A6C">
          <w:sym w:font="Symbol" w:char="F071"/>
        </w:r>
        <w:r w:rsidRPr="006905BC" w:rsidDel="00C07A6C">
          <w:delText xml:space="preserve"> − 7) dB</w:delText>
        </w:r>
        <w:r w:rsidRPr="006905BC" w:rsidDel="00C07A6C">
          <w:rPr>
            <w:snapToGrid w:val="0"/>
          </w:rPr>
          <w:delText>(W/(m</w:delText>
        </w:r>
        <w:r w:rsidRPr="006905BC" w:rsidDel="00C07A6C">
          <w:rPr>
            <w:szCs w:val="24"/>
            <w:vertAlign w:val="superscript"/>
          </w:rPr>
          <w:delText>2</w:delText>
        </w:r>
        <w:r w:rsidRPr="006905BC" w:rsidDel="00C07A6C">
          <w:rPr>
            <w:snapToGrid w:val="0"/>
          </w:rPr>
          <w:delText xml:space="preserve"> · MHz)) </w:delText>
        </w:r>
        <w:r w:rsidRPr="006905BC" w:rsidDel="00C07A6C">
          <w:delText>for angles of arrival between 7° and 22° above the horizontal plane; and</w:delText>
        </w:r>
      </w:del>
    </w:p>
    <w:p w14:paraId="42C19617" w14:textId="7706F209" w:rsidR="0087044E" w:rsidRPr="006905BC" w:rsidDel="00C07A6C" w:rsidRDefault="00F614A8" w:rsidP="0087044E">
      <w:pPr>
        <w:pStyle w:val="enumlev1"/>
        <w:rPr>
          <w:del w:id="452" w:author="CEPT" w:date="2023-05-01T11:32:00Z"/>
          <w:snapToGrid w:val="0"/>
        </w:rPr>
      </w:pPr>
      <w:del w:id="453" w:author="CEPT" w:date="2023-05-01T11:32:00Z">
        <w:r w:rsidRPr="006905BC" w:rsidDel="00C07A6C">
          <w:sym w:font="Symbol" w:char="F02D"/>
        </w:r>
        <w:r w:rsidRPr="006905BC" w:rsidDel="00C07A6C">
          <w:tab/>
          <w:delText>−117 dB</w:delText>
        </w:r>
        <w:r w:rsidRPr="006905BC" w:rsidDel="00C07A6C">
          <w:rPr>
            <w:snapToGrid w:val="0"/>
          </w:rPr>
          <w:delText>(W/(m</w:delText>
        </w:r>
        <w:r w:rsidRPr="006905BC" w:rsidDel="00C07A6C">
          <w:rPr>
            <w:snapToGrid w:val="0"/>
            <w:vertAlign w:val="superscript"/>
          </w:rPr>
          <w:delText>2</w:delText>
        </w:r>
        <w:r w:rsidRPr="006905BC" w:rsidDel="00C07A6C">
          <w:rPr>
            <w:snapToGrid w:val="0"/>
          </w:rPr>
          <w:delText xml:space="preserve"> · MHz)) </w:delText>
        </w:r>
        <w:r w:rsidRPr="006905BC" w:rsidDel="00C07A6C">
          <w:delText>for angles of arrival between 22° and 90° above the horizontal plane;</w:delText>
        </w:r>
      </w:del>
    </w:p>
    <w:p w14:paraId="17A7CC5F" w14:textId="33E98B7B" w:rsidR="0087044E" w:rsidRPr="006905BC" w:rsidDel="00C07A6C" w:rsidRDefault="00F614A8" w:rsidP="0087044E">
      <w:pPr>
        <w:rPr>
          <w:del w:id="454" w:author="CEPT" w:date="2023-05-01T11:32:00Z"/>
        </w:rPr>
      </w:pPr>
      <w:del w:id="455" w:author="CEPT" w:date="2023-05-01T11:32:00Z">
        <w:r w:rsidRPr="006905BC" w:rsidDel="00C07A6C">
          <w:delText>1.4</w:delText>
        </w:r>
        <w:r w:rsidRPr="006905BC" w:rsidDel="00C07A6C">
          <w:tab/>
          <w:delText>in some countries (see No. </w:delText>
        </w:r>
        <w:r w:rsidRPr="006905BC" w:rsidDel="00C07A6C">
          <w:rPr>
            <w:rStyle w:val="Artref"/>
            <w:b/>
            <w:color w:val="000000"/>
          </w:rPr>
          <w:delText>5.388B</w:delText>
        </w:r>
        <w:r w:rsidRPr="006905BC" w:rsidDel="00C07A6C">
          <w:delText>), for the purpose of protecting fixed and mobile services, including IMT mobile stations, in their territories from co-channel interference caused by a HAPS operating as an IMT base station in accordance with No. </w:delText>
        </w:r>
        <w:r w:rsidRPr="006905BC" w:rsidDel="00C07A6C">
          <w:rPr>
            <w:rStyle w:val="Artref"/>
            <w:b/>
            <w:color w:val="000000"/>
          </w:rPr>
          <w:delText>5.388A</w:delText>
        </w:r>
        <w:r w:rsidRPr="006905BC" w:rsidDel="00C07A6C">
          <w:delText xml:space="preserve"> in neighbouring countries, the limits of </w:delText>
        </w:r>
        <w:r w:rsidRPr="006905BC" w:rsidDel="00C07A6C">
          <w:rPr>
            <w:rStyle w:val="Artref"/>
            <w:b/>
            <w:color w:val="000000"/>
          </w:rPr>
          <w:delText>5.388B</w:delText>
        </w:r>
        <w:r w:rsidRPr="006905BC" w:rsidDel="00C07A6C">
          <w:delText xml:space="preserve"> shall apply;</w:delText>
        </w:r>
      </w:del>
    </w:p>
    <w:p w14:paraId="1B580E17" w14:textId="1556A7E3" w:rsidR="0087044E" w:rsidRPr="006905BC" w:rsidDel="00C07A6C" w:rsidRDefault="00F614A8" w:rsidP="0087044E">
      <w:pPr>
        <w:rPr>
          <w:del w:id="456" w:author="CEPT" w:date="2023-05-01T11:32:00Z"/>
        </w:rPr>
      </w:pPr>
      <w:del w:id="457" w:author="CEPT" w:date="2023-05-01T11:32:00Z">
        <w:r w:rsidRPr="006905BC" w:rsidDel="00C07A6C">
          <w:delText>2</w:delText>
        </w:r>
        <w:r w:rsidRPr="006905BC" w:rsidDel="00C07A6C">
          <w:tab/>
          <w:delText xml:space="preserve">that the limits referred to in </w:delText>
        </w:r>
        <w:r w:rsidRPr="006905BC" w:rsidDel="00C07A6C">
          <w:rPr>
            <w:iCs/>
          </w:rPr>
          <w:delText xml:space="preserve">this Resolution </w:delText>
        </w:r>
        <w:r w:rsidRPr="006905BC" w:rsidDel="00C07A6C">
          <w:delText>shall apply to all HAPS operating in accordance with No. </w:delText>
        </w:r>
        <w:r w:rsidRPr="006905BC" w:rsidDel="00C07A6C">
          <w:rPr>
            <w:rStyle w:val="Artref"/>
            <w:b/>
            <w:color w:val="000000"/>
          </w:rPr>
          <w:delText>5.388A</w:delText>
        </w:r>
        <w:r w:rsidRPr="006905BC" w:rsidDel="00C07A6C">
          <w:delText>;</w:delText>
        </w:r>
      </w:del>
    </w:p>
    <w:p w14:paraId="1C2136F7" w14:textId="398FEEE9" w:rsidR="0087044E" w:rsidRPr="006905BC" w:rsidRDefault="00C07A6C" w:rsidP="0087044E">
      <w:ins w:id="458" w:author="CEPT" w:date="2023-05-01T11:32:00Z">
        <w:r>
          <w:t>1</w:t>
        </w:r>
      </w:ins>
      <w:del w:id="459" w:author="CEPT" w:date="2023-05-01T11:32:00Z">
        <w:r w:rsidR="00F614A8" w:rsidRPr="006905BC" w:rsidDel="00C07A6C">
          <w:delText>3</w:delText>
        </w:r>
      </w:del>
      <w:r w:rsidR="00F614A8" w:rsidRPr="006905BC">
        <w:tab/>
        <w:t xml:space="preserve">that administrations wishing to implement </w:t>
      </w:r>
      <w:del w:id="460" w:author="CEPT" w:date="2023-05-01T11:32:00Z">
        <w:r w:rsidR="00F614A8" w:rsidRPr="006905BC" w:rsidDel="00C07A6C">
          <w:delText>HAPS within a terrestrial IMT system</w:delText>
        </w:r>
      </w:del>
      <w:ins w:id="461" w:author="CEPT" w:date="2023-05-01T11:32:00Z">
        <w:r>
          <w:t>HIBS</w:t>
        </w:r>
      </w:ins>
      <w:r w:rsidR="00F614A8" w:rsidRPr="006905BC">
        <w:t xml:space="preserve"> shall comply with the following:</w:t>
      </w:r>
    </w:p>
    <w:p w14:paraId="41465475" w14:textId="784F9A3F" w:rsidR="0087044E" w:rsidRPr="006905BC" w:rsidDel="00C07A6C" w:rsidRDefault="00F614A8" w:rsidP="0087044E">
      <w:pPr>
        <w:rPr>
          <w:del w:id="462" w:author="CEPT" w:date="2023-05-01T11:32:00Z"/>
        </w:rPr>
      </w:pPr>
      <w:del w:id="463" w:author="CEPT" w:date="2023-05-01T11:32:00Z">
        <w:r w:rsidRPr="006905BC" w:rsidDel="00C07A6C">
          <w:delText>3.1</w:delText>
        </w:r>
        <w:r w:rsidRPr="006905BC" w:rsidDel="00C07A6C">
          <w:tab/>
          <w:delText>for the purpose of protecting IMT stations operating in neighbouring countries from co</w:delText>
        </w:r>
        <w:r w:rsidRPr="006905BC" w:rsidDel="00C07A6C">
          <w:noBreakHyphen/>
          <w:delText>channel interference, a HAPS operating as a base station within IMT shall use antennas that comply with the following antenna pattern:</w:delText>
        </w:r>
      </w:del>
    </w:p>
    <w:p w14:paraId="4222E538" w14:textId="2E040513" w:rsidR="0087044E" w:rsidRPr="006905BC" w:rsidDel="00C07A6C" w:rsidRDefault="00F614A8" w:rsidP="0087044E">
      <w:pPr>
        <w:pStyle w:val="Equation"/>
        <w:tabs>
          <w:tab w:val="left" w:pos="3686"/>
          <w:tab w:val="center" w:pos="5387"/>
          <w:tab w:val="left" w:pos="5727"/>
          <w:tab w:val="left" w:pos="6067"/>
        </w:tabs>
        <w:ind w:left="5387" w:hanging="5387"/>
        <w:rPr>
          <w:del w:id="464" w:author="CEPT" w:date="2023-05-01T11:32:00Z"/>
          <w:color w:val="000000"/>
          <w:sz w:val="22"/>
          <w:szCs w:val="22"/>
          <w:vertAlign w:val="subscript"/>
        </w:rPr>
      </w:pPr>
      <w:del w:id="465" w:author="CEPT" w:date="2023-05-01T11:32:00Z">
        <w:r w:rsidRPr="006905BC" w:rsidDel="00C07A6C">
          <w:rPr>
            <w:color w:val="000000"/>
          </w:rPr>
          <w:tab/>
        </w:r>
        <w:r w:rsidRPr="006905BC" w:rsidDel="00C07A6C">
          <w:rPr>
            <w:i/>
            <w:iCs/>
            <w:color w:val="000000"/>
            <w:sz w:val="22"/>
            <w:szCs w:val="22"/>
          </w:rPr>
          <w:delText>G</w:delText>
        </w:r>
        <w:r w:rsidRPr="006905BC" w:rsidDel="00C07A6C">
          <w:rPr>
            <w:color w:val="000000"/>
            <w:sz w:val="22"/>
            <w:szCs w:val="22"/>
          </w:rPr>
          <w:delText>(</w:delText>
        </w:r>
        <w:r w:rsidRPr="006905BC" w:rsidDel="00C07A6C">
          <w:sym w:font="Symbol" w:char="0079"/>
        </w:r>
        <w:r w:rsidRPr="006905BC" w:rsidDel="00C07A6C">
          <w:rPr>
            <w:color w:val="000000"/>
            <w:sz w:val="22"/>
            <w:szCs w:val="22"/>
          </w:rPr>
          <w:delText xml:space="preserve">) </w:delText>
        </w:r>
        <w:r w:rsidRPr="006905BC" w:rsidDel="00C07A6C">
          <w:rPr>
            <w:rFonts w:ascii="Symbol" w:hAnsi="Symbol"/>
            <w:color w:val="000000"/>
            <w:sz w:val="22"/>
            <w:szCs w:val="22"/>
          </w:rPr>
          <w:delText></w:delText>
        </w:r>
        <w:r w:rsidRPr="006905BC" w:rsidDel="00C07A6C">
          <w:rPr>
            <w:color w:val="000000"/>
            <w:sz w:val="22"/>
            <w:szCs w:val="22"/>
          </w:rPr>
          <w:delText xml:space="preserve"> </w:delText>
        </w:r>
        <w:r w:rsidRPr="006905BC" w:rsidDel="00C07A6C">
          <w:rPr>
            <w:i/>
            <w:iCs/>
            <w:color w:val="000000"/>
            <w:sz w:val="22"/>
            <w:szCs w:val="22"/>
          </w:rPr>
          <w:delText>G</w:delText>
        </w:r>
        <w:r w:rsidRPr="00E941DC" w:rsidDel="00C07A6C">
          <w:rPr>
            <w:i/>
            <w:iCs/>
            <w:color w:val="000000"/>
            <w:sz w:val="22"/>
            <w:szCs w:val="22"/>
            <w:vertAlign w:val="subscript"/>
          </w:rPr>
          <w:delText>m</w:delText>
        </w:r>
        <w:r w:rsidRPr="006905BC" w:rsidDel="00C07A6C">
          <w:rPr>
            <w:color w:val="000000"/>
            <w:sz w:val="22"/>
            <w:szCs w:val="22"/>
          </w:rPr>
          <w:delText xml:space="preserve"> − 3(</w:delText>
        </w:r>
        <w:r w:rsidRPr="006905BC" w:rsidDel="00C07A6C">
          <w:sym w:font="Symbol" w:char="0079"/>
        </w:r>
        <w:r w:rsidRPr="006905BC" w:rsidDel="00C07A6C">
          <w:rPr>
            <w:color w:val="000000"/>
            <w:sz w:val="22"/>
            <w:szCs w:val="22"/>
          </w:rPr>
          <w:delText>/</w:delText>
        </w:r>
        <w:r w:rsidRPr="006905BC" w:rsidDel="00C07A6C">
          <w:sym w:font="Symbol" w:char="0079"/>
        </w:r>
        <w:r w:rsidRPr="00E941DC" w:rsidDel="00C07A6C">
          <w:rPr>
            <w:i/>
            <w:iCs/>
            <w:vertAlign w:val="subscript"/>
          </w:rPr>
          <w:delText>b</w:delText>
        </w:r>
        <w:r w:rsidRPr="006905BC" w:rsidDel="00C07A6C">
          <w:rPr>
            <w:color w:val="000000"/>
            <w:sz w:val="22"/>
            <w:szCs w:val="22"/>
          </w:rPr>
          <w:delText>)</w:delText>
        </w:r>
        <w:r w:rsidRPr="006905BC" w:rsidDel="00C07A6C">
          <w:rPr>
            <w:szCs w:val="24"/>
            <w:vertAlign w:val="superscript"/>
          </w:rPr>
          <w:delText>2</w:delText>
        </w:r>
        <w:r w:rsidRPr="006905BC" w:rsidDel="00C07A6C">
          <w:rPr>
            <w:color w:val="000000"/>
            <w:sz w:val="22"/>
            <w:szCs w:val="22"/>
          </w:rPr>
          <w:tab/>
          <w:delText>dBi</w:delText>
        </w:r>
        <w:r w:rsidRPr="006905BC" w:rsidDel="00C07A6C">
          <w:rPr>
            <w:color w:val="000000"/>
            <w:sz w:val="22"/>
            <w:szCs w:val="22"/>
          </w:rPr>
          <w:tab/>
          <w:delText>for</w:delText>
        </w:r>
        <w:r w:rsidRPr="006905BC" w:rsidDel="00C07A6C">
          <w:rPr>
            <w:color w:val="000000"/>
            <w:sz w:val="22"/>
            <w:szCs w:val="22"/>
          </w:rPr>
          <w:tab/>
          <w:delText>0</w:delText>
        </w:r>
        <w:r w:rsidRPr="006905BC" w:rsidDel="00C07A6C">
          <w:rPr>
            <w:rFonts w:ascii="Symbol" w:hAnsi="Symbol"/>
            <w:color w:val="000000"/>
            <w:sz w:val="22"/>
            <w:szCs w:val="22"/>
          </w:rPr>
          <w:sym w:font="Symbol" w:char="00B0"/>
        </w:r>
        <w:r w:rsidRPr="006905BC" w:rsidDel="00C07A6C">
          <w:rPr>
            <w:color w:val="000000"/>
            <w:sz w:val="22"/>
            <w:szCs w:val="22"/>
          </w:rPr>
          <w:tab/>
        </w:r>
        <w:r w:rsidRPr="006905BC" w:rsidDel="00C07A6C">
          <w:rPr>
            <w:rFonts w:ascii="Symbol" w:hAnsi="Symbol"/>
            <w:color w:val="000000"/>
            <w:sz w:val="22"/>
            <w:szCs w:val="22"/>
          </w:rPr>
          <w:sym w:font="Symbol" w:char="00A3"/>
        </w:r>
        <w:r w:rsidRPr="006905BC" w:rsidDel="00C07A6C">
          <w:rPr>
            <w:color w:val="000000"/>
            <w:sz w:val="22"/>
            <w:szCs w:val="22"/>
          </w:rPr>
          <w:delText xml:space="preserve">  </w:delText>
        </w:r>
        <w:r w:rsidRPr="006905BC" w:rsidDel="00C07A6C">
          <w:sym w:font="Symbol" w:char="0079"/>
        </w:r>
        <w:r w:rsidRPr="006905BC" w:rsidDel="00C07A6C">
          <w:rPr>
            <w:rFonts w:ascii="Symbol" w:hAnsi="Symbol"/>
            <w:color w:val="000000"/>
            <w:sz w:val="22"/>
            <w:szCs w:val="22"/>
          </w:rPr>
          <w:delText></w:delText>
        </w:r>
        <w:r w:rsidRPr="006905BC" w:rsidDel="00C07A6C">
          <w:rPr>
            <w:color w:val="000000"/>
            <w:sz w:val="22"/>
            <w:szCs w:val="22"/>
          </w:rPr>
          <w:delText xml:space="preserve"> </w:delText>
        </w:r>
        <w:r w:rsidRPr="006905BC" w:rsidDel="00C07A6C">
          <w:rPr>
            <w:rFonts w:ascii="Symbol" w:hAnsi="Symbol"/>
            <w:color w:val="000000"/>
            <w:sz w:val="22"/>
            <w:szCs w:val="22"/>
          </w:rPr>
          <w:sym w:font="Symbol" w:char="00A3"/>
        </w:r>
        <w:r w:rsidRPr="006905BC" w:rsidDel="00C07A6C">
          <w:rPr>
            <w:color w:val="000000"/>
            <w:sz w:val="22"/>
            <w:szCs w:val="22"/>
          </w:rPr>
          <w:delText xml:space="preserve">  </w:delText>
        </w:r>
        <w:r w:rsidRPr="006905BC" w:rsidDel="00C07A6C">
          <w:sym w:font="Symbol" w:char="0079"/>
        </w:r>
        <w:r w:rsidRPr="006905BC" w:rsidDel="00C07A6C">
          <w:rPr>
            <w:color w:val="000000"/>
            <w:sz w:val="22"/>
            <w:szCs w:val="22"/>
            <w:vertAlign w:val="subscript"/>
          </w:rPr>
          <w:delText>1</w:delText>
        </w:r>
      </w:del>
    </w:p>
    <w:p w14:paraId="4FC07194" w14:textId="76FCE7B2" w:rsidR="0087044E" w:rsidRPr="006905BC" w:rsidDel="00C07A6C" w:rsidRDefault="00F614A8" w:rsidP="0087044E">
      <w:pPr>
        <w:pStyle w:val="Equation"/>
        <w:tabs>
          <w:tab w:val="left" w:pos="3686"/>
          <w:tab w:val="center" w:pos="5387"/>
          <w:tab w:val="left" w:pos="5727"/>
          <w:tab w:val="left" w:pos="6067"/>
        </w:tabs>
        <w:ind w:left="5387" w:hanging="5387"/>
        <w:rPr>
          <w:del w:id="466" w:author="CEPT" w:date="2023-05-01T11:32:00Z"/>
          <w:color w:val="000000"/>
          <w:sz w:val="22"/>
          <w:szCs w:val="22"/>
          <w:vertAlign w:val="subscript"/>
        </w:rPr>
      </w:pPr>
      <w:del w:id="467" w:author="CEPT" w:date="2023-05-01T11:32:00Z">
        <w:r w:rsidRPr="006905BC" w:rsidDel="00C07A6C">
          <w:rPr>
            <w:color w:val="000000"/>
            <w:sz w:val="22"/>
            <w:szCs w:val="22"/>
          </w:rPr>
          <w:tab/>
        </w:r>
        <w:r w:rsidRPr="006905BC" w:rsidDel="00C07A6C">
          <w:rPr>
            <w:i/>
            <w:iCs/>
            <w:color w:val="000000"/>
            <w:sz w:val="22"/>
            <w:szCs w:val="22"/>
          </w:rPr>
          <w:delText>G</w:delText>
        </w:r>
        <w:r w:rsidRPr="006905BC" w:rsidDel="00C07A6C">
          <w:rPr>
            <w:color w:val="000000"/>
            <w:sz w:val="22"/>
            <w:szCs w:val="22"/>
          </w:rPr>
          <w:delText>(</w:delText>
        </w:r>
        <w:r w:rsidRPr="006905BC" w:rsidDel="00C07A6C">
          <w:sym w:font="Symbol" w:char="0079"/>
        </w:r>
        <w:r w:rsidRPr="006905BC" w:rsidDel="00C07A6C">
          <w:rPr>
            <w:color w:val="000000"/>
            <w:sz w:val="22"/>
            <w:szCs w:val="22"/>
          </w:rPr>
          <w:delText xml:space="preserve">) </w:delText>
        </w:r>
        <w:r w:rsidRPr="006905BC" w:rsidDel="00C07A6C">
          <w:rPr>
            <w:rFonts w:ascii="Symbol" w:hAnsi="Symbol"/>
            <w:color w:val="000000"/>
            <w:sz w:val="22"/>
            <w:szCs w:val="22"/>
          </w:rPr>
          <w:delText></w:delText>
        </w:r>
        <w:r w:rsidRPr="006905BC" w:rsidDel="00C07A6C">
          <w:rPr>
            <w:color w:val="000000"/>
            <w:sz w:val="22"/>
            <w:szCs w:val="22"/>
          </w:rPr>
          <w:delText xml:space="preserve"> </w:delText>
        </w:r>
        <w:r w:rsidRPr="006905BC" w:rsidDel="00C07A6C">
          <w:rPr>
            <w:i/>
            <w:iCs/>
            <w:color w:val="000000"/>
            <w:sz w:val="22"/>
            <w:szCs w:val="22"/>
          </w:rPr>
          <w:delText>G</w:delText>
        </w:r>
        <w:r w:rsidRPr="00E941DC" w:rsidDel="00C07A6C">
          <w:rPr>
            <w:i/>
            <w:iCs/>
            <w:vertAlign w:val="subscript"/>
          </w:rPr>
          <w:delText>m</w:delText>
        </w:r>
        <w:r w:rsidRPr="006905BC" w:rsidDel="00C07A6C">
          <w:rPr>
            <w:color w:val="000000"/>
            <w:sz w:val="22"/>
            <w:szCs w:val="22"/>
          </w:rPr>
          <w:delText xml:space="preserve"> </w:delText>
        </w:r>
        <w:r w:rsidRPr="006905BC" w:rsidDel="00C07A6C">
          <w:rPr>
            <w:rFonts w:ascii="Symbol" w:hAnsi="Symbol"/>
            <w:color w:val="000000"/>
            <w:sz w:val="22"/>
            <w:szCs w:val="22"/>
          </w:rPr>
          <w:delText></w:delText>
        </w:r>
        <w:r w:rsidRPr="006905BC" w:rsidDel="00C07A6C">
          <w:rPr>
            <w:color w:val="000000"/>
            <w:sz w:val="22"/>
            <w:szCs w:val="22"/>
          </w:rPr>
          <w:delText xml:space="preserve"> </w:delText>
        </w:r>
        <w:r w:rsidRPr="006905BC" w:rsidDel="00C07A6C">
          <w:rPr>
            <w:i/>
            <w:iCs/>
            <w:color w:val="000000"/>
            <w:sz w:val="22"/>
            <w:szCs w:val="22"/>
          </w:rPr>
          <w:delText>L</w:delText>
        </w:r>
        <w:r w:rsidRPr="00E941DC" w:rsidDel="00C07A6C">
          <w:rPr>
            <w:i/>
            <w:iCs/>
            <w:vertAlign w:val="subscript"/>
          </w:rPr>
          <w:delText>N</w:delText>
        </w:r>
        <w:r w:rsidRPr="006905BC" w:rsidDel="00C07A6C">
          <w:rPr>
            <w:color w:val="000000"/>
            <w:sz w:val="22"/>
            <w:szCs w:val="22"/>
          </w:rPr>
          <w:tab/>
          <w:delText>dBi</w:delText>
        </w:r>
        <w:r w:rsidRPr="006905BC" w:rsidDel="00C07A6C">
          <w:rPr>
            <w:color w:val="000000"/>
            <w:sz w:val="22"/>
            <w:szCs w:val="22"/>
          </w:rPr>
          <w:tab/>
          <w:delText>for</w:delText>
        </w:r>
        <w:r w:rsidRPr="006905BC" w:rsidDel="00C07A6C">
          <w:rPr>
            <w:color w:val="000000"/>
            <w:sz w:val="22"/>
            <w:szCs w:val="22"/>
          </w:rPr>
          <w:tab/>
        </w:r>
        <w:r w:rsidRPr="006905BC" w:rsidDel="00C07A6C">
          <w:sym w:font="Symbol" w:char="0079"/>
        </w:r>
        <w:r w:rsidRPr="006905BC" w:rsidDel="00C07A6C">
          <w:rPr>
            <w:color w:val="000000"/>
            <w:sz w:val="22"/>
            <w:szCs w:val="22"/>
            <w:vertAlign w:val="subscript"/>
          </w:rPr>
          <w:delText>1</w:delText>
        </w:r>
        <w:r w:rsidRPr="006905BC" w:rsidDel="00C07A6C">
          <w:rPr>
            <w:color w:val="000000"/>
            <w:sz w:val="22"/>
            <w:szCs w:val="22"/>
          </w:rPr>
          <w:tab/>
        </w:r>
        <w:r w:rsidRPr="006905BC" w:rsidDel="00C07A6C">
          <w:rPr>
            <w:rFonts w:ascii="Symbol" w:hAnsi="Symbol"/>
            <w:color w:val="000000"/>
            <w:sz w:val="22"/>
            <w:szCs w:val="22"/>
          </w:rPr>
          <w:sym w:font="Symbol" w:char="003C"/>
        </w:r>
        <w:r w:rsidRPr="006905BC" w:rsidDel="00C07A6C">
          <w:rPr>
            <w:color w:val="000000"/>
            <w:sz w:val="22"/>
            <w:szCs w:val="22"/>
          </w:rPr>
          <w:delText xml:space="preserve">  </w:delText>
        </w:r>
        <w:r w:rsidRPr="006905BC" w:rsidDel="00C07A6C">
          <w:sym w:font="Symbol" w:char="0079"/>
        </w:r>
        <w:r w:rsidRPr="006905BC" w:rsidDel="00C07A6C">
          <w:rPr>
            <w:rFonts w:ascii="Symbol" w:hAnsi="Symbol"/>
            <w:color w:val="000000"/>
            <w:sz w:val="22"/>
            <w:szCs w:val="22"/>
          </w:rPr>
          <w:delText></w:delText>
        </w:r>
        <w:r w:rsidRPr="006905BC" w:rsidDel="00C07A6C">
          <w:rPr>
            <w:color w:val="000000"/>
            <w:sz w:val="22"/>
            <w:szCs w:val="22"/>
          </w:rPr>
          <w:delText xml:space="preserve"> </w:delText>
        </w:r>
        <w:r w:rsidRPr="006905BC" w:rsidDel="00C07A6C">
          <w:rPr>
            <w:color w:val="000000"/>
            <w:sz w:val="22"/>
            <w:szCs w:val="22"/>
          </w:rPr>
          <w:sym w:font="Symbol" w:char="00A3"/>
        </w:r>
        <w:r w:rsidRPr="006905BC" w:rsidDel="00C07A6C">
          <w:rPr>
            <w:color w:val="000000"/>
            <w:sz w:val="22"/>
            <w:szCs w:val="22"/>
          </w:rPr>
          <w:delText xml:space="preserve">  </w:delText>
        </w:r>
        <w:r w:rsidRPr="006905BC" w:rsidDel="00C07A6C">
          <w:sym w:font="Symbol" w:char="0079"/>
        </w:r>
        <w:r w:rsidRPr="006905BC" w:rsidDel="00C07A6C">
          <w:rPr>
            <w:rFonts w:ascii="Symbol" w:hAnsi="Symbol"/>
            <w:color w:val="000000"/>
            <w:sz w:val="22"/>
            <w:szCs w:val="22"/>
            <w:vertAlign w:val="subscript"/>
          </w:rPr>
          <w:delText></w:delText>
        </w:r>
      </w:del>
    </w:p>
    <w:p w14:paraId="24D22B9C" w14:textId="60DD8F4E" w:rsidR="0087044E" w:rsidRPr="006905BC" w:rsidDel="00C07A6C" w:rsidRDefault="00F614A8" w:rsidP="0087044E">
      <w:pPr>
        <w:pStyle w:val="Equation"/>
        <w:tabs>
          <w:tab w:val="left" w:pos="3686"/>
          <w:tab w:val="center" w:pos="5387"/>
          <w:tab w:val="left" w:pos="5727"/>
          <w:tab w:val="left" w:pos="6067"/>
        </w:tabs>
        <w:ind w:left="5387" w:hanging="5387"/>
        <w:rPr>
          <w:del w:id="468" w:author="CEPT" w:date="2023-05-01T11:32:00Z"/>
          <w:color w:val="000000"/>
          <w:sz w:val="22"/>
          <w:szCs w:val="22"/>
          <w:vertAlign w:val="subscript"/>
        </w:rPr>
      </w:pPr>
      <w:del w:id="469" w:author="CEPT" w:date="2023-05-01T11:32:00Z">
        <w:r w:rsidRPr="006905BC" w:rsidDel="00C07A6C">
          <w:rPr>
            <w:color w:val="000000"/>
            <w:sz w:val="22"/>
            <w:szCs w:val="22"/>
          </w:rPr>
          <w:tab/>
        </w:r>
        <w:r w:rsidRPr="006905BC" w:rsidDel="00C07A6C">
          <w:rPr>
            <w:i/>
            <w:iCs/>
            <w:color w:val="000000"/>
            <w:sz w:val="22"/>
            <w:szCs w:val="22"/>
          </w:rPr>
          <w:delText>G</w:delText>
        </w:r>
        <w:r w:rsidRPr="006905BC" w:rsidDel="00C07A6C">
          <w:rPr>
            <w:color w:val="000000"/>
            <w:sz w:val="22"/>
            <w:szCs w:val="22"/>
          </w:rPr>
          <w:delText>(</w:delText>
        </w:r>
        <w:r w:rsidRPr="006905BC" w:rsidDel="00C07A6C">
          <w:sym w:font="Symbol" w:char="0079"/>
        </w:r>
        <w:r w:rsidRPr="006905BC" w:rsidDel="00C07A6C">
          <w:rPr>
            <w:color w:val="000000"/>
            <w:sz w:val="22"/>
            <w:szCs w:val="22"/>
          </w:rPr>
          <w:delText xml:space="preserve">) </w:delText>
        </w:r>
        <w:r w:rsidRPr="006905BC" w:rsidDel="00C07A6C">
          <w:rPr>
            <w:rFonts w:ascii="Symbol" w:hAnsi="Symbol"/>
            <w:color w:val="000000"/>
            <w:sz w:val="22"/>
            <w:szCs w:val="22"/>
          </w:rPr>
          <w:delText></w:delText>
        </w:r>
        <w:r w:rsidRPr="006905BC" w:rsidDel="00C07A6C">
          <w:rPr>
            <w:color w:val="000000"/>
            <w:sz w:val="22"/>
            <w:szCs w:val="22"/>
          </w:rPr>
          <w:delText xml:space="preserve"> </w:delText>
        </w:r>
        <w:r w:rsidRPr="006905BC" w:rsidDel="00C07A6C">
          <w:rPr>
            <w:i/>
            <w:iCs/>
            <w:color w:val="000000"/>
            <w:sz w:val="22"/>
            <w:szCs w:val="22"/>
          </w:rPr>
          <w:delText>X</w:delText>
        </w:r>
        <w:r w:rsidRPr="006905BC" w:rsidDel="00C07A6C">
          <w:rPr>
            <w:color w:val="000000"/>
            <w:sz w:val="22"/>
            <w:szCs w:val="22"/>
          </w:rPr>
          <w:delText xml:space="preserve"> − 60 log (</w:delText>
        </w:r>
        <w:r w:rsidRPr="006905BC" w:rsidDel="00C07A6C">
          <w:sym w:font="Symbol" w:char="0079"/>
        </w:r>
        <w:r w:rsidRPr="006905BC" w:rsidDel="00C07A6C">
          <w:rPr>
            <w:color w:val="000000"/>
            <w:sz w:val="22"/>
            <w:szCs w:val="22"/>
          </w:rPr>
          <w:delText>)</w:delText>
        </w:r>
        <w:r w:rsidRPr="006905BC" w:rsidDel="00C07A6C">
          <w:rPr>
            <w:color w:val="000000"/>
            <w:sz w:val="22"/>
            <w:szCs w:val="22"/>
          </w:rPr>
          <w:tab/>
          <w:delText>dBi</w:delText>
        </w:r>
        <w:r w:rsidRPr="006905BC" w:rsidDel="00C07A6C">
          <w:rPr>
            <w:color w:val="000000"/>
            <w:sz w:val="22"/>
            <w:szCs w:val="22"/>
          </w:rPr>
          <w:tab/>
          <w:delText>for</w:delText>
        </w:r>
        <w:r w:rsidRPr="006905BC" w:rsidDel="00C07A6C">
          <w:rPr>
            <w:color w:val="000000"/>
            <w:sz w:val="22"/>
            <w:szCs w:val="22"/>
          </w:rPr>
          <w:tab/>
        </w:r>
        <w:r w:rsidRPr="006905BC" w:rsidDel="00C07A6C">
          <w:sym w:font="Symbol" w:char="0079"/>
        </w:r>
        <w:r w:rsidRPr="006905BC" w:rsidDel="00C07A6C">
          <w:rPr>
            <w:rFonts w:ascii="Symbol" w:hAnsi="Symbol"/>
            <w:color w:val="000000"/>
            <w:sz w:val="22"/>
            <w:szCs w:val="22"/>
            <w:vertAlign w:val="subscript"/>
          </w:rPr>
          <w:delText></w:delText>
        </w:r>
        <w:r w:rsidRPr="006905BC" w:rsidDel="00C07A6C">
          <w:rPr>
            <w:color w:val="000000"/>
            <w:sz w:val="22"/>
            <w:szCs w:val="22"/>
          </w:rPr>
          <w:tab/>
        </w:r>
        <w:r w:rsidRPr="006905BC" w:rsidDel="00C07A6C">
          <w:rPr>
            <w:rFonts w:ascii="Symbol" w:hAnsi="Symbol"/>
            <w:color w:val="000000"/>
            <w:sz w:val="22"/>
            <w:szCs w:val="22"/>
          </w:rPr>
          <w:sym w:font="Symbol" w:char="003C"/>
        </w:r>
        <w:r w:rsidRPr="006905BC" w:rsidDel="00C07A6C">
          <w:rPr>
            <w:color w:val="000000"/>
            <w:sz w:val="22"/>
            <w:szCs w:val="22"/>
          </w:rPr>
          <w:delText xml:space="preserve">  </w:delText>
        </w:r>
        <w:r w:rsidRPr="006905BC" w:rsidDel="00C07A6C">
          <w:sym w:font="Symbol" w:char="0079"/>
        </w:r>
        <w:r w:rsidRPr="006905BC" w:rsidDel="00C07A6C">
          <w:rPr>
            <w:rFonts w:ascii="Symbol" w:hAnsi="Symbol"/>
            <w:color w:val="000000"/>
            <w:sz w:val="22"/>
            <w:szCs w:val="22"/>
          </w:rPr>
          <w:delText></w:delText>
        </w:r>
        <w:r w:rsidRPr="006905BC" w:rsidDel="00C07A6C">
          <w:rPr>
            <w:color w:val="000000"/>
            <w:sz w:val="22"/>
            <w:szCs w:val="22"/>
          </w:rPr>
          <w:delText xml:space="preserve"> </w:delText>
        </w:r>
        <w:r w:rsidRPr="006905BC" w:rsidDel="00C07A6C">
          <w:rPr>
            <w:rFonts w:ascii="Symbol" w:hAnsi="Symbol"/>
            <w:color w:val="000000"/>
            <w:sz w:val="22"/>
            <w:szCs w:val="22"/>
          </w:rPr>
          <w:sym w:font="Symbol" w:char="00A3"/>
        </w:r>
        <w:r w:rsidRPr="006905BC" w:rsidDel="00C07A6C">
          <w:rPr>
            <w:color w:val="000000"/>
            <w:sz w:val="22"/>
            <w:szCs w:val="22"/>
          </w:rPr>
          <w:delText xml:space="preserve">  </w:delText>
        </w:r>
        <w:r w:rsidRPr="006905BC" w:rsidDel="00C07A6C">
          <w:sym w:font="Symbol" w:char="0079"/>
        </w:r>
        <w:r w:rsidRPr="006905BC" w:rsidDel="00C07A6C">
          <w:rPr>
            <w:rFonts w:ascii="Symbol" w:hAnsi="Symbol"/>
            <w:color w:val="000000"/>
            <w:sz w:val="22"/>
            <w:szCs w:val="22"/>
            <w:vertAlign w:val="subscript"/>
          </w:rPr>
          <w:delText></w:delText>
        </w:r>
      </w:del>
    </w:p>
    <w:p w14:paraId="2DDFC847" w14:textId="10C1EAC2" w:rsidR="0087044E" w:rsidRPr="006905BC" w:rsidDel="00C07A6C" w:rsidRDefault="00F614A8" w:rsidP="0087044E">
      <w:pPr>
        <w:pStyle w:val="Equation"/>
        <w:tabs>
          <w:tab w:val="left" w:pos="3686"/>
          <w:tab w:val="center" w:pos="5387"/>
          <w:tab w:val="left" w:pos="5727"/>
          <w:tab w:val="left" w:pos="6067"/>
        </w:tabs>
        <w:ind w:left="5387" w:hanging="5387"/>
        <w:rPr>
          <w:del w:id="470" w:author="CEPT" w:date="2023-05-01T11:32:00Z"/>
          <w:color w:val="000000"/>
          <w:sz w:val="22"/>
          <w:szCs w:val="22"/>
          <w:vertAlign w:val="subscript"/>
        </w:rPr>
      </w:pPr>
      <w:del w:id="471" w:author="CEPT" w:date="2023-05-01T11:32:00Z">
        <w:r w:rsidRPr="006905BC" w:rsidDel="00C07A6C">
          <w:rPr>
            <w:color w:val="000000"/>
            <w:sz w:val="22"/>
            <w:szCs w:val="22"/>
          </w:rPr>
          <w:tab/>
        </w:r>
        <w:r w:rsidRPr="006905BC" w:rsidDel="00C07A6C">
          <w:rPr>
            <w:i/>
            <w:iCs/>
            <w:color w:val="000000"/>
            <w:sz w:val="22"/>
            <w:szCs w:val="22"/>
          </w:rPr>
          <w:delText>G</w:delText>
        </w:r>
        <w:r w:rsidRPr="006905BC" w:rsidDel="00C07A6C">
          <w:rPr>
            <w:color w:val="000000"/>
            <w:sz w:val="22"/>
            <w:szCs w:val="22"/>
          </w:rPr>
          <w:delText>(</w:delText>
        </w:r>
        <w:r w:rsidRPr="006905BC" w:rsidDel="00C07A6C">
          <w:sym w:font="Symbol" w:char="0079"/>
        </w:r>
        <w:r w:rsidRPr="006905BC" w:rsidDel="00C07A6C">
          <w:rPr>
            <w:color w:val="000000"/>
            <w:sz w:val="22"/>
            <w:szCs w:val="22"/>
          </w:rPr>
          <w:delText xml:space="preserve">) </w:delText>
        </w:r>
        <w:r w:rsidRPr="006905BC" w:rsidDel="00C07A6C">
          <w:rPr>
            <w:rFonts w:ascii="Symbol" w:hAnsi="Symbol"/>
            <w:color w:val="000000"/>
            <w:sz w:val="22"/>
            <w:szCs w:val="22"/>
          </w:rPr>
          <w:delText></w:delText>
        </w:r>
        <w:r w:rsidRPr="006905BC" w:rsidDel="00C07A6C">
          <w:rPr>
            <w:color w:val="000000"/>
            <w:sz w:val="22"/>
            <w:szCs w:val="22"/>
          </w:rPr>
          <w:delText xml:space="preserve"> </w:delText>
        </w:r>
        <w:r w:rsidRPr="006905BC" w:rsidDel="00C07A6C">
          <w:rPr>
            <w:i/>
            <w:iCs/>
            <w:color w:val="000000"/>
            <w:sz w:val="22"/>
            <w:szCs w:val="22"/>
          </w:rPr>
          <w:delText>L</w:delText>
        </w:r>
        <w:r w:rsidRPr="00E941DC" w:rsidDel="00C07A6C">
          <w:rPr>
            <w:i/>
            <w:iCs/>
            <w:vertAlign w:val="subscript"/>
          </w:rPr>
          <w:delText>F</w:delText>
        </w:r>
        <w:r w:rsidRPr="006905BC" w:rsidDel="00C07A6C">
          <w:rPr>
            <w:color w:val="000000"/>
            <w:sz w:val="22"/>
            <w:szCs w:val="22"/>
          </w:rPr>
          <w:tab/>
          <w:delText>dBi</w:delText>
        </w:r>
        <w:r w:rsidRPr="006905BC" w:rsidDel="00C07A6C">
          <w:rPr>
            <w:color w:val="000000"/>
            <w:sz w:val="22"/>
            <w:szCs w:val="22"/>
          </w:rPr>
          <w:tab/>
          <w:delText>for</w:delText>
        </w:r>
        <w:r w:rsidRPr="006905BC" w:rsidDel="00C07A6C">
          <w:rPr>
            <w:color w:val="000000"/>
            <w:sz w:val="22"/>
            <w:szCs w:val="22"/>
          </w:rPr>
          <w:tab/>
        </w:r>
        <w:r w:rsidRPr="006905BC" w:rsidDel="00C07A6C">
          <w:sym w:font="Symbol" w:char="0079"/>
        </w:r>
        <w:r w:rsidRPr="006905BC" w:rsidDel="00C07A6C">
          <w:rPr>
            <w:rFonts w:ascii="Symbol" w:hAnsi="Symbol"/>
            <w:color w:val="000000"/>
            <w:sz w:val="22"/>
            <w:szCs w:val="22"/>
            <w:vertAlign w:val="subscript"/>
          </w:rPr>
          <w:delText></w:delText>
        </w:r>
        <w:r w:rsidRPr="006905BC" w:rsidDel="00C07A6C">
          <w:rPr>
            <w:color w:val="000000"/>
            <w:sz w:val="22"/>
            <w:szCs w:val="22"/>
          </w:rPr>
          <w:tab/>
        </w:r>
        <w:r w:rsidRPr="006905BC" w:rsidDel="00C07A6C">
          <w:rPr>
            <w:rFonts w:ascii="Symbol" w:hAnsi="Symbol"/>
            <w:color w:val="000000"/>
            <w:sz w:val="22"/>
            <w:szCs w:val="22"/>
          </w:rPr>
          <w:sym w:font="Symbol" w:char="003C"/>
        </w:r>
        <w:r w:rsidRPr="006905BC" w:rsidDel="00C07A6C">
          <w:rPr>
            <w:color w:val="000000"/>
            <w:sz w:val="22"/>
            <w:szCs w:val="22"/>
          </w:rPr>
          <w:delText xml:space="preserve">  </w:delText>
        </w:r>
        <w:r w:rsidRPr="006905BC" w:rsidDel="00C07A6C">
          <w:sym w:font="Symbol" w:char="0079"/>
        </w:r>
        <w:r w:rsidRPr="006905BC" w:rsidDel="00C07A6C">
          <w:rPr>
            <w:rFonts w:ascii="Symbol" w:hAnsi="Symbol"/>
            <w:color w:val="000000"/>
            <w:sz w:val="22"/>
            <w:szCs w:val="22"/>
          </w:rPr>
          <w:delText></w:delText>
        </w:r>
        <w:r w:rsidRPr="006905BC" w:rsidDel="00C07A6C">
          <w:rPr>
            <w:color w:val="000000"/>
            <w:sz w:val="22"/>
            <w:szCs w:val="22"/>
          </w:rPr>
          <w:delText xml:space="preserve"> </w:delText>
        </w:r>
        <w:r w:rsidRPr="006905BC" w:rsidDel="00C07A6C">
          <w:rPr>
            <w:rFonts w:ascii="Symbol" w:hAnsi="Symbol"/>
            <w:color w:val="000000"/>
            <w:sz w:val="22"/>
            <w:szCs w:val="22"/>
          </w:rPr>
          <w:sym w:font="Symbol" w:char="00A3"/>
        </w:r>
        <w:r w:rsidRPr="006905BC" w:rsidDel="00C07A6C">
          <w:rPr>
            <w:color w:val="000000"/>
            <w:sz w:val="22"/>
            <w:szCs w:val="22"/>
          </w:rPr>
          <w:delText xml:space="preserve">  90</w:delText>
        </w:r>
        <w:r w:rsidRPr="006905BC" w:rsidDel="00C07A6C">
          <w:rPr>
            <w:rFonts w:ascii="Symbol" w:hAnsi="Symbol"/>
            <w:color w:val="000000"/>
            <w:sz w:val="22"/>
            <w:szCs w:val="22"/>
          </w:rPr>
          <w:sym w:font="Symbol" w:char="00B0"/>
        </w:r>
      </w:del>
    </w:p>
    <w:p w14:paraId="7D132601" w14:textId="151D27A0" w:rsidR="00166737" w:rsidDel="00C07A6C" w:rsidRDefault="00F614A8" w:rsidP="0087044E">
      <w:pPr>
        <w:rPr>
          <w:del w:id="472" w:author="CEPT" w:date="2023-05-01T11:32:00Z"/>
        </w:rPr>
      </w:pPr>
      <w:del w:id="473" w:author="CEPT" w:date="2023-05-01T11:32:00Z">
        <w:r w:rsidDel="00C07A6C">
          <w:br w:type="page"/>
        </w:r>
      </w:del>
    </w:p>
    <w:p w14:paraId="62A5E8E0" w14:textId="1D5A4C08" w:rsidR="0087044E" w:rsidRPr="006905BC" w:rsidDel="00C07A6C" w:rsidRDefault="00F614A8" w:rsidP="0087044E">
      <w:pPr>
        <w:rPr>
          <w:del w:id="474" w:author="CEPT" w:date="2023-05-01T11:32:00Z"/>
        </w:rPr>
      </w:pPr>
      <w:del w:id="475" w:author="CEPT" w:date="2023-05-01T11:32:00Z">
        <w:r w:rsidRPr="006905BC" w:rsidDel="00C07A6C">
          <w:lastRenderedPageBreak/>
          <w:delText>where:</w:delText>
        </w:r>
      </w:del>
    </w:p>
    <w:p w14:paraId="11E3C49A" w14:textId="61739BBE" w:rsidR="0087044E" w:rsidRPr="006905BC" w:rsidDel="00C07A6C" w:rsidRDefault="00F614A8" w:rsidP="0087044E">
      <w:pPr>
        <w:pStyle w:val="Equationlegend"/>
        <w:rPr>
          <w:del w:id="476" w:author="CEPT" w:date="2023-05-01T11:32:00Z"/>
        </w:rPr>
      </w:pPr>
      <w:del w:id="477" w:author="CEPT" w:date="2023-05-01T11:32:00Z">
        <w:r w:rsidRPr="006905BC" w:rsidDel="00C07A6C">
          <w:rPr>
            <w:i/>
            <w:iCs/>
          </w:rPr>
          <w:tab/>
          <w:delText>G</w:delText>
        </w:r>
        <w:r w:rsidRPr="006905BC" w:rsidDel="00C07A6C">
          <w:delText>(</w:delText>
        </w:r>
        <w:r w:rsidRPr="006905BC" w:rsidDel="00C07A6C">
          <w:sym w:font="Symbol" w:char="0079"/>
        </w:r>
        <w:r w:rsidRPr="006905BC" w:rsidDel="00C07A6C">
          <w:delText>) :</w:delText>
        </w:r>
        <w:r w:rsidRPr="006905BC" w:rsidDel="00C07A6C">
          <w:tab/>
          <w:delText xml:space="preserve">gain at the angle </w:delText>
        </w:r>
        <w:r w:rsidRPr="006905BC" w:rsidDel="00C07A6C">
          <w:sym w:font="Symbol" w:char="0079"/>
        </w:r>
        <w:r w:rsidRPr="006905BC" w:rsidDel="00C07A6C">
          <w:delText xml:space="preserve"> from the main beam direction (dBi)</w:delText>
        </w:r>
      </w:del>
    </w:p>
    <w:p w14:paraId="69F9F8A5" w14:textId="679AEE35" w:rsidR="0087044E" w:rsidRPr="006905BC" w:rsidDel="00C07A6C" w:rsidRDefault="00F614A8" w:rsidP="0087044E">
      <w:pPr>
        <w:pStyle w:val="Equationlegend"/>
        <w:rPr>
          <w:del w:id="478" w:author="CEPT" w:date="2023-05-01T11:32:00Z"/>
        </w:rPr>
      </w:pPr>
      <w:del w:id="479" w:author="CEPT" w:date="2023-05-01T11:32:00Z">
        <w:r w:rsidRPr="006905BC" w:rsidDel="00C07A6C">
          <w:rPr>
            <w:i/>
            <w:iCs/>
          </w:rPr>
          <w:tab/>
          <w:delText>G</w:delText>
        </w:r>
        <w:r w:rsidRPr="006905BC" w:rsidDel="00C07A6C">
          <w:rPr>
            <w:i/>
            <w:szCs w:val="24"/>
            <w:vertAlign w:val="subscript"/>
          </w:rPr>
          <w:delText>m</w:delText>
        </w:r>
        <w:r w:rsidRPr="006905BC" w:rsidDel="00C07A6C">
          <w:delText> :</w:delText>
        </w:r>
        <w:r w:rsidRPr="006905BC" w:rsidDel="00C07A6C">
          <w:tab/>
          <w:delText>maximum gain in the main lobe (dBi)</w:delText>
        </w:r>
      </w:del>
    </w:p>
    <w:p w14:paraId="35C4D4B1" w14:textId="214CDC6F" w:rsidR="0087044E" w:rsidRPr="006905BC" w:rsidDel="00C07A6C" w:rsidRDefault="00F614A8" w:rsidP="0087044E">
      <w:pPr>
        <w:pStyle w:val="Equationlegend"/>
        <w:rPr>
          <w:del w:id="480" w:author="CEPT" w:date="2023-05-01T11:32:00Z"/>
        </w:rPr>
      </w:pPr>
      <w:del w:id="481" w:author="CEPT" w:date="2023-05-01T11:32:00Z">
        <w:r w:rsidRPr="006905BC" w:rsidDel="00C07A6C">
          <w:rPr>
            <w:rFonts w:ascii="Symbol" w:hAnsi="Symbol"/>
          </w:rPr>
          <w:tab/>
        </w:r>
        <w:r w:rsidRPr="006905BC" w:rsidDel="00C07A6C">
          <w:sym w:font="Symbol" w:char="0079"/>
        </w:r>
        <w:r w:rsidRPr="006905BC" w:rsidDel="00C07A6C">
          <w:rPr>
            <w:i/>
            <w:szCs w:val="24"/>
            <w:vertAlign w:val="subscript"/>
          </w:rPr>
          <w:delText>b</w:delText>
        </w:r>
        <w:r w:rsidRPr="006905BC" w:rsidDel="00C07A6C">
          <w:delText xml:space="preserve"> : </w:delText>
        </w:r>
        <w:r w:rsidRPr="006905BC" w:rsidDel="00C07A6C">
          <w:tab/>
          <w:delText xml:space="preserve">one-half of the 3 dB beamwidth in the plane considered (3 dB below </w:delText>
        </w:r>
        <w:r w:rsidRPr="006905BC" w:rsidDel="00C07A6C">
          <w:rPr>
            <w:i/>
            <w:iCs/>
          </w:rPr>
          <w:delText>G</w:delText>
        </w:r>
        <w:r w:rsidRPr="006905BC" w:rsidDel="00C07A6C">
          <w:rPr>
            <w:i/>
            <w:iCs/>
            <w:position w:val="-4"/>
            <w:sz w:val="20"/>
          </w:rPr>
          <w:delText>m</w:delText>
        </w:r>
        <w:r w:rsidRPr="006905BC" w:rsidDel="00C07A6C">
          <w:delText>) (degrees)</w:delText>
        </w:r>
      </w:del>
    </w:p>
    <w:p w14:paraId="5B2062B7" w14:textId="3C23C425" w:rsidR="0087044E" w:rsidRPr="006905BC" w:rsidDel="00C07A6C" w:rsidRDefault="00F614A8" w:rsidP="0087044E">
      <w:pPr>
        <w:pStyle w:val="Equationlegend"/>
        <w:rPr>
          <w:del w:id="482" w:author="CEPT" w:date="2023-05-01T11:32:00Z"/>
        </w:rPr>
      </w:pPr>
      <w:del w:id="483" w:author="CEPT" w:date="2023-05-01T11:32:00Z">
        <w:r w:rsidRPr="006905BC" w:rsidDel="00C07A6C">
          <w:rPr>
            <w:i/>
            <w:iCs/>
          </w:rPr>
          <w:tab/>
          <w:delText>L</w:delText>
        </w:r>
        <w:r w:rsidRPr="006905BC" w:rsidDel="00C07A6C">
          <w:rPr>
            <w:i/>
            <w:szCs w:val="24"/>
            <w:vertAlign w:val="subscript"/>
          </w:rPr>
          <w:delText>N</w:delText>
        </w:r>
        <w:r w:rsidRPr="006905BC" w:rsidDel="00C07A6C">
          <w:delText xml:space="preserve"> : </w:delText>
        </w:r>
        <w:r w:rsidRPr="006905BC" w:rsidDel="00C07A6C">
          <w:tab/>
          <w:delText>near side-lobe level (dB) relative to the peak gain required by the system design, and has a maximum value of −25 dB</w:delText>
        </w:r>
      </w:del>
    </w:p>
    <w:p w14:paraId="0477ED36" w14:textId="5BA1AB1D" w:rsidR="0087044E" w:rsidRPr="006905BC" w:rsidDel="00C07A6C" w:rsidRDefault="00F614A8" w:rsidP="0087044E">
      <w:pPr>
        <w:pStyle w:val="Equationlegend"/>
        <w:rPr>
          <w:del w:id="484" w:author="CEPT" w:date="2023-05-01T11:32:00Z"/>
        </w:rPr>
      </w:pPr>
      <w:del w:id="485" w:author="CEPT" w:date="2023-05-01T11:32:00Z">
        <w:r w:rsidRPr="006905BC" w:rsidDel="00C07A6C">
          <w:rPr>
            <w:i/>
            <w:iCs/>
          </w:rPr>
          <w:tab/>
          <w:delText>L</w:delText>
        </w:r>
        <w:r w:rsidRPr="006905BC" w:rsidDel="00C07A6C">
          <w:rPr>
            <w:i/>
            <w:szCs w:val="24"/>
            <w:vertAlign w:val="subscript"/>
          </w:rPr>
          <w:delText>F</w:delText>
        </w:r>
        <w:r w:rsidRPr="006905BC" w:rsidDel="00C07A6C">
          <w:delText> :</w:delText>
        </w:r>
        <w:r w:rsidRPr="006905BC" w:rsidDel="00C07A6C">
          <w:tab/>
          <w:delText xml:space="preserve">far side-lobe level, </w:delText>
        </w:r>
        <w:r w:rsidRPr="006905BC" w:rsidDel="00C07A6C">
          <w:rPr>
            <w:i/>
            <w:iCs/>
          </w:rPr>
          <w:delText>G</w:delText>
        </w:r>
        <w:r w:rsidRPr="006905BC" w:rsidDel="00C07A6C">
          <w:rPr>
            <w:i/>
            <w:szCs w:val="24"/>
            <w:vertAlign w:val="subscript"/>
          </w:rPr>
          <w:delText>m</w:delText>
        </w:r>
        <w:r w:rsidRPr="006905BC" w:rsidDel="00C07A6C">
          <w:delText> − 73 dBi</w:delText>
        </w:r>
      </w:del>
    </w:p>
    <w:p w14:paraId="07D3E538" w14:textId="06648F21" w:rsidR="0087044E" w:rsidRPr="006905BC" w:rsidDel="00C07A6C" w:rsidRDefault="00F614A8" w:rsidP="0087044E">
      <w:pPr>
        <w:pStyle w:val="Equation"/>
        <w:tabs>
          <w:tab w:val="left" w:pos="4536"/>
        </w:tabs>
        <w:spacing w:before="200"/>
        <w:rPr>
          <w:del w:id="486" w:author="CEPT" w:date="2023-05-01T11:32:00Z"/>
          <w:color w:val="000000"/>
          <w:szCs w:val="24"/>
        </w:rPr>
      </w:pPr>
      <w:del w:id="487" w:author="CEPT" w:date="2023-05-01T11:32:00Z">
        <w:r w:rsidRPr="006905BC" w:rsidDel="00C07A6C">
          <w:rPr>
            <w:color w:val="000000"/>
          </w:rPr>
          <w:tab/>
        </w:r>
        <w:r w:rsidRPr="006905BC" w:rsidDel="00C07A6C">
          <w:sym w:font="Symbol" w:char="0079"/>
        </w:r>
        <w:r w:rsidRPr="006905BC" w:rsidDel="00C07A6C">
          <w:rPr>
            <w:color w:val="000000"/>
            <w:szCs w:val="24"/>
            <w:vertAlign w:val="subscript"/>
          </w:rPr>
          <w:delText>1</w:delText>
        </w:r>
        <w:r w:rsidRPr="006905BC" w:rsidDel="00C07A6C">
          <w:rPr>
            <w:color w:val="000000"/>
            <w:szCs w:val="24"/>
          </w:rPr>
          <w:delText xml:space="preserve"> </w:delText>
        </w:r>
        <w:r w:rsidRPr="006905BC" w:rsidDel="00C07A6C">
          <w:rPr>
            <w:rFonts w:ascii="Symbol" w:hAnsi="Symbol"/>
            <w:color w:val="000000"/>
            <w:szCs w:val="24"/>
          </w:rPr>
          <w:delText></w:delText>
        </w:r>
        <w:r w:rsidRPr="006905BC" w:rsidDel="00C07A6C">
          <w:rPr>
            <w:color w:val="000000"/>
            <w:szCs w:val="24"/>
          </w:rPr>
          <w:delText xml:space="preserve"> </w:delText>
        </w:r>
        <w:r w:rsidRPr="006905BC" w:rsidDel="00C07A6C">
          <w:sym w:font="Symbol" w:char="0079"/>
        </w:r>
        <w:r w:rsidRPr="006905BC" w:rsidDel="00C07A6C">
          <w:rPr>
            <w:i/>
            <w:color w:val="000000"/>
            <w:szCs w:val="24"/>
            <w:vertAlign w:val="subscript"/>
          </w:rPr>
          <w:delText>b</w:delText>
        </w:r>
        <w:r w:rsidRPr="006905BC" w:rsidDel="00C07A6C">
          <w:rPr>
            <w:color w:val="000000"/>
            <w:szCs w:val="24"/>
          </w:rPr>
          <w:delText xml:space="preserve"> </w:delText>
        </w:r>
        <w:r w:rsidRPr="006905BC" w:rsidDel="00C07A6C">
          <w:rPr>
            <w:color w:val="000000"/>
            <w:position w:val="-16"/>
            <w:szCs w:val="24"/>
          </w:rPr>
          <w:object w:dxaOrig="980" w:dyaOrig="440" w14:anchorId="39A4ED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44" o:spid="_x0000_i1025" type="#_x0000_t75" style="width:45.6pt;height:22.4pt" o:ole="">
              <v:imagedata r:id="rId14" o:title=""/>
            </v:shape>
            <o:OLEObject Type="Embed" ProgID="Equation.DSMT4" ShapeID="shape44" DrawAspect="Content" ObjectID="_1747554625" r:id="rId15"/>
          </w:object>
        </w:r>
        <w:r w:rsidRPr="006905BC" w:rsidDel="00C07A6C">
          <w:rPr>
            <w:color w:val="000000"/>
            <w:szCs w:val="24"/>
          </w:rPr>
          <w:tab/>
          <w:delText>degrees</w:delText>
        </w:r>
      </w:del>
    </w:p>
    <w:p w14:paraId="670D5C73" w14:textId="4D89107C" w:rsidR="0087044E" w:rsidRPr="006905BC" w:rsidDel="00C07A6C" w:rsidRDefault="00F614A8" w:rsidP="0087044E">
      <w:pPr>
        <w:pStyle w:val="Equation"/>
        <w:tabs>
          <w:tab w:val="left" w:pos="4536"/>
        </w:tabs>
        <w:spacing w:before="200"/>
        <w:rPr>
          <w:del w:id="488" w:author="CEPT" w:date="2023-05-01T11:32:00Z"/>
          <w:color w:val="000000"/>
          <w:szCs w:val="24"/>
        </w:rPr>
      </w:pPr>
      <w:del w:id="489" w:author="CEPT" w:date="2023-05-01T11:32:00Z">
        <w:r w:rsidRPr="006905BC" w:rsidDel="00C07A6C">
          <w:rPr>
            <w:color w:val="000000"/>
            <w:szCs w:val="24"/>
          </w:rPr>
          <w:tab/>
        </w:r>
        <w:r w:rsidRPr="006905BC" w:rsidDel="00C07A6C">
          <w:sym w:font="Symbol" w:char="0079"/>
        </w:r>
        <w:r w:rsidRPr="006905BC" w:rsidDel="00C07A6C">
          <w:rPr>
            <w:color w:val="000000"/>
            <w:szCs w:val="24"/>
            <w:vertAlign w:val="subscript"/>
          </w:rPr>
          <w:delText>2</w:delText>
        </w:r>
        <w:r w:rsidRPr="006905BC" w:rsidDel="00C07A6C">
          <w:rPr>
            <w:sz w:val="20"/>
          </w:rPr>
          <w:delText xml:space="preserve">  </w:delText>
        </w:r>
        <w:r w:rsidRPr="006905BC" w:rsidDel="00C07A6C">
          <w:rPr>
            <w:rFonts w:ascii="Symbol" w:hAnsi="Symbol"/>
            <w:color w:val="000000"/>
            <w:szCs w:val="24"/>
          </w:rPr>
          <w:delText></w:delText>
        </w:r>
        <w:r w:rsidRPr="006905BC" w:rsidDel="00C07A6C">
          <w:rPr>
            <w:color w:val="000000"/>
            <w:szCs w:val="24"/>
          </w:rPr>
          <w:delText xml:space="preserve"> 3.745 </w:delText>
        </w:r>
        <w:r w:rsidRPr="006905BC" w:rsidDel="00C07A6C">
          <w:sym w:font="Symbol" w:char="0079"/>
        </w:r>
        <w:r w:rsidRPr="006905BC" w:rsidDel="00C07A6C">
          <w:rPr>
            <w:i/>
            <w:color w:val="000000"/>
            <w:szCs w:val="24"/>
            <w:vertAlign w:val="subscript"/>
          </w:rPr>
          <w:delText>b</w:delText>
        </w:r>
        <w:r w:rsidRPr="006905BC" w:rsidDel="00C07A6C">
          <w:rPr>
            <w:color w:val="000000"/>
            <w:szCs w:val="24"/>
          </w:rPr>
          <w:tab/>
          <w:delText>degrees</w:delText>
        </w:r>
      </w:del>
    </w:p>
    <w:p w14:paraId="06A09015" w14:textId="392B752B" w:rsidR="0087044E" w:rsidRPr="006905BC" w:rsidDel="00C07A6C" w:rsidRDefault="00F614A8" w:rsidP="0087044E">
      <w:pPr>
        <w:pStyle w:val="Equation"/>
        <w:tabs>
          <w:tab w:val="left" w:pos="4536"/>
        </w:tabs>
        <w:spacing w:before="200"/>
        <w:rPr>
          <w:del w:id="490" w:author="CEPT" w:date="2023-05-01T11:32:00Z"/>
          <w:color w:val="000000"/>
          <w:szCs w:val="24"/>
        </w:rPr>
      </w:pPr>
      <w:del w:id="491" w:author="CEPT" w:date="2023-05-01T11:32:00Z">
        <w:r w:rsidRPr="006905BC" w:rsidDel="00C07A6C">
          <w:rPr>
            <w:color w:val="000000"/>
            <w:szCs w:val="24"/>
          </w:rPr>
          <w:tab/>
        </w:r>
        <w:r w:rsidRPr="006905BC" w:rsidDel="00C07A6C">
          <w:rPr>
            <w:i/>
            <w:iCs/>
            <w:color w:val="000000"/>
            <w:szCs w:val="24"/>
          </w:rPr>
          <w:delText>X</w:delText>
        </w:r>
        <w:r w:rsidRPr="006905BC" w:rsidDel="00C07A6C">
          <w:rPr>
            <w:color w:val="000000"/>
            <w:szCs w:val="24"/>
          </w:rPr>
          <w:delText xml:space="preserve">  </w:delText>
        </w:r>
        <w:r w:rsidRPr="006905BC" w:rsidDel="00C07A6C">
          <w:rPr>
            <w:rFonts w:ascii="Symbol" w:hAnsi="Symbol"/>
            <w:color w:val="000000"/>
            <w:szCs w:val="24"/>
          </w:rPr>
          <w:delText></w:delText>
        </w:r>
        <w:r w:rsidRPr="006905BC" w:rsidDel="00C07A6C">
          <w:rPr>
            <w:color w:val="000000"/>
            <w:szCs w:val="24"/>
          </w:rPr>
          <w:delText xml:space="preserve">  </w:delText>
        </w:r>
        <w:r w:rsidRPr="006905BC" w:rsidDel="00C07A6C">
          <w:rPr>
            <w:i/>
            <w:iCs/>
            <w:color w:val="000000"/>
            <w:szCs w:val="24"/>
          </w:rPr>
          <w:delText>G</w:delText>
        </w:r>
        <w:r w:rsidRPr="006905BC" w:rsidDel="00C07A6C">
          <w:rPr>
            <w:i/>
            <w:szCs w:val="24"/>
            <w:vertAlign w:val="subscript"/>
          </w:rPr>
          <w:delText>m</w:delText>
        </w:r>
        <w:r w:rsidRPr="006905BC" w:rsidDel="00C07A6C">
          <w:rPr>
            <w:color w:val="000000"/>
            <w:szCs w:val="24"/>
          </w:rPr>
          <w:delText xml:space="preserve"> </w:delText>
        </w:r>
        <w:r w:rsidRPr="006905BC" w:rsidDel="00C07A6C">
          <w:rPr>
            <w:rFonts w:ascii="Symbol" w:hAnsi="Symbol"/>
            <w:color w:val="000000"/>
            <w:szCs w:val="24"/>
          </w:rPr>
          <w:delText></w:delText>
        </w:r>
        <w:r w:rsidRPr="006905BC" w:rsidDel="00C07A6C">
          <w:rPr>
            <w:color w:val="000000"/>
            <w:szCs w:val="24"/>
          </w:rPr>
          <w:delText xml:space="preserve"> </w:delText>
        </w:r>
        <w:r w:rsidRPr="006905BC" w:rsidDel="00C07A6C">
          <w:rPr>
            <w:i/>
            <w:iCs/>
            <w:color w:val="000000"/>
            <w:szCs w:val="24"/>
          </w:rPr>
          <w:delText>L</w:delText>
        </w:r>
        <w:r w:rsidRPr="006905BC" w:rsidDel="00C07A6C">
          <w:rPr>
            <w:i/>
            <w:szCs w:val="24"/>
            <w:vertAlign w:val="subscript"/>
          </w:rPr>
          <w:delText>N</w:delText>
        </w:r>
        <w:r w:rsidRPr="006905BC" w:rsidDel="00C07A6C">
          <w:rPr>
            <w:color w:val="000000"/>
            <w:szCs w:val="24"/>
          </w:rPr>
          <w:delText xml:space="preserve"> + 60 log (</w:delText>
        </w:r>
        <w:r w:rsidRPr="006905BC" w:rsidDel="00C07A6C">
          <w:sym w:font="Symbol" w:char="0079"/>
        </w:r>
        <w:r w:rsidRPr="006905BC" w:rsidDel="00C07A6C">
          <w:rPr>
            <w:color w:val="000000"/>
            <w:szCs w:val="24"/>
            <w:vertAlign w:val="subscript"/>
          </w:rPr>
          <w:delText>2</w:delText>
        </w:r>
        <w:r w:rsidRPr="006905BC" w:rsidDel="00C07A6C">
          <w:rPr>
            <w:color w:val="000000"/>
            <w:szCs w:val="24"/>
          </w:rPr>
          <w:delText>)</w:delText>
        </w:r>
        <w:r w:rsidRPr="006905BC" w:rsidDel="00C07A6C">
          <w:rPr>
            <w:color w:val="000000"/>
            <w:szCs w:val="24"/>
          </w:rPr>
          <w:tab/>
          <w:delText>dBi</w:delText>
        </w:r>
      </w:del>
    </w:p>
    <w:p w14:paraId="58C4231C" w14:textId="46EBE4CC" w:rsidR="0087044E" w:rsidRPr="006905BC" w:rsidDel="00C07A6C" w:rsidRDefault="00F614A8" w:rsidP="0087044E">
      <w:pPr>
        <w:pStyle w:val="Equation"/>
        <w:tabs>
          <w:tab w:val="left" w:pos="4536"/>
        </w:tabs>
        <w:spacing w:before="200"/>
        <w:rPr>
          <w:del w:id="492" w:author="CEPT" w:date="2023-05-01T11:32:00Z"/>
          <w:color w:val="000000"/>
          <w:szCs w:val="24"/>
        </w:rPr>
      </w:pPr>
      <w:del w:id="493" w:author="CEPT" w:date="2023-05-01T11:32:00Z">
        <w:r w:rsidRPr="006905BC" w:rsidDel="00C07A6C">
          <w:rPr>
            <w:color w:val="000000"/>
            <w:szCs w:val="24"/>
          </w:rPr>
          <w:tab/>
        </w:r>
        <w:r w:rsidRPr="006905BC" w:rsidDel="00C07A6C">
          <w:sym w:font="Symbol" w:char="0079"/>
        </w:r>
        <w:r w:rsidRPr="006905BC" w:rsidDel="00C07A6C">
          <w:rPr>
            <w:color w:val="000000"/>
            <w:szCs w:val="24"/>
            <w:vertAlign w:val="subscript"/>
          </w:rPr>
          <w:delText>3</w:delText>
        </w:r>
        <w:r w:rsidRPr="006905BC" w:rsidDel="00C07A6C">
          <w:rPr>
            <w:color w:val="000000"/>
            <w:szCs w:val="24"/>
          </w:rPr>
          <w:delText xml:space="preserve"> </w:delText>
        </w:r>
        <w:r w:rsidRPr="006905BC" w:rsidDel="00C07A6C">
          <w:rPr>
            <w:color w:val="000000"/>
            <w:position w:val="-10"/>
            <w:szCs w:val="24"/>
          </w:rPr>
          <w:object w:dxaOrig="1460" w:dyaOrig="420" w14:anchorId="0729FED5">
            <v:shape id="shape47" o:spid="_x0000_i1026" type="#_x0000_t75" style="width:74.4pt;height:22.4pt" o:ole="">
              <v:imagedata r:id="rId16" o:title=""/>
            </v:shape>
            <o:OLEObject Type="Embed" ProgID="Equation.DSMT4" ShapeID="shape47" DrawAspect="Content" ObjectID="_1747554626" r:id="rId17"/>
          </w:object>
        </w:r>
        <w:r w:rsidRPr="006905BC" w:rsidDel="00C07A6C">
          <w:rPr>
            <w:color w:val="000000"/>
            <w:szCs w:val="24"/>
          </w:rPr>
          <w:tab/>
          <w:delText>degrees</w:delText>
        </w:r>
      </w:del>
    </w:p>
    <w:p w14:paraId="7783CCD3" w14:textId="438741D9" w:rsidR="0087044E" w:rsidRPr="006905BC" w:rsidDel="00C07A6C" w:rsidRDefault="00F614A8" w:rsidP="0087044E">
      <w:pPr>
        <w:rPr>
          <w:del w:id="494" w:author="CEPT" w:date="2023-05-01T11:32:00Z"/>
        </w:rPr>
      </w:pPr>
      <w:del w:id="495" w:author="CEPT" w:date="2023-05-01T11:32:00Z">
        <w:r w:rsidRPr="006905BC" w:rsidDel="00C07A6C">
          <w:delText>The 3 dB beamwidth (2</w:delText>
        </w:r>
        <w:r w:rsidRPr="006905BC" w:rsidDel="00C07A6C">
          <w:sym w:font="Symbol" w:char="0079"/>
        </w:r>
        <w:r w:rsidRPr="006905BC" w:rsidDel="00C07A6C">
          <w:rPr>
            <w:i/>
            <w:szCs w:val="24"/>
            <w:vertAlign w:val="subscript"/>
          </w:rPr>
          <w:delText>b</w:delText>
        </w:r>
        <w:r w:rsidRPr="006905BC" w:rsidDel="00C07A6C">
          <w:delText>) is estimated by:</w:delText>
        </w:r>
      </w:del>
    </w:p>
    <w:p w14:paraId="1655AAD3" w14:textId="517324B5" w:rsidR="0087044E" w:rsidRPr="006905BC" w:rsidDel="00C07A6C" w:rsidRDefault="00F614A8" w:rsidP="0087044E">
      <w:pPr>
        <w:pStyle w:val="Equation"/>
        <w:tabs>
          <w:tab w:val="left" w:pos="4536"/>
        </w:tabs>
        <w:rPr>
          <w:del w:id="496" w:author="CEPT" w:date="2023-05-01T11:32:00Z"/>
          <w:color w:val="000000"/>
          <w:szCs w:val="24"/>
        </w:rPr>
      </w:pPr>
      <w:del w:id="497" w:author="CEPT" w:date="2023-05-01T11:32:00Z">
        <w:r w:rsidRPr="006905BC" w:rsidDel="00C07A6C">
          <w:rPr>
            <w:color w:val="000000"/>
            <w:szCs w:val="24"/>
          </w:rPr>
          <w:tab/>
          <w:delText>(</w:delText>
        </w:r>
        <w:r w:rsidRPr="006905BC" w:rsidDel="00C07A6C">
          <w:sym w:font="Symbol" w:char="0079"/>
        </w:r>
        <w:r w:rsidRPr="006905BC" w:rsidDel="00C07A6C">
          <w:rPr>
            <w:i/>
            <w:color w:val="000000"/>
            <w:szCs w:val="24"/>
            <w:vertAlign w:val="subscript"/>
          </w:rPr>
          <w:delText>b</w:delText>
        </w:r>
        <w:r w:rsidRPr="006905BC" w:rsidDel="00C07A6C">
          <w:rPr>
            <w:color w:val="000000"/>
            <w:szCs w:val="24"/>
          </w:rPr>
          <w:delText>)</w:delText>
        </w:r>
        <w:r w:rsidRPr="006905BC" w:rsidDel="00C07A6C">
          <w:rPr>
            <w:szCs w:val="24"/>
            <w:vertAlign w:val="superscript"/>
          </w:rPr>
          <w:delText>2</w:delText>
        </w:r>
        <w:r w:rsidRPr="006905BC" w:rsidDel="00C07A6C">
          <w:rPr>
            <w:color w:val="000000"/>
            <w:szCs w:val="24"/>
          </w:rPr>
          <w:delText xml:space="preserve"> </w:delText>
        </w:r>
        <w:r w:rsidRPr="006905BC" w:rsidDel="00C07A6C">
          <w:rPr>
            <w:rFonts w:ascii="Symbol" w:hAnsi="Symbol"/>
            <w:color w:val="000000"/>
            <w:szCs w:val="24"/>
          </w:rPr>
          <w:delText></w:delText>
        </w:r>
        <w:r w:rsidRPr="006905BC" w:rsidDel="00C07A6C">
          <w:rPr>
            <w:color w:val="000000"/>
            <w:szCs w:val="24"/>
          </w:rPr>
          <w:delText xml:space="preserve"> 7</w:delText>
        </w:r>
        <w:r w:rsidRPr="006905BC" w:rsidDel="00C07A6C">
          <w:delText> </w:delText>
        </w:r>
        <w:r w:rsidRPr="006905BC" w:rsidDel="00C07A6C">
          <w:rPr>
            <w:color w:val="000000"/>
            <w:szCs w:val="24"/>
          </w:rPr>
          <w:delText>442/(10</w:delText>
        </w:r>
        <w:r w:rsidRPr="00FC0C12" w:rsidDel="00C07A6C">
          <w:rPr>
            <w:color w:val="000000"/>
            <w:position w:val="6"/>
            <w:sz w:val="20"/>
          </w:rPr>
          <w:delText>0.1</w:delText>
        </w:r>
        <w:r w:rsidRPr="00FC0C12" w:rsidDel="00C07A6C">
          <w:rPr>
            <w:i/>
            <w:iCs/>
            <w:color w:val="000000"/>
            <w:position w:val="6"/>
            <w:sz w:val="20"/>
          </w:rPr>
          <w:delText>G</w:delText>
        </w:r>
        <w:r w:rsidRPr="00FC0C12" w:rsidDel="00C07A6C">
          <w:rPr>
            <w:i/>
            <w:iCs/>
            <w:color w:val="000000"/>
            <w:position w:val="6"/>
            <w:sz w:val="20"/>
            <w:vertAlign w:val="subscript"/>
          </w:rPr>
          <w:delText>m</w:delText>
        </w:r>
        <w:r w:rsidRPr="006905BC" w:rsidDel="00C07A6C">
          <w:rPr>
            <w:color w:val="000000"/>
            <w:szCs w:val="24"/>
          </w:rPr>
          <w:delText>)</w:delText>
        </w:r>
        <w:r w:rsidRPr="006905BC" w:rsidDel="00C07A6C">
          <w:rPr>
            <w:color w:val="000000"/>
            <w:szCs w:val="24"/>
          </w:rPr>
          <w:tab/>
          <w:delText>degrees</w:delText>
        </w:r>
        <w:r w:rsidRPr="006905BC" w:rsidDel="00C07A6C">
          <w:rPr>
            <w:szCs w:val="24"/>
            <w:vertAlign w:val="superscript"/>
          </w:rPr>
          <w:delText>2</w:delText>
        </w:r>
        <w:r w:rsidRPr="006905BC" w:rsidDel="00C07A6C">
          <w:rPr>
            <w:color w:val="000000"/>
            <w:szCs w:val="24"/>
          </w:rPr>
          <w:delText>;</w:delText>
        </w:r>
      </w:del>
    </w:p>
    <w:p w14:paraId="6F8710FB" w14:textId="6EF9F282" w:rsidR="0087044E" w:rsidRPr="006905BC" w:rsidDel="00C07A6C" w:rsidRDefault="00F614A8" w:rsidP="0087044E">
      <w:pPr>
        <w:rPr>
          <w:del w:id="498" w:author="CEPT" w:date="2023-05-01T11:33:00Z"/>
        </w:rPr>
      </w:pPr>
      <w:del w:id="499" w:author="CEPT" w:date="2023-05-01T11:33:00Z">
        <w:r w:rsidRPr="006905BC" w:rsidDel="00C07A6C">
          <w:delText>3.2</w:delText>
        </w:r>
        <w:r w:rsidRPr="006905BC" w:rsidDel="00C07A6C">
          <w:tab/>
          <w:delText>for the purpose of protecting mobile earth stations within the satellite component of IMT from interference, a HAPS operating as an IMT base station, shall not exceed an out-of-band pfd of −165 dB(W/(m</w:delText>
        </w:r>
        <w:r w:rsidRPr="006905BC" w:rsidDel="00C07A6C">
          <w:rPr>
            <w:szCs w:val="24"/>
            <w:vertAlign w:val="superscript"/>
          </w:rPr>
          <w:delText>2</w:delText>
        </w:r>
        <w:r w:rsidRPr="006905BC" w:rsidDel="00C07A6C">
          <w:delText> · 4</w:delText>
        </w:r>
        <w:r w:rsidRPr="006905BC" w:rsidDel="00C07A6C">
          <w:rPr>
            <w:iCs/>
            <w:color w:val="000000"/>
          </w:rPr>
          <w:delText> kHz</w:delText>
        </w:r>
        <w:r w:rsidRPr="006905BC" w:rsidDel="00C07A6C">
          <w:delText>)) at the Earth’s surface in the bands 2 160-2 200 MHz in Region 2 and 2 170</w:delText>
        </w:r>
        <w:r w:rsidDel="00C07A6C">
          <w:noBreakHyphen/>
        </w:r>
        <w:r w:rsidRPr="006905BC" w:rsidDel="00C07A6C">
          <w:delText>2 200 MHz in Regions 1 and 3;</w:delText>
        </w:r>
      </w:del>
    </w:p>
    <w:p w14:paraId="2BA34D18" w14:textId="0A043142" w:rsidR="0087044E" w:rsidRPr="006905BC" w:rsidDel="00C07A6C" w:rsidRDefault="00F614A8" w:rsidP="0087044E">
      <w:pPr>
        <w:rPr>
          <w:del w:id="500" w:author="CEPT" w:date="2023-05-01T11:33:00Z"/>
        </w:rPr>
      </w:pPr>
      <w:del w:id="501" w:author="CEPT" w:date="2023-05-01T11:33:00Z">
        <w:r w:rsidRPr="006905BC" w:rsidDel="00C07A6C">
          <w:rPr>
            <w:bCs/>
            <w:snapToGrid w:val="0"/>
            <w:color w:val="000000"/>
          </w:rPr>
          <w:delText>3.3</w:delText>
        </w:r>
        <w:r w:rsidRPr="006905BC" w:rsidDel="00C07A6C">
          <w:tab/>
          <w:delText>a HAPS operating as an IMT base station, in order to protect fixed stations from interference, shall not exceed the following limits of out-of-band power flux-density (pfd) at the Earth’s surface in the bands 2 025-2 110 MHz:</w:delText>
        </w:r>
      </w:del>
    </w:p>
    <w:p w14:paraId="32D15861" w14:textId="26809823" w:rsidR="0087044E" w:rsidRPr="006905BC" w:rsidDel="00C07A6C" w:rsidRDefault="00F614A8" w:rsidP="0087044E">
      <w:pPr>
        <w:pStyle w:val="enumlev1"/>
        <w:rPr>
          <w:del w:id="502" w:author="CEPT" w:date="2023-05-01T11:33:00Z"/>
          <w:snapToGrid w:val="0"/>
        </w:rPr>
      </w:pPr>
      <w:del w:id="503" w:author="CEPT" w:date="2023-05-01T11:33:00Z">
        <w:r w:rsidRPr="006905BC" w:rsidDel="00C07A6C">
          <w:rPr>
            <w:snapToGrid w:val="0"/>
          </w:rPr>
          <w:sym w:font="Symbol" w:char="F02D"/>
        </w:r>
        <w:r w:rsidRPr="006905BC" w:rsidDel="00C07A6C">
          <w:rPr>
            <w:snapToGrid w:val="0"/>
          </w:rPr>
          <w:tab/>
          <w:delText>−165 dB(W/(m</w:delText>
        </w:r>
        <w:r w:rsidRPr="006905BC" w:rsidDel="00C07A6C">
          <w:rPr>
            <w:szCs w:val="24"/>
            <w:vertAlign w:val="superscript"/>
          </w:rPr>
          <w:delText>2</w:delText>
        </w:r>
        <w:r w:rsidRPr="006905BC" w:rsidDel="00C07A6C">
          <w:rPr>
            <w:snapToGrid w:val="0"/>
          </w:rPr>
          <w:delText> · MHz)) for angles of arrival (</w:delText>
        </w:r>
        <w:r w:rsidRPr="006905BC" w:rsidDel="00C07A6C">
          <w:rPr>
            <w:snapToGrid w:val="0"/>
          </w:rPr>
          <w:sym w:font="Symbol" w:char="F071"/>
        </w:r>
        <w:r w:rsidRPr="006905BC" w:rsidDel="00C07A6C">
          <w:rPr>
            <w:snapToGrid w:val="0"/>
          </w:rPr>
          <w:delText>) less than 5</w:delText>
        </w:r>
        <w:r w:rsidRPr="006905BC" w:rsidDel="00C07A6C">
          <w:rPr>
            <w:snapToGrid w:val="0"/>
          </w:rPr>
          <w:sym w:font="Symbol" w:char="F0B0"/>
        </w:r>
        <w:r w:rsidRPr="006905BC" w:rsidDel="00C07A6C">
          <w:rPr>
            <w:snapToGrid w:val="0"/>
          </w:rPr>
          <w:delText xml:space="preserve"> above the horizontal plane;</w:delText>
        </w:r>
      </w:del>
    </w:p>
    <w:p w14:paraId="24383FBB" w14:textId="019080EA" w:rsidR="0087044E" w:rsidRPr="006905BC" w:rsidDel="00C07A6C" w:rsidRDefault="00F614A8" w:rsidP="0087044E">
      <w:pPr>
        <w:pStyle w:val="enumlev1"/>
        <w:rPr>
          <w:del w:id="504" w:author="CEPT" w:date="2023-05-01T11:33:00Z"/>
          <w:snapToGrid w:val="0"/>
        </w:rPr>
      </w:pPr>
      <w:del w:id="505" w:author="CEPT" w:date="2023-05-01T11:33:00Z">
        <w:r w:rsidRPr="006905BC" w:rsidDel="00C07A6C">
          <w:rPr>
            <w:snapToGrid w:val="0"/>
          </w:rPr>
          <w:sym w:font="Symbol" w:char="F02D"/>
        </w:r>
        <w:r w:rsidRPr="006905BC" w:rsidDel="00C07A6C">
          <w:rPr>
            <w:snapToGrid w:val="0"/>
          </w:rPr>
          <w:tab/>
          <w:delText>−165 + 1.75 (</w:delText>
        </w:r>
        <w:r w:rsidRPr="006905BC" w:rsidDel="00C07A6C">
          <w:rPr>
            <w:snapToGrid w:val="0"/>
          </w:rPr>
          <w:sym w:font="Symbol" w:char="F071"/>
        </w:r>
        <w:r w:rsidRPr="006905BC" w:rsidDel="00C07A6C">
          <w:rPr>
            <w:snapToGrid w:val="0"/>
          </w:rPr>
          <w:delText xml:space="preserve"> − 5) dB(W/(m</w:delText>
        </w:r>
        <w:r w:rsidRPr="006905BC" w:rsidDel="00C07A6C">
          <w:rPr>
            <w:szCs w:val="24"/>
            <w:vertAlign w:val="superscript"/>
          </w:rPr>
          <w:delText>2</w:delText>
        </w:r>
        <w:r w:rsidRPr="006905BC" w:rsidDel="00C07A6C">
          <w:rPr>
            <w:snapToGrid w:val="0"/>
          </w:rPr>
          <w:delText> · MHz)) for angles of arrival between 5</w:delText>
        </w:r>
        <w:r w:rsidRPr="006905BC" w:rsidDel="00C07A6C">
          <w:rPr>
            <w:snapToGrid w:val="0"/>
          </w:rPr>
          <w:sym w:font="Symbol" w:char="F0B0"/>
        </w:r>
        <w:r w:rsidRPr="006905BC" w:rsidDel="00C07A6C">
          <w:rPr>
            <w:snapToGrid w:val="0"/>
          </w:rPr>
          <w:delText xml:space="preserve"> and 25</w:delText>
        </w:r>
        <w:r w:rsidRPr="006905BC" w:rsidDel="00C07A6C">
          <w:rPr>
            <w:snapToGrid w:val="0"/>
          </w:rPr>
          <w:sym w:font="Symbol" w:char="F0B0"/>
        </w:r>
        <w:r w:rsidRPr="006905BC" w:rsidDel="00C07A6C">
          <w:rPr>
            <w:snapToGrid w:val="0"/>
          </w:rPr>
          <w:delText xml:space="preserve"> above the horizontal plane; and</w:delText>
        </w:r>
      </w:del>
    </w:p>
    <w:p w14:paraId="1CF1AF25" w14:textId="28DD0B17" w:rsidR="0087044E" w:rsidRPr="006905BC" w:rsidDel="00C07A6C" w:rsidRDefault="00F614A8" w:rsidP="0087044E">
      <w:pPr>
        <w:pStyle w:val="enumlev1"/>
        <w:rPr>
          <w:del w:id="506" w:author="CEPT" w:date="2023-05-01T11:33:00Z"/>
        </w:rPr>
      </w:pPr>
      <w:del w:id="507" w:author="CEPT" w:date="2023-05-01T11:33:00Z">
        <w:r w:rsidRPr="006905BC" w:rsidDel="00C07A6C">
          <w:rPr>
            <w:snapToGrid w:val="0"/>
          </w:rPr>
          <w:sym w:font="Symbol" w:char="F02D"/>
        </w:r>
        <w:r w:rsidRPr="006905BC" w:rsidDel="00C07A6C">
          <w:rPr>
            <w:snapToGrid w:val="0"/>
          </w:rPr>
          <w:tab/>
          <w:delText>−130 dB(W/(m</w:delText>
        </w:r>
        <w:r w:rsidRPr="006905BC" w:rsidDel="00C07A6C">
          <w:rPr>
            <w:szCs w:val="24"/>
            <w:vertAlign w:val="superscript"/>
          </w:rPr>
          <w:delText>2</w:delText>
        </w:r>
        <w:r w:rsidRPr="006905BC" w:rsidDel="00C07A6C">
          <w:rPr>
            <w:snapToGrid w:val="0"/>
          </w:rPr>
          <w:delText> · MHz)) for angles of arrival between 25</w:delText>
        </w:r>
        <w:r w:rsidRPr="006905BC" w:rsidDel="00C07A6C">
          <w:rPr>
            <w:snapToGrid w:val="0"/>
          </w:rPr>
          <w:sym w:font="Symbol" w:char="F0B0"/>
        </w:r>
        <w:r w:rsidRPr="006905BC" w:rsidDel="00C07A6C">
          <w:rPr>
            <w:snapToGrid w:val="0"/>
          </w:rPr>
          <w:delText xml:space="preserve"> and 90</w:delText>
        </w:r>
        <w:r w:rsidRPr="006905BC" w:rsidDel="00C07A6C">
          <w:rPr>
            <w:snapToGrid w:val="0"/>
          </w:rPr>
          <w:sym w:font="Symbol" w:char="F0B0"/>
        </w:r>
        <w:r w:rsidRPr="006905BC" w:rsidDel="00C07A6C">
          <w:rPr>
            <w:snapToGrid w:val="0"/>
          </w:rPr>
          <w:delText xml:space="preserve"> above the horizontal plane;</w:delText>
        </w:r>
      </w:del>
    </w:p>
    <w:p w14:paraId="62E6BBAA" w14:textId="77777777" w:rsidR="00C07A6C" w:rsidRPr="005D50A0" w:rsidRDefault="00C07A6C" w:rsidP="00C07A6C">
      <w:pPr>
        <w:keepNext/>
        <w:rPr>
          <w:ins w:id="508" w:author="CEPT" w:date="2023-05-01T11:33:00Z"/>
          <w:rFonts w:eastAsia="Calibri"/>
        </w:rPr>
      </w:pPr>
      <w:ins w:id="509" w:author="CEPT" w:date="2023-05-01T11:33:00Z">
        <w:r w:rsidRPr="005D50A0">
          <w:rPr>
            <w:rFonts w:eastAsia="Batang"/>
            <w:lang w:eastAsia="ko-KR"/>
          </w:rPr>
          <w:t>1.</w:t>
        </w:r>
        <w:r>
          <w:rPr>
            <w:rFonts w:eastAsia="Batang"/>
            <w:lang w:eastAsia="ko-KR"/>
          </w:rPr>
          <w:t>1</w:t>
        </w:r>
        <w:r w:rsidRPr="005D50A0">
          <w:rPr>
            <w:rFonts w:eastAsia="Batang"/>
            <w:lang w:eastAsia="ko-KR"/>
          </w:rPr>
          <w:tab/>
          <w:t xml:space="preserve">for the purpose of protecting </w:t>
        </w:r>
        <w:r w:rsidRPr="005D50A0">
          <w:t xml:space="preserve">IMT mobile stations </w:t>
        </w:r>
        <w:r w:rsidRPr="005D50A0">
          <w:rPr>
            <w:rFonts w:eastAsia="Batang"/>
            <w:lang w:eastAsia="ko-KR"/>
          </w:rPr>
          <w:t xml:space="preserve">in the territory of other administrations </w:t>
        </w:r>
        <w:r w:rsidRPr="005D50A0">
          <w:t xml:space="preserve">in the frequency bands 1 710-1 980 MHz, 2 010-2 025 MHz and 2 110-2 170 MHz, the power flux-density (pfd) </w:t>
        </w:r>
        <w:r w:rsidRPr="005D50A0">
          <w:rPr>
            <w:lang w:eastAsia="ja-JP"/>
          </w:rPr>
          <w:t>level per HIBS produced at the surface of the Earth in the territory of other administrations shall not exceed the following limit,</w:t>
        </w:r>
        <w:r w:rsidRPr="005D50A0">
          <w:rPr>
            <w:color w:val="FF0000"/>
            <w:lang w:eastAsia="ja-JP"/>
          </w:rPr>
          <w:t xml:space="preserve"> </w:t>
        </w:r>
        <w:r w:rsidRPr="005D50A0">
          <w:rPr>
            <w:rFonts w:eastAsia="Batang"/>
            <w:lang w:eastAsia="ko-KR"/>
          </w:rPr>
          <w:t>unless explicit agreement of the affected administration is provided:</w:t>
        </w:r>
      </w:ins>
    </w:p>
    <w:p w14:paraId="48BA6237"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ins w:id="510" w:author="CEPT" w:date="2023-05-01T11:33:00Z"/>
          <w:rFonts w:eastAsia="Batang"/>
        </w:rPr>
      </w:pPr>
      <w:ins w:id="511" w:author="CEPT" w:date="2023-05-01T11:33:00Z">
        <w:r w:rsidRPr="005D50A0">
          <w:rPr>
            <w:rFonts w:eastAsia="Batang"/>
          </w:rPr>
          <w:tab/>
          <w:t>−111</w:t>
        </w:r>
        <w:r w:rsidRPr="005D50A0">
          <w:rPr>
            <w:rFonts w:eastAsia="Batang"/>
          </w:rPr>
          <w:tab/>
        </w:r>
        <w:r w:rsidRPr="005D50A0">
          <w:rPr>
            <w:rFonts w:eastAsia="Batang"/>
          </w:rPr>
          <w:tab/>
        </w:r>
        <w:r w:rsidRPr="005D50A0">
          <w:rPr>
            <w:rFonts w:eastAsia="Batang"/>
          </w:rPr>
          <w:tab/>
        </w:r>
        <w:r w:rsidRPr="005D50A0">
          <w:rPr>
            <w:rFonts w:eastAsia="Batang"/>
          </w:rPr>
          <w:tab/>
          <w:t>dB(W/(m</w:t>
        </w:r>
        <w:r w:rsidRPr="005D50A0">
          <w:rPr>
            <w:rFonts w:eastAsia="Batang"/>
            <w:vertAlign w:val="superscript"/>
          </w:rPr>
          <w:t>2</w:t>
        </w:r>
        <w:r w:rsidRPr="005D50A0">
          <w:rPr>
            <w:rFonts w:eastAsia="Batang"/>
          </w:rPr>
          <w:t xml:space="preserve"> · MHz)) </w:t>
        </w:r>
        <w:r w:rsidRPr="005D50A0">
          <w:rPr>
            <w:rFonts w:eastAsia="Batang"/>
          </w:rPr>
          <w:tab/>
          <w:t>for</w:t>
        </w:r>
        <w:r w:rsidRPr="005D50A0">
          <w:rPr>
            <w:rFonts w:eastAsia="Batang"/>
          </w:rPr>
          <w:tab/>
          <w:t>0°</w:t>
        </w:r>
        <w:r w:rsidRPr="005D50A0">
          <w:rPr>
            <w:rFonts w:eastAsia="Batang"/>
          </w:rPr>
          <w:tab/>
          <w:t>&lt;</w:t>
        </w:r>
        <w:r w:rsidRPr="005D50A0">
          <w:rPr>
            <w:rFonts w:eastAsia="Batang"/>
          </w:rPr>
          <w:tab/>
        </w:r>
        <w:r w:rsidRPr="005D50A0">
          <w:rPr>
            <w:rFonts w:eastAsia="Batang"/>
          </w:rPr>
          <w:sym w:font="Symbol" w:char="F071"/>
        </w:r>
        <w:r w:rsidRPr="005D50A0">
          <w:rPr>
            <w:rFonts w:eastAsia="Batang"/>
          </w:rPr>
          <w:tab/>
        </w:r>
        <w:r w:rsidRPr="005D50A0">
          <w:rPr>
            <w:rFonts w:eastAsia="Batang"/>
          </w:rPr>
          <w:sym w:font="Symbol" w:char="F0A3"/>
        </w:r>
        <w:r w:rsidRPr="005D50A0">
          <w:rPr>
            <w:rFonts w:eastAsia="Batang"/>
          </w:rPr>
          <w:tab/>
          <w:t>90°</w:t>
        </w:r>
      </w:ins>
    </w:p>
    <w:p w14:paraId="3156C2AE" w14:textId="77777777" w:rsidR="00C07A6C" w:rsidRPr="005D50A0" w:rsidRDefault="00C07A6C" w:rsidP="00C07A6C">
      <w:pPr>
        <w:rPr>
          <w:ins w:id="512" w:author="CEPT" w:date="2023-05-01T11:33:00Z"/>
          <w:lang w:eastAsia="ja-JP"/>
        </w:rPr>
      </w:pPr>
      <w:ins w:id="513" w:author="CEPT" w:date="2023-05-01T11:33:00Z">
        <w:r w:rsidRPr="005D50A0">
          <w:rPr>
            <w:lang w:eastAsia="ja-JP"/>
          </w:rPr>
          <w:t xml:space="preserve">where </w:t>
        </w:r>
        <w:r w:rsidRPr="005D50A0">
          <w:rPr>
            <w:iCs/>
            <w:lang w:eastAsia="ja-JP"/>
          </w:rPr>
          <w:t>θ</w:t>
        </w:r>
        <w:r w:rsidRPr="005D50A0">
          <w:rPr>
            <w:lang w:eastAsia="ja-JP"/>
          </w:rPr>
          <w:t xml:space="preserve"> is the </w:t>
        </w:r>
        <w:r w:rsidRPr="005D50A0">
          <w:t xml:space="preserve">angle of arrival </w:t>
        </w:r>
        <w:r w:rsidRPr="005D50A0">
          <w:rPr>
            <w:lang w:eastAsia="ja-JP"/>
          </w:rPr>
          <w:t xml:space="preserve">of the incident wave </w:t>
        </w:r>
        <w:r w:rsidRPr="005D50A0">
          <w:t>above the horizontal plane,</w:t>
        </w:r>
        <w:r w:rsidRPr="005D50A0">
          <w:rPr>
            <w:lang w:eastAsia="ja-JP"/>
          </w:rPr>
          <w:t xml:space="preserve"> in degrees;</w:t>
        </w:r>
      </w:ins>
    </w:p>
    <w:p w14:paraId="687759DC" w14:textId="77777777" w:rsidR="00C07A6C" w:rsidRDefault="00C07A6C" w:rsidP="00C07A6C">
      <w:pPr>
        <w:keepNext/>
        <w:rPr>
          <w:ins w:id="514" w:author="CEPT" w:date="2023-05-01T11:33:00Z"/>
          <w:rFonts w:eastAsia="Batang"/>
          <w:lang w:eastAsia="ko-KR"/>
        </w:rPr>
      </w:pPr>
      <w:ins w:id="515" w:author="CEPT" w:date="2023-05-01T11:33:00Z">
        <w:r w:rsidRPr="00C630B4">
          <w:rPr>
            <w:rFonts w:eastAsia="Batang"/>
            <w:lang w:eastAsia="ko-KR"/>
          </w:rPr>
          <w:t>1.2</w:t>
        </w:r>
        <w:r w:rsidRPr="005D50A0">
          <w:rPr>
            <w:rFonts w:eastAsia="Batang"/>
            <w:lang w:eastAsia="ko-KR"/>
          </w:rPr>
          <w:tab/>
          <w:t xml:space="preserve">for the purpose of protecting </w:t>
        </w:r>
        <w:r w:rsidRPr="005D50A0">
          <w:t xml:space="preserve">IMT base stations </w:t>
        </w:r>
        <w:r w:rsidRPr="005D50A0">
          <w:rPr>
            <w:rFonts w:eastAsia="Batang"/>
            <w:lang w:eastAsia="ko-KR"/>
          </w:rPr>
          <w:t xml:space="preserve">in the territory of other administrations </w:t>
        </w:r>
        <w:r w:rsidRPr="005D50A0">
          <w:t>in the frequency bands</w:t>
        </w:r>
        <w:r>
          <w:t xml:space="preserve"> </w:t>
        </w:r>
        <w:r w:rsidRPr="005D50A0">
          <w:t xml:space="preserve">1 710-1 980 MHz, 2 010-2 025 MHz and 2 110-2 170 MHz, the power flux-density (pfd) </w:t>
        </w:r>
        <w:r w:rsidRPr="005D50A0">
          <w:rPr>
            <w:lang w:eastAsia="ja-JP"/>
          </w:rPr>
          <w:t>level per HIBS produced at the surface of the Earth in the territory of other administrations shall not exceed the following limit,</w:t>
        </w:r>
        <w:r w:rsidRPr="005D50A0">
          <w:rPr>
            <w:color w:val="FF0000"/>
            <w:lang w:eastAsia="ja-JP"/>
          </w:rPr>
          <w:t xml:space="preserve"> </w:t>
        </w:r>
        <w:r w:rsidRPr="005D50A0">
          <w:rPr>
            <w:rFonts w:eastAsia="Batang"/>
            <w:lang w:eastAsia="ko-KR"/>
          </w:rPr>
          <w:t>unless explicit agreement of the affected administration is provided:</w:t>
        </w:r>
      </w:ins>
    </w:p>
    <w:p w14:paraId="45BF4628" w14:textId="67191188" w:rsidR="00C07A6C" w:rsidRPr="007369CC" w:rsidRDefault="00C07A6C" w:rsidP="00C07A6C">
      <w:pPr>
        <w:tabs>
          <w:tab w:val="left" w:pos="3686"/>
          <w:tab w:val="left" w:pos="5812"/>
          <w:tab w:val="right" w:pos="6946"/>
          <w:tab w:val="left" w:pos="7088"/>
          <w:tab w:val="left" w:pos="7371"/>
          <w:tab w:val="left" w:pos="7797"/>
          <w:tab w:val="left" w:pos="8080"/>
        </w:tabs>
        <w:rPr>
          <w:ins w:id="516" w:author="CEPT" w:date="2023-05-01T11:33:00Z"/>
        </w:rPr>
      </w:pPr>
      <w:ins w:id="517" w:author="CEPT" w:date="2023-05-01T11:33:00Z">
        <w:r w:rsidRPr="007369CC">
          <w:tab/>
          <w:t>−142</w:t>
        </w:r>
        <w:r w:rsidR="00E46935" w:rsidRPr="007369CC">
          <w:tab/>
        </w:r>
        <w:r w:rsidR="00E46935" w:rsidRPr="007369CC">
          <w:tab/>
        </w:r>
        <w:r w:rsidR="00E46935" w:rsidRPr="007369CC">
          <w:tab/>
        </w:r>
        <w:proofErr w:type="gramStart"/>
        <w:r w:rsidRPr="00B02580">
          <w:t>d</w:t>
        </w:r>
        <w:r w:rsidRPr="007369CC">
          <w:t>B(</w:t>
        </w:r>
        <w:proofErr w:type="gramEnd"/>
        <w:r w:rsidRPr="007369CC">
          <w:t>W/(m</w:t>
        </w:r>
        <w:r w:rsidRPr="007369CC">
          <w:rPr>
            <w:vertAlign w:val="superscript"/>
          </w:rPr>
          <w:t>2</w:t>
        </w:r>
        <w:r w:rsidRPr="007369CC">
          <w:t xml:space="preserve"> · MHz))</w:t>
        </w:r>
        <w:r w:rsidRPr="007369CC">
          <w:tab/>
          <w:t>for</w:t>
        </w:r>
        <w:r w:rsidRPr="007369CC">
          <w:tab/>
          <w:t>0</w:t>
        </w:r>
        <w:r w:rsidRPr="007369CC">
          <w:sym w:font="Symbol" w:char="F0B0"/>
        </w:r>
        <w:r w:rsidRPr="007369CC">
          <w:tab/>
        </w:r>
        <w:r w:rsidRPr="007369CC">
          <w:sym w:font="Symbol" w:char="F0A3"/>
        </w:r>
        <w:r w:rsidRPr="007369CC">
          <w:tab/>
        </w:r>
        <w:r w:rsidRPr="007369CC">
          <w:sym w:font="Symbol" w:char="F071"/>
        </w:r>
        <w:r w:rsidRPr="007369CC">
          <w:tab/>
          <w:t>&lt;</w:t>
        </w:r>
        <w:r w:rsidRPr="007369CC">
          <w:tab/>
          <w:t>11</w:t>
        </w:r>
        <w:r w:rsidRPr="007369CC">
          <w:sym w:font="Symbol" w:char="F0B0"/>
        </w:r>
      </w:ins>
    </w:p>
    <w:p w14:paraId="55F34253" w14:textId="77777777" w:rsidR="00C07A6C" w:rsidRPr="007369CC" w:rsidRDefault="00C07A6C" w:rsidP="00C07A6C">
      <w:pPr>
        <w:tabs>
          <w:tab w:val="left" w:pos="3686"/>
          <w:tab w:val="left" w:pos="5812"/>
          <w:tab w:val="right" w:pos="6946"/>
          <w:tab w:val="left" w:pos="7088"/>
          <w:tab w:val="left" w:pos="7371"/>
          <w:tab w:val="left" w:pos="7797"/>
          <w:tab w:val="left" w:pos="8080"/>
        </w:tabs>
        <w:rPr>
          <w:ins w:id="518" w:author="CEPT" w:date="2023-05-01T11:33:00Z"/>
        </w:rPr>
      </w:pPr>
      <w:ins w:id="519" w:author="CEPT" w:date="2023-05-01T11:33:00Z">
        <w:r w:rsidRPr="007369CC">
          <w:lastRenderedPageBreak/>
          <w:tab/>
          <w:t>−142 + 0.45 (</w:t>
        </w:r>
        <w:r w:rsidRPr="007369CC">
          <w:sym w:font="Symbol" w:char="F071"/>
        </w:r>
        <w:r w:rsidRPr="007369CC">
          <w:t>-11)</w:t>
        </w:r>
        <w:r w:rsidRPr="007369CC">
          <w:tab/>
          <w:t>dB(W/(m</w:t>
        </w:r>
        <w:r w:rsidRPr="007369CC">
          <w:rPr>
            <w:vertAlign w:val="superscript"/>
          </w:rPr>
          <w:t>2</w:t>
        </w:r>
        <w:r w:rsidRPr="007369CC">
          <w:t xml:space="preserve"> · MHz))</w:t>
        </w:r>
        <w:r w:rsidRPr="007369CC">
          <w:tab/>
          <w:t>for</w:t>
        </w:r>
        <w:r w:rsidRPr="007369CC">
          <w:tab/>
          <w:t>11</w:t>
        </w:r>
        <w:r w:rsidRPr="007369CC">
          <w:sym w:font="Symbol" w:char="F0B0"/>
        </w:r>
        <w:r w:rsidRPr="007369CC">
          <w:tab/>
          <w:t>&lt;</w:t>
        </w:r>
        <w:r w:rsidRPr="007369CC">
          <w:tab/>
        </w:r>
        <w:r w:rsidRPr="007369CC">
          <w:sym w:font="Symbol" w:char="F071"/>
        </w:r>
        <w:r w:rsidRPr="007369CC">
          <w:tab/>
        </w:r>
        <w:r w:rsidRPr="007369CC">
          <w:sym w:font="Symbol" w:char="F0A3"/>
        </w:r>
        <w:r w:rsidRPr="007369CC">
          <w:tab/>
          <w:t>80</w:t>
        </w:r>
        <w:r w:rsidRPr="007369CC">
          <w:sym w:font="Symbol" w:char="F0B0"/>
        </w:r>
      </w:ins>
    </w:p>
    <w:p w14:paraId="7044432A" w14:textId="44AFFA92" w:rsidR="00C07A6C" w:rsidRPr="005D50A0" w:rsidRDefault="00C07A6C" w:rsidP="00C07A6C">
      <w:pPr>
        <w:tabs>
          <w:tab w:val="left" w:pos="3686"/>
          <w:tab w:val="left" w:pos="5812"/>
          <w:tab w:val="right" w:pos="6946"/>
          <w:tab w:val="left" w:pos="7088"/>
          <w:tab w:val="left" w:pos="7371"/>
          <w:tab w:val="left" w:pos="7797"/>
          <w:tab w:val="left" w:pos="8080"/>
        </w:tabs>
        <w:rPr>
          <w:ins w:id="520" w:author="CEPT" w:date="2023-05-01T11:33:00Z"/>
        </w:rPr>
      </w:pPr>
      <w:ins w:id="521" w:author="CEPT" w:date="2023-05-01T11:33:00Z">
        <w:r w:rsidRPr="007369CC">
          <w:tab/>
          <w:t>−111</w:t>
        </w:r>
        <w:r w:rsidR="00E46935" w:rsidRPr="007369CC">
          <w:tab/>
        </w:r>
        <w:r w:rsidR="00E46935" w:rsidRPr="007369CC">
          <w:tab/>
        </w:r>
        <w:r w:rsidR="00E46935" w:rsidRPr="007369CC">
          <w:tab/>
        </w:r>
        <w:proofErr w:type="gramStart"/>
        <w:r w:rsidRPr="00B02580">
          <w:t>d</w:t>
        </w:r>
        <w:r w:rsidRPr="007369CC">
          <w:t>B(</w:t>
        </w:r>
        <w:proofErr w:type="gramEnd"/>
        <w:r w:rsidRPr="007369CC">
          <w:t>W/(m</w:t>
        </w:r>
        <w:r w:rsidRPr="007369CC">
          <w:rPr>
            <w:vertAlign w:val="superscript"/>
          </w:rPr>
          <w:t>2</w:t>
        </w:r>
        <w:r w:rsidRPr="007369CC">
          <w:t xml:space="preserve"> · MHz))</w:t>
        </w:r>
        <w:r w:rsidRPr="007369CC">
          <w:tab/>
          <w:t>for</w:t>
        </w:r>
        <w:r w:rsidRPr="007369CC">
          <w:tab/>
          <w:t>80</w:t>
        </w:r>
        <w:r w:rsidRPr="007369CC">
          <w:sym w:font="Symbol" w:char="F0B0"/>
        </w:r>
        <w:r w:rsidRPr="007369CC">
          <w:tab/>
          <w:t>&lt;</w:t>
        </w:r>
        <w:r w:rsidRPr="007369CC">
          <w:tab/>
        </w:r>
        <w:r w:rsidRPr="007369CC">
          <w:sym w:font="Symbol" w:char="F071"/>
        </w:r>
        <w:r w:rsidRPr="007369CC">
          <w:tab/>
        </w:r>
        <w:r w:rsidRPr="007369CC">
          <w:sym w:font="Symbol" w:char="F0A3"/>
        </w:r>
        <w:r w:rsidRPr="007369CC">
          <w:tab/>
          <w:t>90</w:t>
        </w:r>
        <w:r w:rsidRPr="007369CC">
          <w:sym w:font="Symbol" w:char="F0B0"/>
        </w:r>
      </w:ins>
    </w:p>
    <w:p w14:paraId="05D19A5F" w14:textId="77777777" w:rsidR="00C07A6C" w:rsidRPr="005D50A0" w:rsidRDefault="00C07A6C" w:rsidP="00C07A6C">
      <w:pPr>
        <w:rPr>
          <w:ins w:id="522" w:author="CEPT" w:date="2023-05-01T11:33:00Z"/>
          <w:lang w:eastAsia="ja-JP"/>
        </w:rPr>
      </w:pPr>
      <w:ins w:id="523" w:author="CEPT" w:date="2023-05-01T11:33:00Z">
        <w:r w:rsidRPr="005D50A0">
          <w:rPr>
            <w:lang w:eastAsia="ja-JP"/>
          </w:rPr>
          <w:t xml:space="preserve">where </w:t>
        </w:r>
        <w:r w:rsidRPr="005D50A0">
          <w:rPr>
            <w:iCs/>
            <w:lang w:eastAsia="ja-JP"/>
          </w:rPr>
          <w:t>θ</w:t>
        </w:r>
        <w:r w:rsidRPr="005D50A0">
          <w:rPr>
            <w:lang w:eastAsia="ja-JP"/>
          </w:rPr>
          <w:t xml:space="preserve"> is the </w:t>
        </w:r>
        <w:r w:rsidRPr="005D50A0">
          <w:t xml:space="preserve">angle of arrival </w:t>
        </w:r>
        <w:r w:rsidRPr="005D50A0">
          <w:rPr>
            <w:lang w:eastAsia="ja-JP"/>
          </w:rPr>
          <w:t xml:space="preserve">of the incident wave </w:t>
        </w:r>
        <w:r w:rsidRPr="005D50A0">
          <w:t>above the horizontal plane,</w:t>
        </w:r>
        <w:r w:rsidRPr="005D50A0">
          <w:rPr>
            <w:lang w:eastAsia="ja-JP"/>
          </w:rPr>
          <w:t xml:space="preserve"> in degrees;</w:t>
        </w:r>
      </w:ins>
    </w:p>
    <w:p w14:paraId="2AB66D34" w14:textId="77777777" w:rsidR="00C07A6C" w:rsidRPr="00C630B4" w:rsidRDefault="00C07A6C" w:rsidP="00C07A6C">
      <w:pPr>
        <w:keepNext/>
        <w:rPr>
          <w:ins w:id="524" w:author="CEPT" w:date="2023-05-01T11:33:00Z"/>
          <w:rFonts w:eastAsia="Calibri"/>
        </w:rPr>
      </w:pPr>
      <w:ins w:id="525" w:author="CEPT" w:date="2023-05-01T11:33:00Z">
        <w:r w:rsidRPr="00C630B4">
          <w:rPr>
            <w:rFonts w:eastAsia="Batang"/>
            <w:lang w:eastAsia="ko-KR"/>
          </w:rPr>
          <w:t>1.3</w:t>
        </w:r>
        <w:r w:rsidRPr="00C630B4">
          <w:rPr>
            <w:rFonts w:eastAsia="Batang"/>
            <w:lang w:eastAsia="ko-KR"/>
          </w:rPr>
          <w:tab/>
          <w:t xml:space="preserve">for the purpose of protecting </w:t>
        </w:r>
        <w:r w:rsidRPr="00C630B4">
          <w:t xml:space="preserve">mobile earth stations operating </w:t>
        </w:r>
        <w:r w:rsidRPr="00C630B4">
          <w:rPr>
            <w:rFonts w:eastAsia="Batang"/>
            <w:lang w:eastAsia="ko-KR"/>
          </w:rPr>
          <w:t xml:space="preserve">in the territory of other administrations </w:t>
        </w:r>
        <w:r w:rsidRPr="00C630B4">
          <w:t xml:space="preserve">in the frequency bands 2 160-2 200 MHz in Region 2 and 2 170-2 200 MHz in Regions 1 and 3, the power flux-density (pfd) of the unwanted emissions </w:t>
        </w:r>
        <w:r w:rsidRPr="00C630B4">
          <w:rPr>
            <w:lang w:eastAsia="ja-JP"/>
          </w:rPr>
          <w:t>per HIBS produced at the surface of the Earth in the territory of other administrations shall not exceed the following limit</w:t>
        </w:r>
        <w:r w:rsidRPr="00C630B4">
          <w:rPr>
            <w:rFonts w:eastAsia="Batang"/>
            <w:lang w:eastAsia="ko-KR"/>
          </w:rPr>
          <w:t>:</w:t>
        </w:r>
      </w:ins>
    </w:p>
    <w:p w14:paraId="33882BE6" w14:textId="54098042"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ins w:id="526" w:author="CEPT" w:date="2023-05-01T11:33:00Z"/>
          <w:lang w:eastAsia="ja-JP"/>
        </w:rPr>
      </w:pPr>
      <w:ins w:id="527" w:author="CEPT" w:date="2023-05-01T11:33:00Z">
        <w:r w:rsidRPr="00C630B4">
          <w:rPr>
            <w:rFonts w:eastAsia="Batang"/>
          </w:rPr>
          <w:tab/>
          <w:t>−165</w:t>
        </w:r>
        <w:r w:rsidRPr="00C630B4">
          <w:rPr>
            <w:rFonts w:eastAsia="Batang"/>
          </w:rPr>
          <w:tab/>
        </w:r>
        <w:r w:rsidRPr="00C630B4">
          <w:rPr>
            <w:rFonts w:eastAsia="Batang"/>
          </w:rPr>
          <w:tab/>
        </w:r>
        <w:r w:rsidRPr="00C630B4">
          <w:rPr>
            <w:rFonts w:eastAsia="Batang"/>
          </w:rPr>
          <w:tab/>
        </w:r>
        <w:r w:rsidRPr="00C630B4">
          <w:rPr>
            <w:rFonts w:eastAsia="Batang"/>
          </w:rPr>
          <w:tab/>
        </w:r>
        <w:proofErr w:type="gramStart"/>
        <w:r w:rsidRPr="00C630B4">
          <w:rPr>
            <w:rFonts w:eastAsia="Batang"/>
          </w:rPr>
          <w:t>dB(</w:t>
        </w:r>
        <w:proofErr w:type="gramEnd"/>
        <w:r w:rsidRPr="00C630B4">
          <w:rPr>
            <w:rFonts w:eastAsia="Batang"/>
          </w:rPr>
          <w:t>W/(m</w:t>
        </w:r>
        <w:r w:rsidRPr="00C630B4">
          <w:rPr>
            <w:rFonts w:eastAsia="Batang"/>
            <w:vertAlign w:val="superscript"/>
          </w:rPr>
          <w:t>2</w:t>
        </w:r>
        <w:r w:rsidRPr="00C630B4">
          <w:rPr>
            <w:rFonts w:eastAsia="Batang"/>
          </w:rPr>
          <w:t> · 4 kHz))</w:t>
        </w:r>
        <w:r w:rsidR="00E46935" w:rsidRPr="005D50A0">
          <w:rPr>
            <w:lang w:eastAsia="ja-JP"/>
          </w:rPr>
          <w:t>;</w:t>
        </w:r>
      </w:ins>
    </w:p>
    <w:p w14:paraId="3D220A70" w14:textId="77777777" w:rsidR="00C07A6C" w:rsidRPr="005D50A0" w:rsidRDefault="00C07A6C" w:rsidP="00C07A6C">
      <w:pPr>
        <w:keepNext/>
        <w:rPr>
          <w:ins w:id="528" w:author="CEPT" w:date="2023-05-01T11:34:00Z"/>
          <w:rFonts w:eastAsia="Batang"/>
          <w:lang w:eastAsia="ko-KR"/>
        </w:rPr>
      </w:pPr>
      <w:ins w:id="529" w:author="CEPT" w:date="2023-05-01T11:34:00Z">
        <w:r w:rsidRPr="00C630B4">
          <w:rPr>
            <w:rFonts w:eastAsia="Batang"/>
            <w:lang w:eastAsia="ko-KR"/>
          </w:rPr>
          <w:t>1.4</w:t>
        </w:r>
        <w:r w:rsidRPr="005D50A0">
          <w:rPr>
            <w:rFonts w:eastAsia="Batang"/>
            <w:lang w:eastAsia="ko-KR"/>
          </w:rPr>
          <w:tab/>
          <w:t xml:space="preserve">for the purpose of protecting </w:t>
        </w:r>
        <w:r w:rsidRPr="005D50A0">
          <w:t xml:space="preserve">fixed-service systems </w:t>
        </w:r>
        <w:r w:rsidRPr="005D50A0">
          <w:rPr>
            <w:rFonts w:eastAsia="Batang"/>
            <w:lang w:eastAsia="ko-KR"/>
          </w:rPr>
          <w:t xml:space="preserve">in the territory of other administrations </w:t>
        </w:r>
        <w:r w:rsidRPr="005D50A0">
          <w:t xml:space="preserve">in the frequency bands 1 710-1 980 MHz, 2 010-2 025 MHz and 2 110-2 170 MHz, the power flux-density (pfd) </w:t>
        </w:r>
        <w:r w:rsidRPr="005D50A0">
          <w:rPr>
            <w:lang w:eastAsia="ja-JP"/>
          </w:rPr>
          <w:t>level per HIBS produced at the surface of the Earth in the territory of other administrations shall not exceed the following limits,</w:t>
        </w:r>
        <w:r w:rsidRPr="005D50A0">
          <w:rPr>
            <w:color w:val="FF0000"/>
            <w:lang w:eastAsia="ja-JP"/>
          </w:rPr>
          <w:t xml:space="preserve"> </w:t>
        </w:r>
        <w:r w:rsidRPr="005D50A0">
          <w:rPr>
            <w:rFonts w:eastAsia="Batang"/>
            <w:lang w:eastAsia="ko-KR"/>
          </w:rPr>
          <w:t>unless explicit agreement of the affected administration is provided:</w:t>
        </w:r>
      </w:ins>
    </w:p>
    <w:p w14:paraId="5DF7401B"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ins w:id="530" w:author="CEPT" w:date="2023-05-01T11:34:00Z"/>
          <w:rFonts w:eastAsia="Batang"/>
        </w:rPr>
      </w:pPr>
      <w:ins w:id="531" w:author="CEPT" w:date="2023-05-01T11:34:00Z">
        <w:r w:rsidRPr="005D50A0">
          <w:rPr>
            <w:rFonts w:eastAsia="Batang"/>
          </w:rPr>
          <w:tab/>
          <w:t>−144</w:t>
        </w:r>
        <w:r w:rsidRPr="005D50A0">
          <w:rPr>
            <w:rFonts w:eastAsia="Batang"/>
          </w:rPr>
          <w:tab/>
        </w:r>
        <w:r w:rsidRPr="005D50A0">
          <w:rPr>
            <w:rFonts w:eastAsia="Batang"/>
          </w:rPr>
          <w:tab/>
        </w:r>
        <w:r w:rsidRPr="005D50A0">
          <w:rPr>
            <w:rFonts w:eastAsia="Batang"/>
          </w:rPr>
          <w:tab/>
        </w:r>
        <w:r w:rsidRPr="005D50A0">
          <w:rPr>
            <w:rFonts w:eastAsia="Batang"/>
          </w:rPr>
          <w:tab/>
          <w:t>dB(W/(m</w:t>
        </w:r>
        <w:r w:rsidRPr="005D50A0">
          <w:rPr>
            <w:rFonts w:eastAsia="Batang"/>
            <w:vertAlign w:val="superscript"/>
          </w:rPr>
          <w:t>2</w:t>
        </w:r>
        <w:r w:rsidRPr="005D50A0">
          <w:rPr>
            <w:rFonts w:eastAsia="Batang"/>
          </w:rPr>
          <w:t xml:space="preserve"> · MHz)) </w:t>
        </w:r>
        <w:r w:rsidRPr="005D50A0">
          <w:rPr>
            <w:rFonts w:eastAsia="Batang"/>
          </w:rPr>
          <w:tab/>
          <w:t>for</w:t>
        </w:r>
        <w:r w:rsidRPr="005D50A0">
          <w:rPr>
            <w:rFonts w:eastAsia="Batang"/>
          </w:rPr>
          <w:tab/>
          <w:t>0°</w:t>
        </w:r>
        <w:r w:rsidRPr="005D50A0">
          <w:rPr>
            <w:rFonts w:eastAsia="Batang"/>
          </w:rPr>
          <w:tab/>
          <w:t>&lt;</w:t>
        </w:r>
        <w:r w:rsidRPr="005D50A0">
          <w:rPr>
            <w:rFonts w:eastAsia="Batang"/>
          </w:rPr>
          <w:tab/>
        </w:r>
        <w:r w:rsidRPr="005D50A0">
          <w:rPr>
            <w:rFonts w:eastAsia="Batang"/>
          </w:rPr>
          <w:sym w:font="Symbol" w:char="F071"/>
        </w:r>
        <w:r w:rsidRPr="005D50A0">
          <w:rPr>
            <w:rFonts w:eastAsia="Batang"/>
          </w:rPr>
          <w:tab/>
        </w:r>
        <w:r w:rsidRPr="005D50A0">
          <w:rPr>
            <w:rFonts w:eastAsia="Batang"/>
          </w:rPr>
          <w:sym w:font="Symbol" w:char="F0A3"/>
        </w:r>
        <w:r w:rsidRPr="005D50A0">
          <w:rPr>
            <w:rFonts w:eastAsia="Batang"/>
          </w:rPr>
          <w:tab/>
          <w:t>10°</w:t>
        </w:r>
      </w:ins>
    </w:p>
    <w:p w14:paraId="71632858"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ins w:id="532" w:author="CEPT" w:date="2023-05-01T11:34:00Z"/>
          <w:rFonts w:eastAsia="Batang"/>
        </w:rPr>
      </w:pPr>
      <w:ins w:id="533" w:author="CEPT" w:date="2023-05-01T11:34:00Z">
        <w:r w:rsidRPr="005D50A0">
          <w:rPr>
            <w:rFonts w:eastAsia="Batang"/>
          </w:rPr>
          <w:tab/>
          <w:t>−</w:t>
        </w:r>
        <w:r w:rsidRPr="005D50A0">
          <w:rPr>
            <w:lang w:eastAsia="ja-JP"/>
          </w:rPr>
          <w:t>144 + 1.6 (</w:t>
        </w:r>
        <w:r w:rsidRPr="005D50A0">
          <w:rPr>
            <w:lang w:eastAsia="ja-JP"/>
          </w:rPr>
          <w:sym w:font="Symbol" w:char="F071"/>
        </w:r>
        <w:r w:rsidRPr="005D50A0">
          <w:rPr>
            <w:lang w:eastAsia="ja-JP"/>
          </w:rPr>
          <w:t xml:space="preserve"> − 10)</w:t>
        </w:r>
        <w:r w:rsidRPr="005D50A0">
          <w:rPr>
            <w:rFonts w:eastAsia="Batang"/>
          </w:rPr>
          <w:tab/>
          <w:t>dB(W/(m</w:t>
        </w:r>
        <w:r w:rsidRPr="005D50A0">
          <w:rPr>
            <w:rFonts w:eastAsia="Batang"/>
            <w:vertAlign w:val="superscript"/>
          </w:rPr>
          <w:t>2</w:t>
        </w:r>
        <w:r w:rsidRPr="005D50A0">
          <w:t> </w:t>
        </w:r>
        <w:r w:rsidRPr="005D50A0">
          <w:rPr>
            <w:rFonts w:eastAsia="Batang"/>
          </w:rPr>
          <w:t>· MHz))</w:t>
        </w:r>
        <w:r w:rsidRPr="005D50A0">
          <w:rPr>
            <w:rFonts w:eastAsia="Batang"/>
          </w:rPr>
          <w:tab/>
          <w:t>for</w:t>
        </w:r>
        <w:r w:rsidRPr="005D50A0">
          <w:rPr>
            <w:rFonts w:eastAsia="Batang"/>
          </w:rPr>
          <w:tab/>
          <w:t> 10</w:t>
        </w:r>
        <w:r w:rsidRPr="005D50A0">
          <w:rPr>
            <w:rFonts w:eastAsia="Batang"/>
          </w:rPr>
          <w:sym w:font="Symbol" w:char="F0B0"/>
        </w:r>
        <w:r w:rsidRPr="005D50A0">
          <w:rPr>
            <w:rFonts w:eastAsia="Batang"/>
          </w:rPr>
          <w:tab/>
          <w:t>&lt;</w:t>
        </w:r>
        <w:r w:rsidRPr="005D50A0">
          <w:rPr>
            <w:rFonts w:eastAsia="Batang"/>
          </w:rPr>
          <w:tab/>
        </w:r>
        <w:r w:rsidRPr="005D50A0">
          <w:rPr>
            <w:rFonts w:eastAsia="Batang"/>
          </w:rPr>
          <w:sym w:font="Symbol" w:char="F071"/>
        </w:r>
        <w:r w:rsidRPr="005D50A0">
          <w:tab/>
        </w:r>
        <w:r w:rsidRPr="005D50A0">
          <w:rPr>
            <w:rFonts w:eastAsia="Batang"/>
          </w:rPr>
          <w:sym w:font="Symbol" w:char="F0A3"/>
        </w:r>
        <w:r w:rsidRPr="005D50A0">
          <w:rPr>
            <w:rFonts w:eastAsia="Batang"/>
          </w:rPr>
          <w:tab/>
          <w:t>25</w:t>
        </w:r>
        <w:r w:rsidRPr="005D50A0">
          <w:rPr>
            <w:rFonts w:eastAsia="Batang"/>
          </w:rPr>
          <w:sym w:font="Symbol" w:char="F0B0"/>
        </w:r>
      </w:ins>
    </w:p>
    <w:p w14:paraId="040F9E53"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ins w:id="534" w:author="CEPT" w:date="2023-05-01T11:34:00Z"/>
          <w:rFonts w:eastAsia="Batang"/>
        </w:rPr>
      </w:pPr>
      <w:ins w:id="535" w:author="CEPT" w:date="2023-05-01T11:34:00Z">
        <w:r w:rsidRPr="005D50A0">
          <w:rPr>
            <w:rFonts w:eastAsia="Batang"/>
          </w:rPr>
          <w:tab/>
          <w:t>−120</w:t>
        </w:r>
        <w:r w:rsidRPr="005D50A0">
          <w:rPr>
            <w:rFonts w:eastAsia="Batang"/>
          </w:rPr>
          <w:tab/>
        </w:r>
        <w:r w:rsidRPr="005D50A0">
          <w:rPr>
            <w:rFonts w:eastAsia="Batang"/>
          </w:rPr>
          <w:tab/>
        </w:r>
        <w:r w:rsidRPr="005D50A0">
          <w:rPr>
            <w:rFonts w:eastAsia="Batang"/>
          </w:rPr>
          <w:tab/>
        </w:r>
        <w:r w:rsidRPr="005D50A0">
          <w:rPr>
            <w:rFonts w:eastAsia="Batang"/>
          </w:rPr>
          <w:tab/>
          <w:t>dB(W/(m</w:t>
        </w:r>
        <w:r w:rsidRPr="005D50A0">
          <w:rPr>
            <w:rFonts w:eastAsia="Batang"/>
            <w:vertAlign w:val="superscript"/>
          </w:rPr>
          <w:t>2</w:t>
        </w:r>
        <w:r w:rsidRPr="005D50A0">
          <w:t> </w:t>
        </w:r>
        <w:r w:rsidRPr="005D50A0">
          <w:rPr>
            <w:rFonts w:eastAsia="Batang"/>
          </w:rPr>
          <w:t>· MHz))</w:t>
        </w:r>
        <w:r w:rsidRPr="005D50A0">
          <w:rPr>
            <w:rFonts w:eastAsia="Batang"/>
          </w:rPr>
          <w:tab/>
          <w:t>for</w:t>
        </w:r>
        <w:r w:rsidRPr="005D50A0">
          <w:rPr>
            <w:rFonts w:eastAsia="Batang"/>
          </w:rPr>
          <w:tab/>
          <w:t>25</w:t>
        </w:r>
        <w:r w:rsidRPr="005D50A0">
          <w:rPr>
            <w:rFonts w:eastAsia="Batang"/>
          </w:rPr>
          <w:sym w:font="Symbol" w:char="F0B0"/>
        </w:r>
        <w:r w:rsidRPr="005D50A0">
          <w:rPr>
            <w:rFonts w:eastAsia="Batang"/>
          </w:rPr>
          <w:tab/>
          <w:t>&lt;</w:t>
        </w:r>
        <w:r w:rsidRPr="005D50A0">
          <w:rPr>
            <w:rFonts w:eastAsia="Batang"/>
          </w:rPr>
          <w:tab/>
        </w:r>
        <w:r w:rsidRPr="005D50A0">
          <w:rPr>
            <w:rFonts w:eastAsia="Batang"/>
          </w:rPr>
          <w:sym w:font="Symbol" w:char="F071"/>
        </w:r>
        <w:r w:rsidRPr="005D50A0">
          <w:tab/>
        </w:r>
        <w:r w:rsidRPr="005D50A0">
          <w:rPr>
            <w:rFonts w:eastAsia="Batang"/>
          </w:rPr>
          <w:sym w:font="Symbol" w:char="F0A3"/>
        </w:r>
        <w:r w:rsidRPr="005D50A0">
          <w:rPr>
            <w:rFonts w:eastAsia="Batang"/>
          </w:rPr>
          <w:tab/>
          <w:t>90</w:t>
        </w:r>
        <w:r w:rsidRPr="005D50A0">
          <w:rPr>
            <w:rFonts w:eastAsia="Batang"/>
          </w:rPr>
          <w:sym w:font="Symbol" w:char="F0B0"/>
        </w:r>
      </w:ins>
    </w:p>
    <w:p w14:paraId="66398E6C" w14:textId="77777777" w:rsidR="00C07A6C" w:rsidRPr="005D50A0" w:rsidRDefault="00C07A6C" w:rsidP="00C07A6C">
      <w:pPr>
        <w:rPr>
          <w:ins w:id="536" w:author="CEPT" w:date="2023-05-01T11:34:00Z"/>
          <w:lang w:eastAsia="ja-JP"/>
        </w:rPr>
      </w:pPr>
      <w:ins w:id="537" w:author="CEPT" w:date="2023-05-01T11:34:00Z">
        <w:r w:rsidRPr="005D50A0">
          <w:rPr>
            <w:lang w:eastAsia="ja-JP"/>
          </w:rPr>
          <w:t xml:space="preserve">where </w:t>
        </w:r>
        <w:r w:rsidRPr="005D50A0">
          <w:rPr>
            <w:iCs/>
            <w:lang w:eastAsia="ja-JP"/>
          </w:rPr>
          <w:t>θ</w:t>
        </w:r>
        <w:r w:rsidRPr="005D50A0">
          <w:rPr>
            <w:lang w:eastAsia="ja-JP"/>
          </w:rPr>
          <w:t xml:space="preserve"> is the </w:t>
        </w:r>
        <w:r w:rsidRPr="005D50A0">
          <w:t xml:space="preserve">angle of arrival </w:t>
        </w:r>
        <w:r w:rsidRPr="005D50A0">
          <w:rPr>
            <w:lang w:eastAsia="ja-JP"/>
          </w:rPr>
          <w:t xml:space="preserve">of the incident wave </w:t>
        </w:r>
        <w:r w:rsidRPr="005D50A0">
          <w:t>above the horizontal plane,</w:t>
        </w:r>
        <w:r w:rsidRPr="005D50A0">
          <w:rPr>
            <w:lang w:eastAsia="ja-JP"/>
          </w:rPr>
          <w:t xml:space="preserve"> in degrees;</w:t>
        </w:r>
      </w:ins>
    </w:p>
    <w:p w14:paraId="4919AEE2" w14:textId="77777777" w:rsidR="00C07A6C" w:rsidRPr="005D50A0" w:rsidRDefault="00C07A6C" w:rsidP="00C07A6C">
      <w:pPr>
        <w:rPr>
          <w:ins w:id="538" w:author="CEPT" w:date="2023-05-01T11:34:00Z"/>
          <w:shd w:val="clear" w:color="auto" w:fill="FFFFFF" w:themeFill="background1"/>
        </w:rPr>
      </w:pPr>
      <w:ins w:id="539" w:author="CEPT" w:date="2023-05-01T11:34:00Z">
        <w:r w:rsidRPr="005D50A0">
          <w:t>2</w:t>
        </w:r>
        <w:r w:rsidRPr="005D50A0">
          <w:tab/>
          <w:t xml:space="preserve">that administrations intending to implement </w:t>
        </w:r>
        <w:r w:rsidRPr="007A21BF">
          <w:t xml:space="preserve">HIBS shall notify, in accordance with Article </w:t>
        </w:r>
        <w:r w:rsidRPr="00E46935">
          <w:rPr>
            <w:b/>
            <w:bCs/>
          </w:rPr>
          <w:t>11</w:t>
        </w:r>
        <w:r w:rsidRPr="007A21BF">
          <w:t>, the frequency assignments to transmitting and receiving HIBS stations by submitting all mandatory elements of Appendix </w:t>
        </w:r>
        <w:r w:rsidRPr="007A21BF">
          <w:rPr>
            <w:rStyle w:val="Appref"/>
            <w:b/>
            <w:bCs/>
          </w:rPr>
          <w:t>4</w:t>
        </w:r>
        <w:r w:rsidRPr="007A21BF">
          <w:t xml:space="preserve"> to the Radiocommunication Bureau for the examination of compliance with the conditions specified in the resolves above</w:t>
        </w:r>
        <w:r w:rsidRPr="007A21BF">
          <w:rPr>
            <w:shd w:val="clear" w:color="auto" w:fill="FFFFFF" w:themeFill="background1"/>
          </w:rPr>
          <w:t>,</w:t>
        </w:r>
      </w:ins>
    </w:p>
    <w:p w14:paraId="7ED8D97B" w14:textId="2AD070BF" w:rsidR="0087044E" w:rsidRPr="006905BC" w:rsidDel="00C07A6C" w:rsidRDefault="00F614A8" w:rsidP="0087044E">
      <w:pPr>
        <w:rPr>
          <w:del w:id="540" w:author="CEPT" w:date="2023-05-01T11:35:00Z"/>
        </w:rPr>
      </w:pPr>
      <w:del w:id="541" w:author="CEPT" w:date="2023-05-01T11:35:00Z">
        <w:r w:rsidRPr="006905BC" w:rsidDel="00C07A6C">
          <w:delText>4</w:delText>
        </w:r>
        <w:r w:rsidRPr="006905BC" w:rsidDel="00C07A6C">
          <w:tab/>
          <w:delText>that, for facilitating consultations between administrations, administrations planning to implement a HAPS as an IMT base station shall furnish to the concerned administrations the additional data elements listed in the Annex to this Resolution, if so requested;</w:delText>
        </w:r>
      </w:del>
    </w:p>
    <w:p w14:paraId="601C48FB" w14:textId="481E050C" w:rsidR="0087044E" w:rsidRPr="006905BC" w:rsidDel="00C07A6C" w:rsidRDefault="00F614A8" w:rsidP="0087044E">
      <w:pPr>
        <w:rPr>
          <w:del w:id="542" w:author="CEPT" w:date="2023-05-01T11:35:00Z"/>
        </w:rPr>
      </w:pPr>
      <w:del w:id="543" w:author="CEPT" w:date="2023-05-01T11:35:00Z">
        <w:r w:rsidRPr="006905BC" w:rsidDel="00C07A6C">
          <w:delText>5</w:delText>
        </w:r>
        <w:r w:rsidRPr="006905BC" w:rsidDel="00C07A6C">
          <w:tab/>
          <w:delText xml:space="preserve">that administrations planning to implement a HAPS as an IMT base station shall notify the frequency assignment(s) by submitting all mandatory elements of Appendix </w:delText>
        </w:r>
        <w:r w:rsidRPr="004950A5" w:rsidDel="00C07A6C">
          <w:rPr>
            <w:b/>
            <w:bCs/>
          </w:rPr>
          <w:delText>4</w:delText>
        </w:r>
        <w:r w:rsidRPr="006905BC" w:rsidDel="00C07A6C">
          <w:delText xml:space="preserve"> to the Radiocommunication Bureau for the examination of compliance with </w:delText>
        </w:r>
        <w:r w:rsidRPr="006905BC" w:rsidDel="00C07A6C">
          <w:rPr>
            <w:i/>
            <w:iCs/>
          </w:rPr>
          <w:delText>resolves </w:delText>
        </w:r>
        <w:r w:rsidRPr="006905BC" w:rsidDel="00C07A6C">
          <w:delText>1.1, 1.3 and 1.4 above;</w:delText>
        </w:r>
      </w:del>
    </w:p>
    <w:p w14:paraId="3828A46B" w14:textId="0E77A61B" w:rsidR="0087044E" w:rsidRPr="006905BC" w:rsidDel="00C07A6C" w:rsidRDefault="00F614A8" w:rsidP="0087044E">
      <w:pPr>
        <w:rPr>
          <w:del w:id="544" w:author="CEPT" w:date="2023-05-01T11:35:00Z"/>
        </w:rPr>
      </w:pPr>
      <w:del w:id="545" w:author="CEPT" w:date="2023-05-01T11:35:00Z">
        <w:r w:rsidRPr="006905BC" w:rsidDel="00C07A6C">
          <w:delText>6</w:delText>
        </w:r>
        <w:r w:rsidRPr="006905BC" w:rsidDel="00C07A6C">
          <w:tab/>
          <w:delText>that, since 5 July 2003, the Bureau and administrations provisionally apply Nos. </w:delText>
        </w:r>
        <w:r w:rsidRPr="006905BC" w:rsidDel="00C07A6C">
          <w:rPr>
            <w:rStyle w:val="Artref"/>
            <w:b/>
            <w:color w:val="000000"/>
          </w:rPr>
          <w:delText>5.388A</w:delText>
        </w:r>
        <w:r w:rsidRPr="006905BC" w:rsidDel="00C07A6C">
          <w:delText xml:space="preserve"> and </w:delText>
        </w:r>
        <w:r w:rsidRPr="006905BC" w:rsidDel="00C07A6C">
          <w:rPr>
            <w:rStyle w:val="Artref"/>
            <w:b/>
            <w:color w:val="000000"/>
          </w:rPr>
          <w:delText>5.388B</w:delText>
        </w:r>
        <w:r w:rsidRPr="006905BC" w:rsidDel="00C07A6C">
          <w:rPr>
            <w:b/>
            <w:bCs/>
          </w:rPr>
          <w:delText xml:space="preserve"> </w:delText>
        </w:r>
        <w:r w:rsidRPr="006905BC" w:rsidDel="00C07A6C">
          <w:delText>as revised by WRC-03 for the frequency assignments to HAPS referred to in this Resolution, including those received before this date but not yet processed by the Bureau,</w:delText>
        </w:r>
      </w:del>
    </w:p>
    <w:p w14:paraId="109C5ABE" w14:textId="77777777" w:rsidR="00C07A6C" w:rsidRPr="005D50A0" w:rsidRDefault="00C07A6C" w:rsidP="00C07A6C">
      <w:pPr>
        <w:pStyle w:val="Call"/>
        <w:rPr>
          <w:ins w:id="546" w:author="CEPT" w:date="2023-05-01T11:35:00Z"/>
          <w:shd w:val="clear" w:color="auto" w:fill="FFFFFF" w:themeFill="background1"/>
        </w:rPr>
      </w:pPr>
      <w:ins w:id="547" w:author="CEPT" w:date="2023-05-01T11:35:00Z">
        <w:r w:rsidRPr="005D50A0">
          <w:rPr>
            <w:shd w:val="clear" w:color="auto" w:fill="FFFFFF" w:themeFill="background1"/>
          </w:rPr>
          <w:t>resolves further</w:t>
        </w:r>
      </w:ins>
    </w:p>
    <w:p w14:paraId="5951F820" w14:textId="77777777" w:rsidR="00C07A6C" w:rsidRPr="005D50A0" w:rsidRDefault="00C07A6C" w:rsidP="00C07A6C">
      <w:pPr>
        <w:rPr>
          <w:ins w:id="548" w:author="CEPT" w:date="2023-05-01T11:35:00Z"/>
          <w:shd w:val="clear" w:color="auto" w:fill="FFFFFF" w:themeFill="background1"/>
        </w:rPr>
      </w:pPr>
      <w:ins w:id="549" w:author="CEPT" w:date="2023-05-01T11:35:00Z">
        <w:r w:rsidRPr="005D50A0">
          <w:rPr>
            <w:shd w:val="clear" w:color="auto" w:fill="FFFFFF" w:themeFill="background1"/>
          </w:rPr>
          <w:t xml:space="preserve">that HIBS may operate in </w:t>
        </w:r>
        <w:r w:rsidRPr="005D50A0">
          <w:t>the frequency bands 1 710</w:t>
        </w:r>
        <w:r w:rsidRPr="005D50A0">
          <w:noBreakHyphen/>
          <w:t>1 980 MHz, 2 010-2 025 MHz and 2 110</w:t>
        </w:r>
        <w:r w:rsidRPr="005D50A0">
          <w:noBreakHyphen/>
          <w:t>2 170 MHz</w:t>
        </w:r>
        <w:r w:rsidRPr="005D50A0">
          <w:rPr>
            <w:shd w:val="clear" w:color="auto" w:fill="FFFFFF" w:themeFill="background1"/>
          </w:rPr>
          <w:t xml:space="preserve"> with an altitude down to</w:t>
        </w:r>
        <w:r w:rsidRPr="005D50A0">
          <w:t> </w:t>
        </w:r>
        <w:r w:rsidRPr="005D50A0">
          <w:rPr>
            <w:shd w:val="clear" w:color="auto" w:fill="FFFFFF" w:themeFill="background1"/>
          </w:rPr>
          <w:t>18</w:t>
        </w:r>
        <w:r w:rsidRPr="005D50A0">
          <w:t> </w:t>
        </w:r>
        <w:r w:rsidRPr="005D50A0">
          <w:rPr>
            <w:shd w:val="clear" w:color="auto" w:fill="FFFFFF" w:themeFill="background1"/>
          </w:rPr>
          <w:t>km, in derogation to No.</w:t>
        </w:r>
        <w:r w:rsidRPr="005D50A0">
          <w:t> </w:t>
        </w:r>
        <w:r w:rsidRPr="005D50A0">
          <w:rPr>
            <w:b/>
            <w:bCs/>
            <w:shd w:val="clear" w:color="auto" w:fill="FFFFFF" w:themeFill="background1"/>
          </w:rPr>
          <w:t>1.66A</w:t>
        </w:r>
        <w:r w:rsidRPr="005D50A0">
          <w:rPr>
            <w:shd w:val="clear" w:color="auto" w:fill="FFFFFF" w:themeFill="background1"/>
          </w:rPr>
          <w:t>,</w:t>
        </w:r>
      </w:ins>
    </w:p>
    <w:p w14:paraId="560DB972" w14:textId="77777777" w:rsidR="00C07A6C" w:rsidRPr="005D50A0" w:rsidRDefault="00C07A6C" w:rsidP="00C07A6C">
      <w:pPr>
        <w:pStyle w:val="Call"/>
        <w:rPr>
          <w:ins w:id="550" w:author="CEPT" w:date="2023-05-01T11:35:00Z"/>
        </w:rPr>
      </w:pPr>
      <w:ins w:id="551" w:author="CEPT" w:date="2023-05-01T11:35:00Z">
        <w:r w:rsidRPr="005D50A0">
          <w:t>instructs the Director of the Radiocommunication Bureau</w:t>
        </w:r>
      </w:ins>
    </w:p>
    <w:p w14:paraId="67902D64" w14:textId="77777777" w:rsidR="00C07A6C" w:rsidRPr="005D50A0" w:rsidRDefault="00C07A6C" w:rsidP="00C07A6C">
      <w:pPr>
        <w:rPr>
          <w:ins w:id="552" w:author="CEPT" w:date="2023-05-01T11:35:00Z"/>
        </w:rPr>
      </w:pPr>
      <w:ins w:id="553" w:author="CEPT" w:date="2023-05-01T11:35:00Z">
        <w:r w:rsidRPr="005D50A0">
          <w:t>to take all necessary measures to implement this Resolution.</w:t>
        </w:r>
      </w:ins>
    </w:p>
    <w:p w14:paraId="33192190" w14:textId="77777777" w:rsidR="00055346" w:rsidRPr="006905BC" w:rsidDel="00240320" w:rsidRDefault="00055346" w:rsidP="00055346">
      <w:pPr>
        <w:pStyle w:val="AnnexNo"/>
        <w:rPr>
          <w:del w:id="554" w:author="CEPT" w:date="2023-05-05T11:05:00Z"/>
        </w:rPr>
      </w:pPr>
      <w:del w:id="555" w:author="CEPT" w:date="2023-05-05T11:05:00Z">
        <w:r w:rsidRPr="006905BC" w:rsidDel="00240320">
          <w:lastRenderedPageBreak/>
          <w:delText>ANNEX TO RESOLUTION 221 (Rev.WRC-07)</w:delText>
        </w:r>
      </w:del>
    </w:p>
    <w:p w14:paraId="662958DE" w14:textId="77777777" w:rsidR="00055346" w:rsidRPr="006905BC" w:rsidDel="00240320" w:rsidRDefault="00055346" w:rsidP="00055346">
      <w:pPr>
        <w:pStyle w:val="Annextitle"/>
        <w:rPr>
          <w:del w:id="556" w:author="CEPT" w:date="2023-05-05T11:05:00Z"/>
        </w:rPr>
      </w:pPr>
      <w:del w:id="557" w:author="CEPT" w:date="2023-05-05T11:05:00Z">
        <w:r w:rsidRPr="006905BC" w:rsidDel="00240320">
          <w:delText>Characteristics of a HAPS operating as an IMT base station in</w:delText>
        </w:r>
        <w:r w:rsidRPr="006905BC" w:rsidDel="00240320">
          <w:br/>
          <w:delText>the frequency bands given in Resolution 221 (Rev.WRC</w:delText>
        </w:r>
        <w:r w:rsidRPr="006905BC" w:rsidDel="00240320">
          <w:noBreakHyphen/>
          <w:delText>07)</w:delText>
        </w:r>
      </w:del>
    </w:p>
    <w:p w14:paraId="5B432865" w14:textId="77777777" w:rsidR="00055346" w:rsidRPr="006905BC" w:rsidDel="00240320" w:rsidRDefault="00055346" w:rsidP="00055346">
      <w:pPr>
        <w:pStyle w:val="Heading1"/>
        <w:rPr>
          <w:del w:id="558" w:author="CEPT" w:date="2023-05-05T11:05:00Z"/>
        </w:rPr>
      </w:pPr>
      <w:bookmarkStart w:id="559" w:name="_Toc327364397"/>
      <w:del w:id="560" w:author="CEPT" w:date="2023-05-05T11:05:00Z">
        <w:r w:rsidRPr="006905BC" w:rsidDel="00240320">
          <w:delText>A</w:delText>
        </w:r>
        <w:r w:rsidRPr="006905BC" w:rsidDel="00240320">
          <w:tab/>
          <w:delText>General characteristics to be provided for the station</w:delText>
        </w:r>
        <w:bookmarkEnd w:id="559"/>
      </w:del>
    </w:p>
    <w:p w14:paraId="3A718C2C" w14:textId="77777777" w:rsidR="00055346" w:rsidRPr="006905BC" w:rsidDel="00240320" w:rsidRDefault="00055346" w:rsidP="00055346">
      <w:pPr>
        <w:pStyle w:val="Heading2"/>
        <w:rPr>
          <w:del w:id="561" w:author="CEPT" w:date="2023-05-05T11:05:00Z"/>
        </w:rPr>
      </w:pPr>
      <w:bookmarkStart w:id="562" w:name="_Toc327364398"/>
      <w:del w:id="563" w:author="CEPT" w:date="2023-05-05T11:05:00Z">
        <w:r w:rsidRPr="006905BC" w:rsidDel="00240320">
          <w:delText>A.1</w:delText>
        </w:r>
        <w:r w:rsidRPr="006905BC" w:rsidDel="00240320">
          <w:tab/>
          <w:delText>Identity of the station</w:delText>
        </w:r>
        <w:bookmarkEnd w:id="562"/>
      </w:del>
    </w:p>
    <w:p w14:paraId="311B59E3" w14:textId="77777777" w:rsidR="00055346" w:rsidRPr="006905BC" w:rsidDel="00240320" w:rsidRDefault="00055346" w:rsidP="00055346">
      <w:pPr>
        <w:pStyle w:val="enumlev1"/>
        <w:rPr>
          <w:del w:id="564" w:author="CEPT" w:date="2023-05-05T11:05:00Z"/>
        </w:rPr>
      </w:pPr>
      <w:del w:id="565" w:author="CEPT" w:date="2023-05-05T11:05:00Z">
        <w:r w:rsidRPr="006905BC" w:rsidDel="00240320">
          <w:rPr>
            <w:i/>
          </w:rPr>
          <w:delText>a)</w:delText>
        </w:r>
        <w:r w:rsidRPr="006905BC" w:rsidDel="00240320">
          <w:tab/>
          <w:delText>Identity of the station</w:delText>
        </w:r>
      </w:del>
    </w:p>
    <w:p w14:paraId="01543482" w14:textId="77777777" w:rsidR="00055346" w:rsidRPr="006905BC" w:rsidDel="00240320" w:rsidRDefault="00055346" w:rsidP="00055346">
      <w:pPr>
        <w:pStyle w:val="enumlev1"/>
        <w:rPr>
          <w:del w:id="566" w:author="CEPT" w:date="2023-05-05T11:05:00Z"/>
        </w:rPr>
      </w:pPr>
      <w:del w:id="567" w:author="CEPT" w:date="2023-05-05T11:05:00Z">
        <w:r w:rsidRPr="006905BC" w:rsidDel="00240320">
          <w:rPr>
            <w:i/>
          </w:rPr>
          <w:delText>b)</w:delText>
        </w:r>
        <w:r w:rsidRPr="006905BC" w:rsidDel="00240320">
          <w:tab/>
          <w:delText>Country</w:delText>
        </w:r>
      </w:del>
    </w:p>
    <w:p w14:paraId="166F06F1" w14:textId="77777777" w:rsidR="00055346" w:rsidRPr="006905BC" w:rsidDel="00240320" w:rsidRDefault="00055346" w:rsidP="00055346">
      <w:pPr>
        <w:pStyle w:val="Heading2"/>
        <w:rPr>
          <w:del w:id="568" w:author="CEPT" w:date="2023-05-05T11:05:00Z"/>
        </w:rPr>
      </w:pPr>
      <w:bookmarkStart w:id="569" w:name="_Toc327364399"/>
      <w:del w:id="570" w:author="CEPT" w:date="2023-05-05T11:05:00Z">
        <w:r w:rsidRPr="006905BC" w:rsidDel="00240320">
          <w:delText>A.2</w:delText>
        </w:r>
        <w:r w:rsidRPr="006905BC" w:rsidDel="00240320">
          <w:tab/>
          <w:delText>Date of bringing into use</w:delText>
        </w:r>
        <w:bookmarkEnd w:id="569"/>
      </w:del>
    </w:p>
    <w:p w14:paraId="3C6A095E" w14:textId="77777777" w:rsidR="00055346" w:rsidRPr="006905BC" w:rsidDel="00240320" w:rsidRDefault="00055346" w:rsidP="00055346">
      <w:pPr>
        <w:rPr>
          <w:del w:id="571" w:author="CEPT" w:date="2023-05-05T11:05:00Z"/>
        </w:rPr>
      </w:pPr>
      <w:del w:id="572" w:author="CEPT" w:date="2023-05-05T11:05:00Z">
        <w:r w:rsidRPr="006905BC" w:rsidDel="00240320">
          <w:delText>The date (actual or foreseen, as appropriate) of bringing the frequency assignment (new or modified) into use.</w:delText>
        </w:r>
      </w:del>
    </w:p>
    <w:p w14:paraId="4AF63ADE" w14:textId="77777777" w:rsidR="00055346" w:rsidRPr="006905BC" w:rsidDel="00240320" w:rsidRDefault="00055346" w:rsidP="00055346">
      <w:pPr>
        <w:pStyle w:val="Heading2"/>
        <w:rPr>
          <w:del w:id="573" w:author="CEPT" w:date="2023-05-05T11:05:00Z"/>
        </w:rPr>
      </w:pPr>
      <w:bookmarkStart w:id="574" w:name="_Toc327364400"/>
      <w:del w:id="575" w:author="CEPT" w:date="2023-05-05T11:05:00Z">
        <w:r w:rsidRPr="006905BC" w:rsidDel="00240320">
          <w:delText>A.3</w:delText>
        </w:r>
        <w:r w:rsidRPr="006905BC" w:rsidDel="00240320">
          <w:tab/>
          <w:delText>Administration or operating agency</w:delText>
        </w:r>
        <w:bookmarkEnd w:id="574"/>
      </w:del>
    </w:p>
    <w:p w14:paraId="633D4564" w14:textId="77777777" w:rsidR="00055346" w:rsidRPr="006905BC" w:rsidDel="00240320" w:rsidRDefault="00055346" w:rsidP="00055346">
      <w:pPr>
        <w:rPr>
          <w:del w:id="576" w:author="CEPT" w:date="2023-05-05T11:05:00Z"/>
        </w:rPr>
      </w:pPr>
      <w:del w:id="577" w:author="CEPT" w:date="2023-05-05T11:05:00Z">
        <w:r w:rsidRPr="006905BC" w:rsidDel="00240320">
          <w:delText>Symbols for the administration or operating agency and for the address of the administration to which communication should be sent on urgent matters regarding interference, quality of emissions and questions referring to the technical operation of the station (see Article </w:delText>
        </w:r>
        <w:r w:rsidRPr="006905BC" w:rsidDel="00240320">
          <w:rPr>
            <w:rStyle w:val="Artref"/>
            <w:b/>
            <w:color w:val="000000"/>
          </w:rPr>
          <w:delText>15</w:delText>
        </w:r>
        <w:r w:rsidRPr="006905BC" w:rsidDel="00240320">
          <w:delText>).</w:delText>
        </w:r>
      </w:del>
    </w:p>
    <w:p w14:paraId="409BF900" w14:textId="77777777" w:rsidR="00055346" w:rsidRPr="006905BC" w:rsidDel="00240320" w:rsidRDefault="00055346" w:rsidP="00055346">
      <w:pPr>
        <w:pStyle w:val="Heading2"/>
        <w:rPr>
          <w:del w:id="578" w:author="CEPT" w:date="2023-05-05T11:05:00Z"/>
        </w:rPr>
      </w:pPr>
      <w:bookmarkStart w:id="579" w:name="_Toc327364401"/>
      <w:del w:id="580" w:author="CEPT" w:date="2023-05-05T11:05:00Z">
        <w:r w:rsidRPr="006905BC" w:rsidDel="00240320">
          <w:delText>A.4</w:delText>
        </w:r>
        <w:r w:rsidRPr="006905BC" w:rsidDel="00240320">
          <w:tab/>
          <w:delText>Position information of the HAPS</w:delText>
        </w:r>
        <w:bookmarkEnd w:id="579"/>
      </w:del>
    </w:p>
    <w:p w14:paraId="3AAC4F84" w14:textId="77777777" w:rsidR="00055346" w:rsidRPr="006905BC" w:rsidDel="00240320" w:rsidRDefault="00055346" w:rsidP="00055346">
      <w:pPr>
        <w:pStyle w:val="enumlev1"/>
        <w:rPr>
          <w:del w:id="581" w:author="CEPT" w:date="2023-05-05T11:05:00Z"/>
        </w:rPr>
      </w:pPr>
      <w:del w:id="582" w:author="CEPT" w:date="2023-05-05T11:05:00Z">
        <w:r w:rsidRPr="006905BC" w:rsidDel="00240320">
          <w:rPr>
            <w:i/>
            <w:iCs/>
          </w:rPr>
          <w:delText>a)</w:delText>
        </w:r>
        <w:r w:rsidRPr="006905BC" w:rsidDel="00240320">
          <w:tab/>
          <w:delText>The nominal geographical longitude for the HAPS</w:delText>
        </w:r>
      </w:del>
    </w:p>
    <w:p w14:paraId="7F733E9C" w14:textId="77777777" w:rsidR="00055346" w:rsidRPr="006905BC" w:rsidDel="00240320" w:rsidRDefault="00055346" w:rsidP="00055346">
      <w:pPr>
        <w:pStyle w:val="enumlev1"/>
        <w:rPr>
          <w:del w:id="583" w:author="CEPT" w:date="2023-05-05T11:05:00Z"/>
        </w:rPr>
      </w:pPr>
      <w:del w:id="584" w:author="CEPT" w:date="2023-05-05T11:05:00Z">
        <w:r w:rsidRPr="006905BC" w:rsidDel="00240320">
          <w:rPr>
            <w:i/>
            <w:iCs/>
          </w:rPr>
          <w:delText>b)</w:delText>
        </w:r>
        <w:r w:rsidRPr="006905BC" w:rsidDel="00240320">
          <w:tab/>
          <w:delText>The nominal geographical latitude for the HAPS</w:delText>
        </w:r>
      </w:del>
    </w:p>
    <w:p w14:paraId="0335E7B4" w14:textId="77777777" w:rsidR="00055346" w:rsidRPr="006905BC" w:rsidDel="00240320" w:rsidRDefault="00055346" w:rsidP="00055346">
      <w:pPr>
        <w:pStyle w:val="enumlev1"/>
        <w:rPr>
          <w:del w:id="585" w:author="CEPT" w:date="2023-05-05T11:05:00Z"/>
        </w:rPr>
      </w:pPr>
      <w:del w:id="586" w:author="CEPT" w:date="2023-05-05T11:05:00Z">
        <w:r w:rsidRPr="006905BC" w:rsidDel="00240320">
          <w:rPr>
            <w:i/>
            <w:iCs/>
          </w:rPr>
          <w:delText>c)</w:delText>
        </w:r>
        <w:r w:rsidRPr="006905BC" w:rsidDel="00240320">
          <w:tab/>
          <w:delText>The nominal altitude for the HAPS</w:delText>
        </w:r>
      </w:del>
    </w:p>
    <w:p w14:paraId="46068FC6" w14:textId="77777777" w:rsidR="00055346" w:rsidRPr="006905BC" w:rsidDel="00240320" w:rsidRDefault="00055346" w:rsidP="00055346">
      <w:pPr>
        <w:pStyle w:val="enumlev1"/>
        <w:rPr>
          <w:del w:id="587" w:author="CEPT" w:date="2023-05-05T11:05:00Z"/>
        </w:rPr>
      </w:pPr>
      <w:del w:id="588" w:author="CEPT" w:date="2023-05-05T11:05:00Z">
        <w:r w:rsidRPr="006905BC" w:rsidDel="00240320">
          <w:rPr>
            <w:i/>
            <w:iCs/>
          </w:rPr>
          <w:delText>d)</w:delText>
        </w:r>
        <w:r w:rsidRPr="006905BC" w:rsidDel="00240320">
          <w:tab/>
          <w:delText>The planned longitudinal and latitudinal tolerance for the HAPS</w:delText>
        </w:r>
      </w:del>
    </w:p>
    <w:p w14:paraId="04C67F4B" w14:textId="77777777" w:rsidR="00055346" w:rsidRPr="006905BC" w:rsidDel="00240320" w:rsidRDefault="00055346" w:rsidP="00055346">
      <w:pPr>
        <w:pStyle w:val="enumlev1"/>
        <w:rPr>
          <w:del w:id="589" w:author="CEPT" w:date="2023-05-05T11:05:00Z"/>
        </w:rPr>
      </w:pPr>
      <w:del w:id="590" w:author="CEPT" w:date="2023-05-05T11:05:00Z">
        <w:r w:rsidRPr="006905BC" w:rsidDel="00240320">
          <w:rPr>
            <w:i/>
            <w:iCs/>
          </w:rPr>
          <w:delText>e)</w:delText>
        </w:r>
        <w:r w:rsidRPr="006905BC" w:rsidDel="00240320">
          <w:tab/>
          <w:delText>The planned tolerance of altitude for the HAPS</w:delText>
        </w:r>
      </w:del>
    </w:p>
    <w:p w14:paraId="4E0E1AFD" w14:textId="77777777" w:rsidR="00055346" w:rsidRPr="006905BC" w:rsidDel="00240320" w:rsidRDefault="00055346" w:rsidP="00055346">
      <w:pPr>
        <w:pStyle w:val="Heading2"/>
        <w:rPr>
          <w:del w:id="591" w:author="CEPT" w:date="2023-05-05T11:05:00Z"/>
        </w:rPr>
      </w:pPr>
      <w:bookmarkStart w:id="592" w:name="_Toc327364402"/>
      <w:del w:id="593" w:author="CEPT" w:date="2023-05-05T11:05:00Z">
        <w:r w:rsidRPr="006905BC" w:rsidDel="00240320">
          <w:delText>A.5</w:delText>
        </w:r>
        <w:r w:rsidRPr="006905BC" w:rsidDel="00240320">
          <w:tab/>
          <w:delText>Agreements</w:delText>
        </w:r>
        <w:bookmarkEnd w:id="592"/>
      </w:del>
    </w:p>
    <w:p w14:paraId="0E2E4556" w14:textId="77777777" w:rsidR="00055346" w:rsidRPr="006905BC" w:rsidDel="00240320" w:rsidRDefault="00055346" w:rsidP="00055346">
      <w:pPr>
        <w:rPr>
          <w:del w:id="594" w:author="CEPT" w:date="2023-05-05T11:05:00Z"/>
        </w:rPr>
      </w:pPr>
      <w:del w:id="595" w:author="CEPT" w:date="2023-05-05T11:05:00Z">
        <w:r w:rsidRPr="006905BC" w:rsidDel="00240320">
          <w:delText xml:space="preserve">If appropriate, the country symbol of any administration or administration representing a group of administrations with which agreement has been reached, including where the agreement is to exceed the limits prescribed in Resolution </w:delText>
        </w:r>
        <w:r w:rsidRPr="006905BC" w:rsidDel="00240320">
          <w:rPr>
            <w:b/>
            <w:color w:val="000000"/>
          </w:rPr>
          <w:delText>221</w:delText>
        </w:r>
        <w:r w:rsidRPr="006905BC" w:rsidDel="00240320">
          <w:delText xml:space="preserve"> </w:delText>
        </w:r>
        <w:r w:rsidRPr="006905BC" w:rsidDel="00240320">
          <w:rPr>
            <w:b/>
            <w:bCs/>
            <w:color w:val="000000"/>
          </w:rPr>
          <w:delText>(Rev.WRC-07)</w:delText>
        </w:r>
        <w:r w:rsidRPr="006905BC" w:rsidDel="00240320">
          <w:delText>.</w:delText>
        </w:r>
      </w:del>
    </w:p>
    <w:p w14:paraId="2026BD86" w14:textId="77777777" w:rsidR="00055346" w:rsidRPr="006905BC" w:rsidDel="00240320" w:rsidRDefault="00055346" w:rsidP="00055346">
      <w:pPr>
        <w:pStyle w:val="Heading1"/>
        <w:rPr>
          <w:del w:id="596" w:author="CEPT" w:date="2023-05-05T11:05:00Z"/>
        </w:rPr>
      </w:pPr>
      <w:bookmarkStart w:id="597" w:name="_Toc327364403"/>
      <w:del w:id="598" w:author="CEPT" w:date="2023-05-05T11:05:00Z">
        <w:r w:rsidRPr="006905BC" w:rsidDel="00240320">
          <w:delText>B</w:delText>
        </w:r>
        <w:r w:rsidRPr="006905BC" w:rsidDel="00240320">
          <w:tab/>
          <w:delText>Characteristics to be provided for each antenna beam</w:delText>
        </w:r>
        <w:bookmarkEnd w:id="597"/>
      </w:del>
    </w:p>
    <w:p w14:paraId="094189E3" w14:textId="77777777" w:rsidR="00055346" w:rsidRPr="006905BC" w:rsidDel="00240320" w:rsidRDefault="00055346" w:rsidP="00055346">
      <w:pPr>
        <w:pStyle w:val="Heading2"/>
        <w:rPr>
          <w:del w:id="599" w:author="CEPT" w:date="2023-05-05T11:05:00Z"/>
        </w:rPr>
      </w:pPr>
      <w:bookmarkStart w:id="600" w:name="_Toc327364404"/>
      <w:del w:id="601" w:author="CEPT" w:date="2023-05-05T11:05:00Z">
        <w:r w:rsidRPr="006905BC" w:rsidDel="00240320">
          <w:delText>B.1</w:delText>
        </w:r>
        <w:r w:rsidRPr="006905BC" w:rsidDel="00240320">
          <w:tab/>
          <w:delText>HAPS antenna characteristics</w:delText>
        </w:r>
        <w:bookmarkEnd w:id="600"/>
      </w:del>
    </w:p>
    <w:p w14:paraId="32537287" w14:textId="77777777" w:rsidR="00055346" w:rsidRPr="006905BC" w:rsidDel="00240320" w:rsidRDefault="00055346" w:rsidP="00055346">
      <w:pPr>
        <w:pStyle w:val="enumlev1"/>
        <w:rPr>
          <w:del w:id="602" w:author="CEPT" w:date="2023-05-05T11:05:00Z"/>
        </w:rPr>
      </w:pPr>
      <w:del w:id="603" w:author="CEPT" w:date="2023-05-05T11:05:00Z">
        <w:r w:rsidRPr="006905BC" w:rsidDel="00240320">
          <w:rPr>
            <w:i/>
            <w:iCs/>
          </w:rPr>
          <w:delText>a)</w:delText>
        </w:r>
        <w:r w:rsidRPr="006905BC" w:rsidDel="00240320">
          <w:tab/>
          <w:delText>The maximum isotropic gain (dBi).</w:delText>
        </w:r>
      </w:del>
    </w:p>
    <w:p w14:paraId="465D6D33" w14:textId="77777777" w:rsidR="00055346" w:rsidRPr="006905BC" w:rsidDel="00240320" w:rsidRDefault="00055346" w:rsidP="00055346">
      <w:pPr>
        <w:pStyle w:val="enumlev1"/>
        <w:rPr>
          <w:del w:id="604" w:author="CEPT" w:date="2023-05-05T11:05:00Z"/>
        </w:rPr>
      </w:pPr>
      <w:del w:id="605" w:author="CEPT" w:date="2023-05-05T11:05:00Z">
        <w:r w:rsidRPr="006905BC" w:rsidDel="00240320">
          <w:rPr>
            <w:i/>
            <w:iCs/>
          </w:rPr>
          <w:delText>b)</w:delText>
        </w:r>
        <w:r w:rsidRPr="006905BC" w:rsidDel="00240320">
          <w:tab/>
          <w:delText>HAPS antenna gain contours plotted on a map of the Earth’s surface.</w:delText>
        </w:r>
      </w:del>
    </w:p>
    <w:p w14:paraId="0933144C" w14:textId="77777777" w:rsidR="00055346" w:rsidRPr="006905BC" w:rsidDel="00240320" w:rsidRDefault="00055346" w:rsidP="00055346">
      <w:pPr>
        <w:pStyle w:val="Heading1"/>
        <w:rPr>
          <w:del w:id="606" w:author="CEPT" w:date="2023-05-05T11:05:00Z"/>
        </w:rPr>
      </w:pPr>
      <w:bookmarkStart w:id="607" w:name="_Toc327364405"/>
      <w:del w:id="608" w:author="CEPT" w:date="2023-05-05T11:05:00Z">
        <w:r w:rsidRPr="006905BC" w:rsidDel="00240320">
          <w:delText>C</w:delText>
        </w:r>
        <w:r w:rsidRPr="006905BC" w:rsidDel="00240320">
          <w:tab/>
          <w:delText>Characteristics to be provided for each frequency assignment for HAPS antenna beam</w:delText>
        </w:r>
        <w:bookmarkEnd w:id="607"/>
      </w:del>
    </w:p>
    <w:p w14:paraId="079E6820" w14:textId="77777777" w:rsidR="00055346" w:rsidRPr="006905BC" w:rsidDel="00240320" w:rsidRDefault="00055346" w:rsidP="00055346">
      <w:pPr>
        <w:pStyle w:val="Heading2"/>
        <w:rPr>
          <w:del w:id="609" w:author="CEPT" w:date="2023-05-05T11:05:00Z"/>
        </w:rPr>
      </w:pPr>
      <w:bookmarkStart w:id="610" w:name="_Toc327364406"/>
      <w:del w:id="611" w:author="CEPT" w:date="2023-05-05T11:05:00Z">
        <w:r w:rsidRPr="006905BC" w:rsidDel="00240320">
          <w:delText>C.1</w:delText>
        </w:r>
        <w:r w:rsidRPr="006905BC" w:rsidDel="00240320">
          <w:tab/>
          <w:delText>Frequency range</w:delText>
        </w:r>
        <w:bookmarkEnd w:id="610"/>
      </w:del>
    </w:p>
    <w:p w14:paraId="630D5629" w14:textId="77777777" w:rsidR="00055346" w:rsidRPr="006905BC" w:rsidDel="00240320" w:rsidRDefault="00055346" w:rsidP="00055346">
      <w:pPr>
        <w:pStyle w:val="Heading2"/>
        <w:rPr>
          <w:del w:id="612" w:author="CEPT" w:date="2023-05-05T11:05:00Z"/>
        </w:rPr>
      </w:pPr>
      <w:bookmarkStart w:id="613" w:name="_Toc327364407"/>
      <w:del w:id="614" w:author="CEPT" w:date="2023-05-05T11:05:00Z">
        <w:r w:rsidRPr="006905BC" w:rsidDel="00240320">
          <w:delText>C.2</w:delText>
        </w:r>
        <w:r w:rsidRPr="006905BC" w:rsidDel="00240320">
          <w:tab/>
          <w:delText>Power density characteristics of the transmission</w:delText>
        </w:r>
        <w:bookmarkEnd w:id="613"/>
      </w:del>
    </w:p>
    <w:p w14:paraId="11AF4820" w14:textId="77777777" w:rsidR="00055346" w:rsidRPr="006905BC" w:rsidDel="00240320" w:rsidRDefault="00055346" w:rsidP="00055346">
      <w:pPr>
        <w:rPr>
          <w:del w:id="615" w:author="CEPT" w:date="2023-05-05T11:05:00Z"/>
        </w:rPr>
      </w:pPr>
      <w:del w:id="616" w:author="CEPT" w:date="2023-05-05T11:05:00Z">
        <w:r w:rsidRPr="006905BC" w:rsidDel="00240320">
          <w:delText>The maximum value of the maximum power density (dB(W/MHz)), averaged over the worst 1 MHz supplied to the input of the antenna.</w:delText>
        </w:r>
      </w:del>
    </w:p>
    <w:p w14:paraId="0C6EB651" w14:textId="77777777" w:rsidR="00055346" w:rsidRPr="006905BC" w:rsidDel="00240320" w:rsidRDefault="00055346" w:rsidP="00055346">
      <w:pPr>
        <w:pStyle w:val="Heading1"/>
        <w:rPr>
          <w:del w:id="617" w:author="CEPT" w:date="2023-05-05T11:05:00Z"/>
        </w:rPr>
      </w:pPr>
      <w:bookmarkStart w:id="618" w:name="_Toc327364408"/>
      <w:del w:id="619" w:author="CEPT" w:date="2023-05-05T11:05:00Z">
        <w:r w:rsidRPr="006905BC" w:rsidDel="00240320">
          <w:lastRenderedPageBreak/>
          <w:delText>D</w:delText>
        </w:r>
        <w:r w:rsidRPr="006905BC" w:rsidDel="00240320">
          <w:tab/>
          <w:delText>Calculated pfd limit produced over any country in visibility of HAPS</w:delText>
        </w:r>
        <w:bookmarkEnd w:id="618"/>
      </w:del>
    </w:p>
    <w:p w14:paraId="0E54E7DE" w14:textId="77777777" w:rsidR="00055346" w:rsidDel="00240320" w:rsidRDefault="00055346" w:rsidP="00055346">
      <w:pPr>
        <w:rPr>
          <w:del w:id="620" w:author="CEPT" w:date="2023-05-05T11:05:00Z"/>
        </w:rPr>
      </w:pPr>
      <w:del w:id="621" w:author="CEPT" w:date="2023-05-05T11:05:00Z">
        <w:r w:rsidRPr="006905BC" w:rsidDel="00240320">
          <w:delText xml:space="preserve">The maximum pfd calculated at the Earth’s surface within each administration’s territory over which the HAPS may be visible and over which these calculated pfd levels exceed the limits indicated in </w:delText>
        </w:r>
        <w:r w:rsidRPr="006905BC" w:rsidDel="00240320">
          <w:rPr>
            <w:i/>
            <w:iCs/>
            <w:color w:val="000000"/>
          </w:rPr>
          <w:delText>resolves </w:delText>
        </w:r>
        <w:r w:rsidRPr="006905BC" w:rsidDel="00240320">
          <w:delText>1.1, 1.3 and 1.4 of Resolution </w:delText>
        </w:r>
        <w:r w:rsidRPr="006905BC" w:rsidDel="00240320">
          <w:rPr>
            <w:b/>
            <w:color w:val="000000"/>
          </w:rPr>
          <w:delText>221</w:delText>
        </w:r>
        <w:r w:rsidRPr="006905BC" w:rsidDel="00240320">
          <w:rPr>
            <w:b/>
            <w:bCs/>
            <w:color w:val="000000"/>
          </w:rPr>
          <w:delText xml:space="preserve"> (Rev.WRC</w:delText>
        </w:r>
        <w:r w:rsidRPr="006905BC" w:rsidDel="00240320">
          <w:rPr>
            <w:b/>
            <w:bCs/>
            <w:color w:val="000000"/>
          </w:rPr>
          <w:noBreakHyphen/>
          <w:delText>07)</w:delText>
        </w:r>
        <w:r w:rsidRPr="006905BC" w:rsidDel="00240320">
          <w:delText>.</w:delText>
        </w:r>
      </w:del>
    </w:p>
    <w:p w14:paraId="7FEA4D5B" w14:textId="4FAED2AC" w:rsidR="00FA4856" w:rsidRDefault="00FA4856">
      <w:pPr>
        <w:pStyle w:val="Reasons"/>
      </w:pPr>
    </w:p>
    <w:p w14:paraId="54E2B2E3" w14:textId="53FC5E5C" w:rsidR="00FA4856" w:rsidRDefault="00F614A8">
      <w:pPr>
        <w:pStyle w:val="Proposal"/>
      </w:pPr>
      <w:r>
        <w:t>ADD</w:t>
      </w:r>
      <w:r>
        <w:tab/>
        <w:t>EUR/</w:t>
      </w:r>
      <w:r w:rsidR="0000484E">
        <w:t>XXXX</w:t>
      </w:r>
      <w:r>
        <w:t>A4/1</w:t>
      </w:r>
      <w:r w:rsidR="00482C1D" w:rsidRPr="00E46935">
        <w:t>4</w:t>
      </w:r>
    </w:p>
    <w:p w14:paraId="17F5944C" w14:textId="177623B8" w:rsidR="00FA4856" w:rsidRDefault="00F614A8">
      <w:pPr>
        <w:pStyle w:val="ResNo"/>
      </w:pPr>
      <w:r>
        <w:t>Draft New Resolution [EUR-</w:t>
      </w:r>
      <w:r w:rsidR="00F633D3" w:rsidRPr="00E46935">
        <w:t>B</w:t>
      </w:r>
      <w:r>
        <w:t>14-HIBS-2500-2690-MHz]</w:t>
      </w:r>
      <w:r w:rsidR="00C07A6C">
        <w:t xml:space="preserve"> (WRC-23)</w:t>
      </w:r>
    </w:p>
    <w:p w14:paraId="7E0E21D6" w14:textId="77777777" w:rsidR="00C07A6C" w:rsidRPr="005D50A0" w:rsidRDefault="00C07A6C" w:rsidP="00C07A6C">
      <w:pPr>
        <w:pStyle w:val="Restitle"/>
      </w:pPr>
      <w:r w:rsidRPr="005D50A0">
        <w:t xml:space="preserve">Use of high-altitude platform stations as International Mobile Telecommunications base stations (HIBS) in the frequency </w:t>
      </w:r>
      <w:r w:rsidRPr="005D50A0">
        <w:br/>
        <w:t>band 2 500-2 690 MHz, or portions thereof</w:t>
      </w:r>
    </w:p>
    <w:p w14:paraId="7F350C8B" w14:textId="77777777" w:rsidR="00C07A6C" w:rsidRPr="005D50A0" w:rsidRDefault="00C07A6C" w:rsidP="00C07A6C">
      <w:pPr>
        <w:pStyle w:val="Normalaftertitle"/>
      </w:pPr>
      <w:r w:rsidRPr="005D50A0">
        <w:t>The World Radiocommunication Conference (Dubai, 2023),</w:t>
      </w:r>
    </w:p>
    <w:p w14:paraId="312F2FCD" w14:textId="77777777" w:rsidR="00C07A6C" w:rsidRPr="005D50A0" w:rsidRDefault="00C07A6C" w:rsidP="00C07A6C">
      <w:pPr>
        <w:pStyle w:val="Call"/>
      </w:pPr>
      <w:r w:rsidRPr="005D50A0">
        <w:t>considering</w:t>
      </w:r>
    </w:p>
    <w:p w14:paraId="7A499653" w14:textId="77777777" w:rsidR="00C07A6C" w:rsidRPr="005D50A0" w:rsidRDefault="00C07A6C" w:rsidP="00C07A6C">
      <w:r w:rsidRPr="005D50A0">
        <w:rPr>
          <w:i/>
          <w:iCs/>
        </w:rPr>
        <w:t>a)</w:t>
      </w:r>
      <w:r w:rsidRPr="005D50A0">
        <w:tab/>
        <w:t>that there is growing demand for access to mobile broadband, requiring more flexibility in the approaches to expand the capacity and coverage provided by International Mobile Telecommunications (IMT) systems;</w:t>
      </w:r>
    </w:p>
    <w:p w14:paraId="7418D999" w14:textId="77777777" w:rsidR="00C07A6C" w:rsidRPr="005D50A0" w:rsidRDefault="00C07A6C" w:rsidP="00C07A6C">
      <w:r w:rsidRPr="005D50A0">
        <w:rPr>
          <w:i/>
          <w:iCs/>
        </w:rPr>
        <w:t>b)</w:t>
      </w:r>
      <w:r w:rsidRPr="005D50A0">
        <w:tab/>
        <w:t>that high-altitude platform stations as IMT base stations (HIBS) would be used as part of terrestrial IMT networks, and may use the same frequency bands as ground-based IMT base stations in order to provide mobile-broadband connectivity to underserved communities, and in rural and remote areas;</w:t>
      </w:r>
    </w:p>
    <w:p w14:paraId="7860AEB3" w14:textId="77777777" w:rsidR="00C07A6C" w:rsidRPr="005D50A0" w:rsidRDefault="00C07A6C" w:rsidP="00C07A6C">
      <w:r w:rsidRPr="005D50A0">
        <w:rPr>
          <w:i/>
          <w:iCs/>
          <w:color w:val="000000"/>
        </w:rPr>
        <w:t>c)</w:t>
      </w:r>
      <w:r w:rsidRPr="005D50A0">
        <w:rPr>
          <w:i/>
          <w:iCs/>
          <w:color w:val="000000"/>
        </w:rPr>
        <w:tab/>
      </w:r>
      <w:r w:rsidRPr="005D50A0">
        <w:t>that HIBS would offer a new means of providing IMT services with minimal network infrastructure as they are capable of providing service to a large footprint together with a dense coverage;</w:t>
      </w:r>
    </w:p>
    <w:p w14:paraId="301B0D6D" w14:textId="77777777" w:rsidR="00C07A6C" w:rsidRPr="005D50A0" w:rsidRDefault="00C07A6C" w:rsidP="00C07A6C">
      <w:r w:rsidRPr="005D50A0">
        <w:rPr>
          <w:i/>
          <w:iCs/>
          <w:color w:val="000000"/>
        </w:rPr>
        <w:t>d)</w:t>
      </w:r>
      <w:r w:rsidRPr="005D50A0">
        <w:rPr>
          <w:i/>
          <w:iCs/>
          <w:color w:val="000000"/>
        </w:rPr>
        <w:tab/>
      </w:r>
      <w:r w:rsidRPr="005D50A0">
        <w:t>that the use of HIBS is optional for administrations, and that such use should not have any priority over other terrestrial IMT use;</w:t>
      </w:r>
    </w:p>
    <w:p w14:paraId="18DEE6F1" w14:textId="77777777" w:rsidR="00C07A6C" w:rsidRPr="005D50A0" w:rsidRDefault="00C07A6C" w:rsidP="00C07A6C">
      <w:r w:rsidRPr="005D50A0">
        <w:rPr>
          <w:i/>
          <w:iCs/>
        </w:rPr>
        <w:t>e)</w:t>
      </w:r>
      <w:r w:rsidRPr="005D50A0">
        <w:tab/>
        <w:t>that the user equipment to be served, whether by HIBS or ground-based IMT base stations, is the same, and currently supports a variety of the frequency bands identified for IMT;</w:t>
      </w:r>
    </w:p>
    <w:p w14:paraId="3A4E64F2" w14:textId="77777777" w:rsidR="00C07A6C" w:rsidRPr="005D50A0" w:rsidRDefault="00C07A6C" w:rsidP="00C07A6C">
      <w:r w:rsidRPr="005D50A0">
        <w:rPr>
          <w:i/>
          <w:iCs/>
        </w:rPr>
        <w:t>f)</w:t>
      </w:r>
      <w:r w:rsidRPr="005D50A0">
        <w:tab/>
        <w:t>that, under certain deployment scenarios, HIBS could operate at an altitude down to 18 km;</w:t>
      </w:r>
    </w:p>
    <w:p w14:paraId="6C8376FF" w14:textId="77777777" w:rsidR="00C07A6C" w:rsidRPr="005D50A0" w:rsidRDefault="00C07A6C" w:rsidP="00C07A6C">
      <w:pPr>
        <w:rPr>
          <w:color w:val="000000"/>
          <w:lang w:eastAsia="ja-JP"/>
        </w:rPr>
      </w:pPr>
      <w:r w:rsidRPr="005D50A0">
        <w:rPr>
          <w:i/>
          <w:iCs/>
          <w:color w:val="000000"/>
          <w:lang w:eastAsia="ja-JP"/>
        </w:rPr>
        <w:t>g)</w:t>
      </w:r>
      <w:r w:rsidRPr="005D50A0">
        <w:rPr>
          <w:i/>
          <w:iCs/>
          <w:color w:val="000000"/>
          <w:lang w:eastAsia="ja-JP"/>
        </w:rPr>
        <w:tab/>
      </w:r>
      <w:r w:rsidRPr="005D50A0">
        <w:rPr>
          <w:color w:val="000000"/>
          <w:lang w:eastAsia="ja-JP"/>
        </w:rPr>
        <w:t>that some sensitivity studies have shown that the difference of interference from HIBS at altitudes between 18 km and 20 km would be negligible;</w:t>
      </w:r>
    </w:p>
    <w:p w14:paraId="0A7901BC" w14:textId="77777777" w:rsidR="00C07A6C" w:rsidRPr="005D50A0" w:rsidRDefault="00C07A6C" w:rsidP="00C07A6C">
      <w:r w:rsidRPr="005D50A0">
        <w:rPr>
          <w:i/>
          <w:iCs/>
          <w:color w:val="000000"/>
        </w:rPr>
        <w:t>h)</w:t>
      </w:r>
      <w:r w:rsidRPr="005D50A0">
        <w:rPr>
          <w:i/>
          <w:iCs/>
          <w:color w:val="000000"/>
        </w:rPr>
        <w:tab/>
      </w:r>
      <w:r w:rsidRPr="005D50A0">
        <w:t>that the ITU Radiocommunication Sector (ITU</w:t>
      </w:r>
      <w:r w:rsidRPr="005D50A0">
        <w:noBreakHyphen/>
        <w:t>R) has addressed sharing and compatibility between HIBS and existing systems of primary allocated services, and adjacent services in the frequency band 2 500-2 690 MHz;</w:t>
      </w:r>
    </w:p>
    <w:p w14:paraId="5F444EC1" w14:textId="77777777" w:rsidR="00C07A6C" w:rsidRPr="005D50A0" w:rsidRDefault="00C07A6C" w:rsidP="00C07A6C">
      <w:proofErr w:type="spellStart"/>
      <w:r w:rsidRPr="005D50A0">
        <w:rPr>
          <w:i/>
          <w:iCs/>
          <w:color w:val="000000"/>
        </w:rPr>
        <w:t>i</w:t>
      </w:r>
      <w:proofErr w:type="spellEnd"/>
      <w:r w:rsidRPr="005D50A0">
        <w:rPr>
          <w:i/>
          <w:iCs/>
        </w:rPr>
        <w:t>)</w:t>
      </w:r>
      <w:r w:rsidRPr="005D50A0">
        <w:tab/>
        <w:t>that spectrum needs, usage and deployment scenarios, and typical technical and operational characteristics</w:t>
      </w:r>
      <w:r w:rsidRPr="005D50A0" w:rsidDel="00504BB5">
        <w:t xml:space="preserve"> </w:t>
      </w:r>
      <w:r w:rsidRPr="005D50A0">
        <w:t>for HIBS are provided in the WDPDN Report ITU</w:t>
      </w:r>
      <w:r w:rsidRPr="005D50A0">
        <w:noBreakHyphen/>
        <w:t>R M.[HIBS-CHARACTERISTICS];</w:t>
      </w:r>
    </w:p>
    <w:p w14:paraId="5A8E2A90" w14:textId="77777777" w:rsidR="00C07A6C" w:rsidRPr="005D50A0" w:rsidRDefault="00C07A6C" w:rsidP="00C07A6C">
      <w:r w:rsidRPr="005D50A0">
        <w:rPr>
          <w:i/>
          <w:iCs/>
        </w:rPr>
        <w:t>j)</w:t>
      </w:r>
      <w:r w:rsidRPr="005D50A0">
        <w:rPr>
          <w:i/>
          <w:iCs/>
        </w:rPr>
        <w:tab/>
      </w:r>
      <w:r w:rsidRPr="005D50A0">
        <w:t>that the frequency band 2</w:t>
      </w:r>
      <w:r w:rsidRPr="005D50A0">
        <w:rPr>
          <w:rStyle w:val="href"/>
        </w:rPr>
        <w:t> 690-2 700 MHz is allocated to the Earth exploration-satellite service (EESS) (passive), the space research service (SRS) (passive) and the radio astronomy service (RAS), and that No. 5.340 applies in this frequency band</w:t>
      </w:r>
      <w:r w:rsidRPr="005D50A0">
        <w:t>;</w:t>
      </w:r>
    </w:p>
    <w:p w14:paraId="1B03B819" w14:textId="77777777" w:rsidR="00C07A6C" w:rsidRPr="00D02FA9" w:rsidRDefault="00C07A6C" w:rsidP="00C07A6C">
      <w:r w:rsidRPr="005D50A0">
        <w:rPr>
          <w:i/>
          <w:iCs/>
        </w:rPr>
        <w:lastRenderedPageBreak/>
        <w:t>k)</w:t>
      </w:r>
      <w:r w:rsidRPr="005D50A0">
        <w:tab/>
        <w:t xml:space="preserve">that in </w:t>
      </w:r>
      <w:proofErr w:type="gramStart"/>
      <w:r w:rsidRPr="005D50A0">
        <w:t>Regions</w:t>
      </w:r>
      <w:proofErr w:type="gramEnd"/>
      <w:r w:rsidRPr="005D50A0">
        <w:t xml:space="preserve"> 1 and 2, the use of the frequency band 2 500-2 510 MHz is limited to reception by HIBS, in accordance </w:t>
      </w:r>
      <w:r w:rsidRPr="00D02FA9">
        <w:t>with No </w:t>
      </w:r>
      <w:r w:rsidRPr="00D02FA9">
        <w:rPr>
          <w:b/>
          <w:bCs/>
        </w:rPr>
        <w:t>5.B14</w:t>
      </w:r>
      <w:r w:rsidRPr="00D02FA9">
        <w:t xml:space="preserve">, </w:t>
      </w:r>
    </w:p>
    <w:p w14:paraId="78BA4C21" w14:textId="77777777" w:rsidR="00C07A6C" w:rsidRPr="00D02FA9" w:rsidRDefault="00C07A6C" w:rsidP="00C07A6C">
      <w:pPr>
        <w:pStyle w:val="Call"/>
      </w:pPr>
      <w:r w:rsidRPr="00D02FA9">
        <w:t>recognizing</w:t>
      </w:r>
    </w:p>
    <w:p w14:paraId="1E077EE8" w14:textId="77777777" w:rsidR="00C07A6C" w:rsidRPr="00D02FA9" w:rsidRDefault="00C07A6C" w:rsidP="00C07A6C">
      <w:r w:rsidRPr="00D02FA9">
        <w:rPr>
          <w:i/>
          <w:iCs/>
        </w:rPr>
        <w:t>a)</w:t>
      </w:r>
      <w:r w:rsidRPr="00D02FA9">
        <w:tab/>
        <w:t>that a high-altitude platform station (HAPS) is defined in No. </w:t>
      </w:r>
      <w:r w:rsidRPr="00D02FA9">
        <w:rPr>
          <w:b/>
          <w:bCs/>
        </w:rPr>
        <w:t>1.66A</w:t>
      </w:r>
      <w:r w:rsidRPr="00D02FA9">
        <w:t xml:space="preserve"> as a station located on an object at an altitude of 20 to 50 km and at a specified, nominal, fixed point relative to the Earth;</w:t>
      </w:r>
    </w:p>
    <w:p w14:paraId="209C59EF" w14:textId="34E9812D" w:rsidR="00C07A6C" w:rsidRPr="005D50A0" w:rsidRDefault="00C07A6C" w:rsidP="00C07A6C">
      <w:r w:rsidRPr="00D02FA9">
        <w:rPr>
          <w:i/>
          <w:iCs/>
        </w:rPr>
        <w:t>b)</w:t>
      </w:r>
      <w:r w:rsidRPr="00D02FA9">
        <w:tab/>
        <w:t xml:space="preserve">that, in </w:t>
      </w:r>
      <w:proofErr w:type="gramStart"/>
      <w:r w:rsidRPr="00D02FA9">
        <w:t>Regions</w:t>
      </w:r>
      <w:proofErr w:type="gramEnd"/>
      <w:r w:rsidRPr="00D02FA9">
        <w:t> 1 and 2, the frequency band 2 500-2 690 MHz (2 500-2 510 MHz is limited to reception by HIBS in Regions 1 and 2), and in Region 3, the frequency band 2 500-2 655 MHz (2 500-2 535 MHz is limited to reception by HIBS in Region 3) are included in No </w:t>
      </w:r>
      <w:r w:rsidRPr="00D02FA9">
        <w:rPr>
          <w:b/>
          <w:bCs/>
        </w:rPr>
        <w:t>5.B14</w:t>
      </w:r>
      <w:r w:rsidRPr="00D02FA9">
        <w:t xml:space="preserve"> for t</w:t>
      </w:r>
      <w:r w:rsidRPr="005D50A0">
        <w:t xml:space="preserve">he use </w:t>
      </w:r>
      <w:r>
        <w:t>by</w:t>
      </w:r>
      <w:r w:rsidRPr="005D50A0">
        <w:t xml:space="preserve"> HIBS;</w:t>
      </w:r>
    </w:p>
    <w:p w14:paraId="2932DC86" w14:textId="77777777" w:rsidR="00C07A6C" w:rsidRPr="005D50A0" w:rsidRDefault="00C07A6C" w:rsidP="00C07A6C">
      <w:r w:rsidRPr="005D50A0">
        <w:rPr>
          <w:i/>
          <w:iCs/>
        </w:rPr>
        <w:t>c)</w:t>
      </w:r>
      <w:r w:rsidRPr="005D50A0">
        <w:tab/>
        <w:t>that the frequency band 2 500-2 690 MHz, or parts thereof, is identified for IMT in accordance with No. </w:t>
      </w:r>
      <w:r w:rsidRPr="005D50A0">
        <w:rPr>
          <w:b/>
          <w:bCs/>
        </w:rPr>
        <w:t>5.384A</w:t>
      </w:r>
      <w:r w:rsidRPr="005D50A0">
        <w:t>;</w:t>
      </w:r>
    </w:p>
    <w:p w14:paraId="1F42CB16" w14:textId="77777777" w:rsidR="00C07A6C" w:rsidRPr="005D50A0" w:rsidRDefault="00C07A6C" w:rsidP="00C07A6C">
      <w:r w:rsidRPr="005D50A0">
        <w:rPr>
          <w:i/>
          <w:iCs/>
        </w:rPr>
        <w:t>d)</w:t>
      </w:r>
      <w:r w:rsidRPr="005D50A0">
        <w:rPr>
          <w:i/>
          <w:iCs/>
        </w:rPr>
        <w:tab/>
      </w:r>
      <w:r w:rsidRPr="005D50A0">
        <w:t>that this frequency band is allocated to the fixed and mobile services on a co-primary basis;</w:t>
      </w:r>
    </w:p>
    <w:p w14:paraId="6075CCA1" w14:textId="77777777" w:rsidR="00C07A6C" w:rsidRPr="005D50A0" w:rsidRDefault="00C07A6C" w:rsidP="00C07A6C">
      <w:r w:rsidRPr="005D50A0">
        <w:rPr>
          <w:i/>
          <w:iCs/>
        </w:rPr>
        <w:t>e)</w:t>
      </w:r>
      <w:r w:rsidRPr="005D50A0">
        <w:tab/>
        <w:t>that, in the frequency band 2 700-2 900 MHz, ground-based meteorological radar stations under the radiolocation service are authorized to operate on a basis of equality with stations of the aeronautical radionavigation service per No. </w:t>
      </w:r>
      <w:r w:rsidRPr="005D50A0">
        <w:rPr>
          <w:b/>
          <w:bCs/>
        </w:rPr>
        <w:t>5.423</w:t>
      </w:r>
      <w:r w:rsidRPr="005D50A0">
        <w:t>,</w:t>
      </w:r>
    </w:p>
    <w:p w14:paraId="22381AD3" w14:textId="77777777" w:rsidR="00C07A6C" w:rsidRPr="005D50A0" w:rsidRDefault="00C07A6C" w:rsidP="00C07A6C">
      <w:pPr>
        <w:pStyle w:val="Call"/>
      </w:pPr>
      <w:r w:rsidRPr="005D50A0">
        <w:t>resolves</w:t>
      </w:r>
    </w:p>
    <w:p w14:paraId="5D69DE6D" w14:textId="77777777" w:rsidR="00C07A6C" w:rsidRPr="005D50A0" w:rsidRDefault="00C07A6C" w:rsidP="00C07A6C">
      <w:pPr>
        <w:keepNext/>
      </w:pPr>
      <w:r w:rsidRPr="005D50A0">
        <w:t>1</w:t>
      </w:r>
      <w:r w:rsidRPr="005D50A0">
        <w:tab/>
        <w:t>that administrations wishing to implement HIBS shall comply with the following:</w:t>
      </w:r>
    </w:p>
    <w:p w14:paraId="4186EA44" w14:textId="77777777" w:rsidR="00C07A6C" w:rsidRPr="005D50A0" w:rsidRDefault="00C07A6C" w:rsidP="00C07A6C">
      <w:pPr>
        <w:keepNext/>
        <w:rPr>
          <w:rFonts w:eastAsia="Calibri"/>
        </w:rPr>
      </w:pPr>
      <w:r w:rsidRPr="00C630B4">
        <w:rPr>
          <w:rFonts w:eastAsia="Batang"/>
          <w:lang w:eastAsia="ko-KR"/>
        </w:rPr>
        <w:t>1.1</w:t>
      </w:r>
      <w:r w:rsidRPr="005D50A0">
        <w:rPr>
          <w:rFonts w:eastAsia="Batang"/>
          <w:lang w:eastAsia="ko-KR"/>
        </w:rPr>
        <w:tab/>
        <w:t xml:space="preserve">for the purpose of protecting </w:t>
      </w:r>
      <w:r w:rsidRPr="005D50A0">
        <w:t xml:space="preserve">IMT mobile stations </w:t>
      </w:r>
      <w:r w:rsidRPr="005D50A0">
        <w:rPr>
          <w:rFonts w:eastAsia="Batang"/>
          <w:lang w:eastAsia="ko-KR"/>
        </w:rPr>
        <w:t xml:space="preserve">in the territory of other administrations </w:t>
      </w:r>
      <w:r w:rsidRPr="005D50A0">
        <w:t xml:space="preserve">in the frequency band 2 500-2 690 MHz, the power flux-density (pfd) </w:t>
      </w:r>
      <w:r w:rsidRPr="005D50A0">
        <w:rPr>
          <w:lang w:eastAsia="ja-JP"/>
        </w:rPr>
        <w:t>level per HIBS produced at the surface of the Earth in the territory of other administrations shall not exceed the following limit,</w:t>
      </w:r>
      <w:r w:rsidRPr="005D50A0">
        <w:rPr>
          <w:color w:val="FF0000"/>
          <w:lang w:eastAsia="ja-JP"/>
        </w:rPr>
        <w:t xml:space="preserve"> </w:t>
      </w:r>
      <w:r w:rsidRPr="005D50A0">
        <w:rPr>
          <w:rFonts w:eastAsia="Batang"/>
          <w:lang w:eastAsia="ko-KR"/>
        </w:rPr>
        <w:t>unless explicit agreement of the affected administration is provided:</w:t>
      </w:r>
    </w:p>
    <w:p w14:paraId="6FD61767"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−109</w:t>
      </w:r>
      <w:r w:rsidRPr="005D50A0">
        <w:rPr>
          <w:rFonts w:eastAsia="Batang"/>
        </w:rPr>
        <w:tab/>
      </w:r>
      <w:r w:rsidRPr="005D50A0">
        <w:rPr>
          <w:rFonts w:eastAsia="Batang"/>
        </w:rPr>
        <w:tab/>
      </w:r>
      <w:r w:rsidRPr="005D50A0">
        <w:rPr>
          <w:rFonts w:eastAsia="Batang"/>
        </w:rPr>
        <w:tab/>
      </w:r>
      <w:r w:rsidRPr="005D50A0">
        <w:rPr>
          <w:rFonts w:eastAsia="Batang"/>
        </w:rPr>
        <w:tab/>
        <w:t>dB(W/(m</w:t>
      </w:r>
      <w:r w:rsidRPr="005D50A0">
        <w:rPr>
          <w:rFonts w:eastAsia="Batang"/>
          <w:vertAlign w:val="superscript"/>
        </w:rPr>
        <w:t>2</w:t>
      </w:r>
      <w:r w:rsidRPr="005D50A0">
        <w:rPr>
          <w:rFonts w:eastAsia="Batang"/>
        </w:rPr>
        <w:t xml:space="preserve"> · MHz)) </w:t>
      </w:r>
      <w:r w:rsidRPr="005D50A0">
        <w:rPr>
          <w:rFonts w:eastAsia="Batang"/>
        </w:rPr>
        <w:tab/>
        <w:t>for</w:t>
      </w:r>
      <w:r w:rsidRPr="005D50A0">
        <w:rPr>
          <w:rFonts w:eastAsia="Batang"/>
        </w:rPr>
        <w:tab/>
        <w:t>0°</w:t>
      </w:r>
      <w:r w:rsidRPr="005D50A0">
        <w:rPr>
          <w:rFonts w:eastAsia="Batang"/>
        </w:rPr>
        <w:tab/>
        <w:t>&lt;</w:t>
      </w:r>
      <w:r w:rsidRPr="005D50A0">
        <w:rPr>
          <w:rFonts w:eastAsia="Batang"/>
        </w:rPr>
        <w:tab/>
      </w:r>
      <w:r w:rsidRPr="005D50A0">
        <w:rPr>
          <w:rFonts w:eastAsia="Batang"/>
        </w:rPr>
        <w:sym w:font="Symbol" w:char="F071"/>
      </w:r>
      <w:r w:rsidRPr="005D50A0">
        <w:rPr>
          <w:rFonts w:eastAsia="Batang"/>
        </w:rPr>
        <w:tab/>
      </w:r>
      <w:r w:rsidRPr="005D50A0">
        <w:rPr>
          <w:rFonts w:eastAsia="Batang"/>
        </w:rPr>
        <w:sym w:font="Symbol" w:char="F0A3"/>
      </w:r>
      <w:r w:rsidRPr="005D50A0">
        <w:rPr>
          <w:rFonts w:eastAsia="Batang"/>
        </w:rPr>
        <w:tab/>
        <w:t>90°</w:t>
      </w:r>
    </w:p>
    <w:p w14:paraId="034CCF6B" w14:textId="77777777" w:rsidR="00C07A6C" w:rsidRPr="005D50A0" w:rsidRDefault="00C07A6C" w:rsidP="00C07A6C">
      <w:pPr>
        <w:rPr>
          <w:lang w:eastAsia="ja-JP"/>
        </w:rPr>
      </w:pPr>
      <w:r w:rsidRPr="005D50A0">
        <w:rPr>
          <w:lang w:eastAsia="ja-JP"/>
        </w:rPr>
        <w:t xml:space="preserve">where </w:t>
      </w:r>
      <w:r w:rsidRPr="005D50A0">
        <w:rPr>
          <w:iCs/>
          <w:lang w:eastAsia="ja-JP"/>
        </w:rPr>
        <w:t>θ</w:t>
      </w:r>
      <w:r w:rsidRPr="005D50A0">
        <w:rPr>
          <w:lang w:eastAsia="ja-JP"/>
        </w:rPr>
        <w:t xml:space="preserve"> is the </w:t>
      </w:r>
      <w:r w:rsidRPr="005D50A0">
        <w:t xml:space="preserve">angle of arrival </w:t>
      </w:r>
      <w:r w:rsidRPr="005D50A0">
        <w:rPr>
          <w:lang w:eastAsia="ja-JP"/>
        </w:rPr>
        <w:t xml:space="preserve">of the incident wave </w:t>
      </w:r>
      <w:r w:rsidRPr="005D50A0">
        <w:t>above the horizontal plane,</w:t>
      </w:r>
      <w:r w:rsidRPr="005D50A0">
        <w:rPr>
          <w:lang w:eastAsia="ja-JP"/>
        </w:rPr>
        <w:t xml:space="preserve"> in degrees;</w:t>
      </w:r>
    </w:p>
    <w:p w14:paraId="34BDFF3C" w14:textId="77777777" w:rsidR="00C07A6C" w:rsidRDefault="00C07A6C" w:rsidP="00C07A6C">
      <w:pPr>
        <w:keepNext/>
        <w:rPr>
          <w:rFonts w:eastAsia="Batang"/>
          <w:lang w:eastAsia="ko-KR"/>
        </w:rPr>
      </w:pPr>
      <w:r w:rsidRPr="005D50A0">
        <w:rPr>
          <w:rFonts w:eastAsia="Batang"/>
          <w:lang w:eastAsia="ko-KR"/>
        </w:rPr>
        <w:t>1.2</w:t>
      </w:r>
      <w:r w:rsidRPr="005D50A0">
        <w:rPr>
          <w:rFonts w:eastAsia="Batang"/>
          <w:lang w:eastAsia="ko-KR"/>
        </w:rPr>
        <w:tab/>
        <w:t xml:space="preserve">for the purpose of protecting </w:t>
      </w:r>
      <w:r w:rsidRPr="005D50A0">
        <w:t xml:space="preserve">IMT base stations </w:t>
      </w:r>
      <w:r w:rsidRPr="005D50A0">
        <w:rPr>
          <w:rFonts w:eastAsia="Batang"/>
          <w:lang w:eastAsia="ko-KR"/>
        </w:rPr>
        <w:t xml:space="preserve">in the territory of other administrations </w:t>
      </w:r>
      <w:r w:rsidRPr="005D50A0">
        <w:t xml:space="preserve">in the frequency band 2 500-2 690 MHz, the power flux-density (pfd) </w:t>
      </w:r>
      <w:r w:rsidRPr="005D50A0">
        <w:rPr>
          <w:lang w:eastAsia="ja-JP"/>
        </w:rPr>
        <w:t xml:space="preserve">level per HIBS produced at the surface of the Earth in the territory of other administrations shall not exceed the following limit, </w:t>
      </w:r>
      <w:r w:rsidRPr="005D50A0">
        <w:rPr>
          <w:rFonts w:eastAsia="Batang"/>
          <w:lang w:eastAsia="ko-KR"/>
        </w:rPr>
        <w:t>unless explicit agreement of the affected administration is provided:</w:t>
      </w:r>
    </w:p>
    <w:p w14:paraId="77F55F96" w14:textId="77777777" w:rsidR="00C07A6C" w:rsidRPr="00D80763" w:rsidRDefault="00C07A6C" w:rsidP="00C07A6C">
      <w:pPr>
        <w:tabs>
          <w:tab w:val="left" w:pos="3686"/>
          <w:tab w:val="left" w:pos="5812"/>
          <w:tab w:val="right" w:pos="6946"/>
          <w:tab w:val="left" w:pos="7088"/>
          <w:tab w:val="left" w:pos="7371"/>
          <w:tab w:val="left" w:pos="7797"/>
          <w:tab w:val="left" w:pos="8080"/>
        </w:tabs>
      </w:pPr>
      <w:r w:rsidRPr="00D40C07">
        <w:tab/>
      </w:r>
      <w:r w:rsidRPr="00D80763">
        <w:t>−142</w:t>
      </w:r>
      <w:r w:rsidRPr="00D80763">
        <w:tab/>
        <w:t>dB(W/(m</w:t>
      </w:r>
      <w:r w:rsidRPr="00D80763">
        <w:rPr>
          <w:vertAlign w:val="superscript"/>
        </w:rPr>
        <w:t>2</w:t>
      </w:r>
      <w:r w:rsidRPr="00D80763">
        <w:t xml:space="preserve"> · MHz))</w:t>
      </w:r>
      <w:r w:rsidRPr="00D80763">
        <w:tab/>
        <w:t>for</w:t>
      </w:r>
      <w:r w:rsidRPr="00D80763">
        <w:tab/>
        <w:t>0</w:t>
      </w:r>
      <w:r w:rsidRPr="00D80763">
        <w:sym w:font="Symbol" w:char="F0B0"/>
      </w:r>
      <w:r w:rsidRPr="00D80763">
        <w:tab/>
      </w:r>
      <w:r w:rsidRPr="00D80763">
        <w:sym w:font="Symbol" w:char="F0A3"/>
      </w:r>
      <w:r w:rsidRPr="00D80763">
        <w:tab/>
      </w:r>
      <w:r w:rsidRPr="00D80763">
        <w:sym w:font="Symbol" w:char="F071"/>
      </w:r>
      <w:r w:rsidRPr="00D80763">
        <w:tab/>
        <w:t>&lt;</w:t>
      </w:r>
      <w:r w:rsidRPr="00D80763">
        <w:tab/>
        <w:t>11</w:t>
      </w:r>
      <w:r w:rsidRPr="00D80763">
        <w:sym w:font="Symbol" w:char="F0B0"/>
      </w:r>
    </w:p>
    <w:p w14:paraId="1B60F694" w14:textId="77777777" w:rsidR="00C07A6C" w:rsidRPr="00D80763" w:rsidRDefault="00C07A6C" w:rsidP="00C07A6C">
      <w:pPr>
        <w:tabs>
          <w:tab w:val="left" w:pos="3686"/>
          <w:tab w:val="left" w:pos="5812"/>
          <w:tab w:val="right" w:pos="6946"/>
          <w:tab w:val="left" w:pos="7088"/>
          <w:tab w:val="left" w:pos="7371"/>
          <w:tab w:val="left" w:pos="7797"/>
          <w:tab w:val="left" w:pos="8080"/>
        </w:tabs>
      </w:pPr>
      <w:r w:rsidRPr="00D80763">
        <w:tab/>
        <w:t>−142 + 0.45 (</w:t>
      </w:r>
      <w:r w:rsidRPr="00D80763">
        <w:sym w:font="Symbol" w:char="F071"/>
      </w:r>
      <w:r w:rsidRPr="00D80763">
        <w:t>-11)</w:t>
      </w:r>
      <w:r w:rsidRPr="00D80763">
        <w:tab/>
        <w:t>dB(W/(m</w:t>
      </w:r>
      <w:r w:rsidRPr="00D80763">
        <w:rPr>
          <w:vertAlign w:val="superscript"/>
        </w:rPr>
        <w:t>2</w:t>
      </w:r>
      <w:r w:rsidRPr="00D80763">
        <w:t xml:space="preserve"> · MHz))</w:t>
      </w:r>
      <w:r w:rsidRPr="00D80763">
        <w:tab/>
        <w:t>for</w:t>
      </w:r>
      <w:r w:rsidRPr="00D80763">
        <w:tab/>
        <w:t>11</w:t>
      </w:r>
      <w:r w:rsidRPr="00D80763">
        <w:sym w:font="Symbol" w:char="F0B0"/>
      </w:r>
      <w:r w:rsidRPr="00D80763">
        <w:tab/>
        <w:t>&lt;</w:t>
      </w:r>
      <w:r w:rsidRPr="00D80763">
        <w:tab/>
      </w:r>
      <w:r w:rsidRPr="00D80763">
        <w:sym w:font="Symbol" w:char="F071"/>
      </w:r>
      <w:r w:rsidRPr="00D80763">
        <w:tab/>
      </w:r>
      <w:r w:rsidRPr="00D80763">
        <w:sym w:font="Symbol" w:char="F0A3"/>
      </w:r>
      <w:r w:rsidRPr="00D80763">
        <w:tab/>
        <w:t>80</w:t>
      </w:r>
      <w:r w:rsidRPr="00D80763">
        <w:sym w:font="Symbol" w:char="F0B0"/>
      </w:r>
    </w:p>
    <w:p w14:paraId="71E0539E" w14:textId="77777777" w:rsidR="00C07A6C" w:rsidRPr="00D80763" w:rsidRDefault="00C07A6C" w:rsidP="00C07A6C">
      <w:pPr>
        <w:tabs>
          <w:tab w:val="left" w:pos="3686"/>
          <w:tab w:val="left" w:pos="5812"/>
          <w:tab w:val="right" w:pos="6946"/>
          <w:tab w:val="left" w:pos="7088"/>
          <w:tab w:val="left" w:pos="7371"/>
          <w:tab w:val="left" w:pos="7797"/>
          <w:tab w:val="left" w:pos="8080"/>
        </w:tabs>
      </w:pPr>
      <w:r w:rsidRPr="00D80763">
        <w:tab/>
        <w:t>−111</w:t>
      </w:r>
      <w:r w:rsidRPr="00D80763">
        <w:tab/>
        <w:t>dB(W/(m</w:t>
      </w:r>
      <w:r w:rsidRPr="00D80763">
        <w:rPr>
          <w:vertAlign w:val="superscript"/>
        </w:rPr>
        <w:t>2</w:t>
      </w:r>
      <w:r w:rsidRPr="00D80763">
        <w:t xml:space="preserve"> · MHz))</w:t>
      </w:r>
      <w:r w:rsidRPr="00D80763">
        <w:tab/>
        <w:t>for</w:t>
      </w:r>
      <w:r w:rsidRPr="00D80763">
        <w:tab/>
        <w:t>80</w:t>
      </w:r>
      <w:r w:rsidRPr="00D80763">
        <w:sym w:font="Symbol" w:char="F0B0"/>
      </w:r>
      <w:r w:rsidRPr="00D80763">
        <w:tab/>
        <w:t>&lt;</w:t>
      </w:r>
      <w:r w:rsidRPr="00D80763">
        <w:tab/>
      </w:r>
      <w:r w:rsidRPr="00D80763">
        <w:sym w:font="Symbol" w:char="F071"/>
      </w:r>
      <w:r w:rsidRPr="00D80763">
        <w:tab/>
      </w:r>
      <w:r w:rsidRPr="00D80763">
        <w:sym w:font="Symbol" w:char="F0A3"/>
      </w:r>
      <w:r w:rsidRPr="00D80763">
        <w:tab/>
        <w:t>90</w:t>
      </w:r>
      <w:r w:rsidRPr="00D80763">
        <w:sym w:font="Symbol" w:char="F0B0"/>
      </w:r>
    </w:p>
    <w:p w14:paraId="45F4DC05" w14:textId="77777777" w:rsidR="00C07A6C" w:rsidRPr="005D50A0" w:rsidRDefault="00C07A6C" w:rsidP="00C07A6C">
      <w:pPr>
        <w:rPr>
          <w:lang w:eastAsia="ja-JP"/>
        </w:rPr>
      </w:pPr>
      <w:r w:rsidRPr="005D50A0">
        <w:rPr>
          <w:lang w:eastAsia="ja-JP"/>
        </w:rPr>
        <w:t xml:space="preserve">where </w:t>
      </w:r>
      <w:r w:rsidRPr="005D50A0">
        <w:rPr>
          <w:iCs/>
          <w:lang w:eastAsia="ja-JP"/>
        </w:rPr>
        <w:t>θ</w:t>
      </w:r>
      <w:r w:rsidRPr="005D50A0">
        <w:rPr>
          <w:lang w:eastAsia="ja-JP"/>
        </w:rPr>
        <w:t xml:space="preserve"> is the\ </w:t>
      </w:r>
      <w:r w:rsidRPr="005D50A0">
        <w:t xml:space="preserve">angle of arrival </w:t>
      </w:r>
      <w:r w:rsidRPr="005D50A0">
        <w:rPr>
          <w:lang w:eastAsia="ja-JP"/>
        </w:rPr>
        <w:t xml:space="preserve">of the incident wave </w:t>
      </w:r>
      <w:r w:rsidRPr="005D50A0">
        <w:t>above the horizontal plane,</w:t>
      </w:r>
      <w:r w:rsidRPr="005D50A0">
        <w:rPr>
          <w:lang w:eastAsia="ja-JP"/>
        </w:rPr>
        <w:t xml:space="preserve"> in degrees;</w:t>
      </w:r>
    </w:p>
    <w:p w14:paraId="5DA97CF6" w14:textId="77777777" w:rsidR="00C07A6C" w:rsidRPr="005D50A0" w:rsidRDefault="00C07A6C" w:rsidP="00C07A6C">
      <w:pPr>
        <w:keepNext/>
        <w:rPr>
          <w:rFonts w:eastAsia="Batang"/>
          <w:lang w:eastAsia="ko-KR"/>
        </w:rPr>
      </w:pPr>
      <w:r w:rsidRPr="00C630B4">
        <w:rPr>
          <w:rFonts w:eastAsia="Batang"/>
          <w:lang w:eastAsia="ko-KR"/>
        </w:rPr>
        <w:t>1.3</w:t>
      </w:r>
      <w:r w:rsidRPr="005D50A0">
        <w:rPr>
          <w:rFonts w:eastAsia="Batang"/>
          <w:lang w:eastAsia="ko-KR"/>
        </w:rPr>
        <w:tab/>
        <w:t xml:space="preserve">for the purpose of protecting </w:t>
      </w:r>
      <w:r w:rsidRPr="005D50A0">
        <w:t xml:space="preserve">fixed-service systems </w:t>
      </w:r>
      <w:r w:rsidRPr="005D50A0">
        <w:rPr>
          <w:rFonts w:eastAsia="Batang"/>
          <w:lang w:eastAsia="ko-KR"/>
        </w:rPr>
        <w:t xml:space="preserve">in the territory of other administrations </w:t>
      </w:r>
      <w:r w:rsidRPr="005D50A0">
        <w:t xml:space="preserve">in the frequency band 2 500-2 690 MHz, the power flux-density (pfd) </w:t>
      </w:r>
      <w:r w:rsidRPr="005D50A0">
        <w:rPr>
          <w:lang w:eastAsia="ja-JP"/>
        </w:rPr>
        <w:t>level per HIBS produced at the surface of the Earth in the territory of other administrations shall not exceed the following limits,</w:t>
      </w:r>
      <w:r w:rsidRPr="005D50A0">
        <w:rPr>
          <w:color w:val="FF0000"/>
          <w:lang w:eastAsia="ja-JP"/>
        </w:rPr>
        <w:t xml:space="preserve"> </w:t>
      </w:r>
      <w:r w:rsidRPr="005D50A0">
        <w:rPr>
          <w:rFonts w:eastAsia="Batang"/>
          <w:lang w:eastAsia="ko-KR"/>
        </w:rPr>
        <w:t>unless explicit agreement of the affected administration is provided:</w:t>
      </w:r>
    </w:p>
    <w:p w14:paraId="4A2BDEB4"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−135</w:t>
      </w:r>
      <w:r w:rsidRPr="005D50A0">
        <w:rPr>
          <w:rFonts w:eastAsia="Batang"/>
        </w:rPr>
        <w:tab/>
      </w:r>
      <w:r w:rsidRPr="005D50A0">
        <w:rPr>
          <w:rFonts w:eastAsia="Batang"/>
        </w:rPr>
        <w:tab/>
      </w:r>
      <w:r w:rsidRPr="005D50A0">
        <w:rPr>
          <w:rFonts w:eastAsia="Batang"/>
        </w:rPr>
        <w:tab/>
      </w:r>
      <w:r w:rsidRPr="005D50A0">
        <w:rPr>
          <w:rFonts w:eastAsia="Batang"/>
        </w:rPr>
        <w:tab/>
        <w:t>dB(W/(m</w:t>
      </w:r>
      <w:r w:rsidRPr="005D50A0">
        <w:rPr>
          <w:rFonts w:eastAsia="Batang"/>
          <w:vertAlign w:val="superscript"/>
        </w:rPr>
        <w:t>2</w:t>
      </w:r>
      <w:r w:rsidRPr="005D50A0">
        <w:rPr>
          <w:rFonts w:eastAsia="Batang"/>
        </w:rPr>
        <w:t xml:space="preserve"> · MHz)) </w:t>
      </w:r>
      <w:r w:rsidRPr="005D50A0">
        <w:rPr>
          <w:rFonts w:eastAsia="Batang"/>
        </w:rPr>
        <w:tab/>
        <w:t>for</w:t>
      </w:r>
      <w:r w:rsidRPr="005D50A0">
        <w:rPr>
          <w:rFonts w:eastAsia="Batang"/>
        </w:rPr>
        <w:tab/>
        <w:t>0°</w:t>
      </w:r>
      <w:r w:rsidRPr="005D50A0">
        <w:rPr>
          <w:rFonts w:eastAsia="Batang"/>
        </w:rPr>
        <w:tab/>
        <w:t>&lt;</w:t>
      </w:r>
      <w:r w:rsidRPr="005D50A0">
        <w:rPr>
          <w:rFonts w:eastAsia="Batang"/>
        </w:rPr>
        <w:tab/>
      </w:r>
      <w:r w:rsidRPr="005D50A0">
        <w:rPr>
          <w:rFonts w:eastAsia="Batang"/>
        </w:rPr>
        <w:sym w:font="Symbol" w:char="F071"/>
      </w:r>
      <w:r w:rsidRPr="005D50A0">
        <w:rPr>
          <w:rFonts w:eastAsia="Batang"/>
        </w:rPr>
        <w:tab/>
      </w:r>
      <w:r w:rsidRPr="005D50A0">
        <w:rPr>
          <w:rFonts w:eastAsia="Batang"/>
        </w:rPr>
        <w:sym w:font="Symbol" w:char="F0A3"/>
      </w:r>
      <w:r w:rsidRPr="005D50A0">
        <w:rPr>
          <w:rFonts w:eastAsia="Batang"/>
        </w:rPr>
        <w:tab/>
        <w:t>20°</w:t>
      </w:r>
    </w:p>
    <w:p w14:paraId="100B8A77"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w:t>
      </w:r>
      <w:r w:rsidRPr="005D50A0">
        <w:rPr>
          <w:lang w:eastAsia="ja-JP"/>
        </w:rPr>
        <w:t>135 + 0.7 (</w:t>
      </w:r>
      <w:r w:rsidRPr="005D50A0">
        <w:rPr>
          <w:lang w:eastAsia="ja-JP"/>
        </w:rPr>
        <w:sym w:font="Symbol" w:char="F071"/>
      </w:r>
      <w:r w:rsidRPr="005D50A0">
        <w:rPr>
          <w:lang w:eastAsia="ja-JP"/>
        </w:rPr>
        <w:t xml:space="preserve"> − 20)</w:t>
      </w:r>
      <w:r w:rsidRPr="005D50A0">
        <w:rPr>
          <w:rFonts w:eastAsia="Batang"/>
        </w:rPr>
        <w:tab/>
        <w:t>dB(W/(m</w:t>
      </w:r>
      <w:r w:rsidRPr="005D50A0">
        <w:rPr>
          <w:rFonts w:eastAsia="Batang"/>
          <w:vertAlign w:val="superscript"/>
        </w:rPr>
        <w:t>2</w:t>
      </w:r>
      <w:r w:rsidRPr="005D50A0">
        <w:rPr>
          <w:rFonts w:eastAsia="Batang"/>
        </w:rPr>
        <w:t> · MHz))</w:t>
      </w:r>
      <w:r w:rsidRPr="005D50A0">
        <w:rPr>
          <w:rFonts w:eastAsia="Batang"/>
        </w:rPr>
        <w:tab/>
        <w:t>for</w:t>
      </w:r>
      <w:r w:rsidRPr="005D50A0">
        <w:rPr>
          <w:rFonts w:eastAsia="Batang"/>
        </w:rPr>
        <w:tab/>
        <w:t> 20</w:t>
      </w:r>
      <w:r w:rsidRPr="005D50A0">
        <w:rPr>
          <w:rFonts w:eastAsia="Batang"/>
        </w:rPr>
        <w:sym w:font="Symbol" w:char="F0B0"/>
      </w:r>
      <w:r w:rsidRPr="005D50A0">
        <w:rPr>
          <w:rFonts w:eastAsia="Batang"/>
        </w:rPr>
        <w:tab/>
        <w:t>&lt;</w:t>
      </w:r>
      <w:r w:rsidRPr="005D50A0">
        <w:rPr>
          <w:rFonts w:eastAsia="Batang"/>
        </w:rPr>
        <w:tab/>
      </w:r>
      <w:r w:rsidRPr="005D50A0">
        <w:rPr>
          <w:rFonts w:eastAsia="Batang"/>
        </w:rPr>
        <w:sym w:font="Symbol" w:char="F071"/>
      </w:r>
      <w:r w:rsidRPr="005D50A0">
        <w:tab/>
      </w:r>
      <w:r w:rsidRPr="005D50A0">
        <w:rPr>
          <w:rFonts w:eastAsia="Batang"/>
        </w:rPr>
        <w:sym w:font="Symbol" w:char="F0A3"/>
      </w:r>
      <w:r w:rsidRPr="005D50A0">
        <w:rPr>
          <w:rFonts w:eastAsia="Batang"/>
        </w:rPr>
        <w:tab/>
        <w:t>47</w:t>
      </w:r>
      <w:r w:rsidRPr="005D50A0">
        <w:rPr>
          <w:rFonts w:eastAsia="Batang"/>
        </w:rPr>
        <w:sym w:font="Symbol" w:char="F0B0"/>
      </w:r>
    </w:p>
    <w:p w14:paraId="25CBC05D"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−116</w:t>
      </w:r>
      <w:r w:rsidRPr="005D50A0">
        <w:rPr>
          <w:rFonts w:eastAsia="Batang"/>
        </w:rPr>
        <w:tab/>
      </w:r>
      <w:r w:rsidRPr="005D50A0">
        <w:rPr>
          <w:rFonts w:eastAsia="Batang"/>
        </w:rPr>
        <w:tab/>
      </w:r>
      <w:r w:rsidRPr="005D50A0">
        <w:rPr>
          <w:rFonts w:eastAsia="Batang"/>
        </w:rPr>
        <w:tab/>
      </w:r>
      <w:r w:rsidRPr="005D50A0">
        <w:rPr>
          <w:rFonts w:eastAsia="Batang"/>
        </w:rPr>
        <w:tab/>
        <w:t>dB(W/(m</w:t>
      </w:r>
      <w:r w:rsidRPr="005D50A0">
        <w:rPr>
          <w:rFonts w:eastAsia="Batang"/>
          <w:vertAlign w:val="superscript"/>
        </w:rPr>
        <w:t>2</w:t>
      </w:r>
      <w:r w:rsidRPr="005D50A0">
        <w:rPr>
          <w:rFonts w:eastAsia="Batang"/>
        </w:rPr>
        <w:t> · MHz))</w:t>
      </w:r>
      <w:r w:rsidRPr="005D50A0">
        <w:rPr>
          <w:rFonts w:eastAsia="Batang"/>
        </w:rPr>
        <w:tab/>
        <w:t>for</w:t>
      </w:r>
      <w:r w:rsidRPr="005D50A0">
        <w:rPr>
          <w:rFonts w:eastAsia="Batang"/>
        </w:rPr>
        <w:tab/>
        <w:t>47</w:t>
      </w:r>
      <w:r w:rsidRPr="005D50A0">
        <w:rPr>
          <w:rFonts w:eastAsia="Batang"/>
        </w:rPr>
        <w:sym w:font="Symbol" w:char="F0B0"/>
      </w:r>
      <w:r w:rsidRPr="005D50A0">
        <w:rPr>
          <w:rFonts w:eastAsia="Batang"/>
        </w:rPr>
        <w:tab/>
        <w:t>&lt;</w:t>
      </w:r>
      <w:r w:rsidRPr="005D50A0">
        <w:rPr>
          <w:rFonts w:eastAsia="Batang"/>
        </w:rPr>
        <w:tab/>
      </w:r>
      <w:r w:rsidRPr="005D50A0">
        <w:rPr>
          <w:rFonts w:eastAsia="Batang"/>
        </w:rPr>
        <w:sym w:font="Symbol" w:char="F071"/>
      </w:r>
      <w:r w:rsidRPr="005D50A0">
        <w:tab/>
      </w:r>
      <w:r w:rsidRPr="005D50A0">
        <w:rPr>
          <w:rFonts w:eastAsia="Batang"/>
        </w:rPr>
        <w:sym w:font="Symbol" w:char="F0A3"/>
      </w:r>
      <w:r w:rsidRPr="005D50A0">
        <w:rPr>
          <w:rFonts w:eastAsia="Batang"/>
        </w:rPr>
        <w:tab/>
        <w:t>90</w:t>
      </w:r>
      <w:r w:rsidRPr="005D50A0">
        <w:rPr>
          <w:rFonts w:eastAsia="Batang"/>
        </w:rPr>
        <w:sym w:font="Symbol" w:char="F0B0"/>
      </w:r>
    </w:p>
    <w:p w14:paraId="149F6E0E" w14:textId="77777777" w:rsidR="00C07A6C" w:rsidRPr="005D50A0" w:rsidRDefault="00C07A6C" w:rsidP="00C07A6C">
      <w:pPr>
        <w:rPr>
          <w:lang w:eastAsia="ja-JP"/>
        </w:rPr>
      </w:pPr>
      <w:r w:rsidRPr="005D50A0">
        <w:rPr>
          <w:lang w:eastAsia="ja-JP"/>
        </w:rPr>
        <w:t xml:space="preserve">where </w:t>
      </w:r>
      <w:r w:rsidRPr="005D50A0">
        <w:rPr>
          <w:iCs/>
          <w:lang w:eastAsia="ja-JP"/>
        </w:rPr>
        <w:t>θ</w:t>
      </w:r>
      <w:r w:rsidRPr="005D50A0">
        <w:rPr>
          <w:lang w:eastAsia="ja-JP"/>
        </w:rPr>
        <w:t xml:space="preserve"> is the </w:t>
      </w:r>
      <w:r w:rsidRPr="005D50A0">
        <w:t xml:space="preserve">angle of arrival </w:t>
      </w:r>
      <w:r w:rsidRPr="005D50A0">
        <w:rPr>
          <w:lang w:eastAsia="ja-JP"/>
        </w:rPr>
        <w:t xml:space="preserve">of the incident wave </w:t>
      </w:r>
      <w:r w:rsidRPr="005D50A0">
        <w:t>above the horizontal plane,</w:t>
      </w:r>
      <w:r w:rsidRPr="005D50A0">
        <w:rPr>
          <w:lang w:eastAsia="ja-JP"/>
        </w:rPr>
        <w:t xml:space="preserve"> in degrees;</w:t>
      </w:r>
    </w:p>
    <w:p w14:paraId="434DC064" w14:textId="77777777" w:rsidR="00C07A6C" w:rsidRPr="00C630B4" w:rsidRDefault="00C07A6C" w:rsidP="00C07A6C">
      <w:pPr>
        <w:keepNext/>
        <w:rPr>
          <w:rFonts w:eastAsia="Calibri"/>
        </w:rPr>
      </w:pPr>
      <w:r w:rsidRPr="00C630B4">
        <w:rPr>
          <w:rFonts w:eastAsia="Batang"/>
          <w:lang w:eastAsia="ko-KR"/>
        </w:rPr>
        <w:lastRenderedPageBreak/>
        <w:t>1.4</w:t>
      </w:r>
      <w:r w:rsidRPr="00C630B4">
        <w:rPr>
          <w:rFonts w:eastAsia="Batang"/>
          <w:lang w:eastAsia="ko-KR"/>
        </w:rPr>
        <w:tab/>
        <w:t>for the purpose of protecting the broadcasting satellite services</w:t>
      </w:r>
      <w:r w:rsidRPr="00C630B4">
        <w:t xml:space="preserve"> </w:t>
      </w:r>
      <w:r w:rsidRPr="00C630B4">
        <w:rPr>
          <w:rFonts w:eastAsia="Batang"/>
          <w:lang w:eastAsia="ko-KR"/>
        </w:rPr>
        <w:t xml:space="preserve">in the territory of other administrations </w:t>
      </w:r>
      <w:r w:rsidRPr="00C630B4">
        <w:t xml:space="preserve">in the frequency band 2 520-2 630 MHz, the power flux-density (pfd) </w:t>
      </w:r>
      <w:r w:rsidRPr="00C630B4">
        <w:rPr>
          <w:lang w:eastAsia="ja-JP"/>
        </w:rPr>
        <w:t xml:space="preserve">level per HIBS produced at the surface of the Earth in the territory of other administrations shall not exceed the following limit, </w:t>
      </w:r>
      <w:r w:rsidRPr="00C630B4">
        <w:rPr>
          <w:rFonts w:eastAsia="Batang"/>
          <w:lang w:eastAsia="ko-KR"/>
        </w:rPr>
        <w:t>unless explicit agreement of the affected administration is provided:</w:t>
      </w:r>
    </w:p>
    <w:p w14:paraId="18DA83BD" w14:textId="77777777" w:rsidR="00C07A6C" w:rsidRPr="00C630B4"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C630B4">
        <w:rPr>
          <w:rFonts w:eastAsia="Batang"/>
        </w:rPr>
        <w:tab/>
        <w:t>−130.5</w:t>
      </w:r>
      <w:r w:rsidRPr="00C630B4">
        <w:rPr>
          <w:rFonts w:eastAsia="Batang"/>
        </w:rPr>
        <w:tab/>
      </w:r>
      <w:r w:rsidRPr="00C630B4">
        <w:rPr>
          <w:rFonts w:eastAsia="Batang"/>
        </w:rPr>
        <w:tab/>
      </w:r>
      <w:r w:rsidRPr="00C630B4">
        <w:rPr>
          <w:rFonts w:eastAsia="Batang"/>
        </w:rPr>
        <w:tab/>
      </w:r>
      <w:r w:rsidRPr="00C630B4">
        <w:rPr>
          <w:rFonts w:eastAsia="Batang"/>
        </w:rPr>
        <w:tab/>
        <w:t>dB(W/(m</w:t>
      </w:r>
      <w:r w:rsidRPr="00C630B4">
        <w:rPr>
          <w:rFonts w:eastAsia="Batang"/>
          <w:vertAlign w:val="superscript"/>
        </w:rPr>
        <w:t>2</w:t>
      </w:r>
      <w:r w:rsidRPr="00C630B4">
        <w:rPr>
          <w:rFonts w:eastAsia="Batang"/>
        </w:rPr>
        <w:t xml:space="preserve"> · MHz)) </w:t>
      </w:r>
      <w:r w:rsidRPr="00C630B4">
        <w:rPr>
          <w:rFonts w:eastAsia="Batang"/>
        </w:rPr>
        <w:tab/>
        <w:t>for</w:t>
      </w:r>
      <w:r w:rsidRPr="00C630B4">
        <w:rPr>
          <w:rFonts w:eastAsia="Batang"/>
        </w:rPr>
        <w:tab/>
        <w:t>0°</w:t>
      </w:r>
      <w:r w:rsidRPr="00C630B4">
        <w:rPr>
          <w:rFonts w:eastAsia="Batang"/>
        </w:rPr>
        <w:tab/>
        <w:t>&lt;</w:t>
      </w:r>
      <w:r w:rsidRPr="00C630B4">
        <w:rPr>
          <w:rFonts w:eastAsia="Batang"/>
        </w:rPr>
        <w:tab/>
      </w:r>
      <w:r w:rsidRPr="00C630B4">
        <w:rPr>
          <w:rFonts w:eastAsia="Batang"/>
        </w:rPr>
        <w:sym w:font="Symbol" w:char="F071"/>
      </w:r>
      <w:r w:rsidRPr="00C630B4">
        <w:rPr>
          <w:rFonts w:eastAsia="Batang"/>
        </w:rPr>
        <w:tab/>
      </w:r>
      <w:r w:rsidRPr="00C630B4">
        <w:rPr>
          <w:rFonts w:eastAsia="Batang"/>
        </w:rPr>
        <w:sym w:font="Symbol" w:char="F0A3"/>
      </w:r>
      <w:r w:rsidRPr="00C630B4">
        <w:rPr>
          <w:rFonts w:eastAsia="Batang"/>
        </w:rPr>
        <w:tab/>
        <w:t>20°</w:t>
      </w:r>
    </w:p>
    <w:p w14:paraId="11FCA11C" w14:textId="77777777" w:rsidR="00C07A6C" w:rsidRPr="00C630B4"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C630B4">
        <w:rPr>
          <w:rFonts w:eastAsia="Batang"/>
        </w:rPr>
        <w:tab/>
        <w:t>−</w:t>
      </w:r>
      <w:r w:rsidRPr="00C630B4">
        <w:rPr>
          <w:lang w:eastAsia="ja-JP"/>
        </w:rPr>
        <w:t>139.8</w:t>
      </w:r>
      <w:r w:rsidRPr="00C630B4">
        <w:rPr>
          <w:lang w:eastAsia="ja-JP"/>
        </w:rPr>
        <w:tab/>
      </w:r>
      <w:r w:rsidRPr="00C630B4">
        <w:rPr>
          <w:lang w:eastAsia="ja-JP"/>
        </w:rPr>
        <w:tab/>
      </w:r>
      <w:r w:rsidRPr="00C630B4">
        <w:rPr>
          <w:lang w:eastAsia="ja-JP"/>
        </w:rPr>
        <w:tab/>
      </w:r>
      <w:r w:rsidRPr="00C630B4">
        <w:rPr>
          <w:lang w:eastAsia="ja-JP"/>
        </w:rPr>
        <w:tab/>
      </w:r>
      <w:r w:rsidRPr="00C630B4">
        <w:rPr>
          <w:rFonts w:eastAsia="Batang"/>
        </w:rPr>
        <w:t>dB(W/(m</w:t>
      </w:r>
      <w:r w:rsidRPr="00C630B4">
        <w:rPr>
          <w:rFonts w:eastAsia="Batang"/>
          <w:vertAlign w:val="superscript"/>
        </w:rPr>
        <w:t>2</w:t>
      </w:r>
      <w:r w:rsidRPr="00C630B4">
        <w:rPr>
          <w:rFonts w:eastAsia="Batang"/>
        </w:rPr>
        <w:t> · MHz))</w:t>
      </w:r>
      <w:r w:rsidRPr="00C630B4">
        <w:rPr>
          <w:rFonts w:eastAsia="Batang"/>
        </w:rPr>
        <w:tab/>
        <w:t>for</w:t>
      </w:r>
      <w:r w:rsidRPr="00C630B4">
        <w:rPr>
          <w:rFonts w:eastAsia="Batang"/>
        </w:rPr>
        <w:tab/>
        <w:t> 20</w:t>
      </w:r>
      <w:r w:rsidRPr="00C630B4">
        <w:rPr>
          <w:rFonts w:eastAsia="Batang"/>
        </w:rPr>
        <w:sym w:font="Symbol" w:char="F0B0"/>
      </w:r>
      <w:r w:rsidRPr="00C630B4">
        <w:rPr>
          <w:rFonts w:eastAsia="Batang"/>
        </w:rPr>
        <w:tab/>
        <w:t>&lt;</w:t>
      </w:r>
      <w:r w:rsidRPr="00C630B4">
        <w:rPr>
          <w:rFonts w:eastAsia="Batang"/>
        </w:rPr>
        <w:tab/>
      </w:r>
      <w:r w:rsidRPr="00C630B4">
        <w:rPr>
          <w:rFonts w:eastAsia="Batang"/>
        </w:rPr>
        <w:sym w:font="Symbol" w:char="F071"/>
      </w:r>
      <w:r w:rsidRPr="00C630B4">
        <w:tab/>
      </w:r>
      <w:r w:rsidRPr="00C630B4">
        <w:rPr>
          <w:rFonts w:eastAsia="Batang"/>
        </w:rPr>
        <w:t>&lt;</w:t>
      </w:r>
      <w:r w:rsidRPr="00C630B4">
        <w:rPr>
          <w:rFonts w:eastAsia="Batang"/>
        </w:rPr>
        <w:tab/>
        <w:t>90</w:t>
      </w:r>
      <w:r w:rsidRPr="00C630B4">
        <w:rPr>
          <w:rFonts w:eastAsia="Batang"/>
        </w:rPr>
        <w:sym w:font="Symbol" w:char="F0B0"/>
      </w:r>
    </w:p>
    <w:p w14:paraId="23BD7289" w14:textId="77777777" w:rsidR="00C07A6C" w:rsidRPr="00C630B4" w:rsidRDefault="00C07A6C" w:rsidP="00C07A6C">
      <w:pPr>
        <w:rPr>
          <w:lang w:eastAsia="ja-JP"/>
        </w:rPr>
      </w:pPr>
      <w:r w:rsidRPr="00C630B4">
        <w:rPr>
          <w:lang w:eastAsia="ja-JP"/>
        </w:rPr>
        <w:t xml:space="preserve">where </w:t>
      </w:r>
      <w:r w:rsidRPr="00C630B4">
        <w:rPr>
          <w:iCs/>
          <w:lang w:eastAsia="ja-JP"/>
        </w:rPr>
        <w:t>θ</w:t>
      </w:r>
      <w:r w:rsidRPr="00C630B4">
        <w:rPr>
          <w:lang w:eastAsia="ja-JP"/>
        </w:rPr>
        <w:t xml:space="preserve"> is the </w:t>
      </w:r>
      <w:r w:rsidRPr="00C630B4">
        <w:t xml:space="preserve">angle of arrival </w:t>
      </w:r>
      <w:r w:rsidRPr="00C630B4">
        <w:rPr>
          <w:lang w:eastAsia="ja-JP"/>
        </w:rPr>
        <w:t xml:space="preserve">of the incident wave </w:t>
      </w:r>
      <w:r w:rsidRPr="00C630B4">
        <w:t>above the horizontal plane,</w:t>
      </w:r>
      <w:r w:rsidRPr="00C630B4">
        <w:rPr>
          <w:lang w:eastAsia="ja-JP"/>
        </w:rPr>
        <w:t xml:space="preserve"> in degrees;</w:t>
      </w:r>
    </w:p>
    <w:p w14:paraId="35DFB08F" w14:textId="77777777" w:rsidR="00C07A6C" w:rsidRPr="005D50A0" w:rsidRDefault="00C07A6C" w:rsidP="00C07A6C">
      <w:pPr>
        <w:keepNext/>
        <w:rPr>
          <w:rFonts w:eastAsia="Calibri"/>
        </w:rPr>
      </w:pPr>
      <w:r w:rsidRPr="00C630B4">
        <w:rPr>
          <w:rFonts w:eastAsia="Batang"/>
          <w:lang w:eastAsia="ko-KR"/>
        </w:rPr>
        <w:t>1.5</w:t>
      </w:r>
      <w:r w:rsidRPr="005D50A0">
        <w:rPr>
          <w:rFonts w:eastAsia="Batang"/>
          <w:lang w:eastAsia="ko-KR"/>
        </w:rPr>
        <w:tab/>
        <w:t xml:space="preserve">for the purpose of protecting </w:t>
      </w:r>
      <w:r w:rsidRPr="005D50A0">
        <w:t>aeronautical-radionavigation service systems</w:t>
      </w:r>
      <w:r w:rsidRPr="005D50A0">
        <w:rPr>
          <w:rFonts w:eastAsia="Batang"/>
          <w:lang w:eastAsia="ko-KR"/>
        </w:rPr>
        <w:t xml:space="preserve"> in the territory of other administrations </w:t>
      </w:r>
      <w:r w:rsidRPr="005D50A0">
        <w:t xml:space="preserve">in the frequency band 2 700-2 900 MHz, the power flux-density (pfd) </w:t>
      </w:r>
      <w:r w:rsidRPr="005D50A0">
        <w:rPr>
          <w:lang w:eastAsia="ja-JP"/>
        </w:rPr>
        <w:t xml:space="preserve">level from HIBS operating </w:t>
      </w:r>
      <w:r w:rsidRPr="005D50A0">
        <w:t xml:space="preserve">in the frequency band 2 500-2 690 MHz </w:t>
      </w:r>
      <w:r w:rsidRPr="005D50A0">
        <w:rPr>
          <w:lang w:eastAsia="ja-JP"/>
        </w:rPr>
        <w:t>produced at the surface of the Earth in the territory of other administrations shall not exceed the following unwanted emissions limit,</w:t>
      </w:r>
      <w:r w:rsidRPr="005D50A0">
        <w:rPr>
          <w:color w:val="FF0000"/>
          <w:lang w:eastAsia="ja-JP"/>
        </w:rPr>
        <w:t xml:space="preserve"> </w:t>
      </w:r>
      <w:r w:rsidRPr="005D50A0">
        <w:rPr>
          <w:rFonts w:eastAsia="Batang"/>
          <w:lang w:eastAsia="ko-KR"/>
        </w:rPr>
        <w:t>unless explicit agreement of the affected administration is provided:</w:t>
      </w:r>
    </w:p>
    <w:p w14:paraId="61854007"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−156.2</w:t>
      </w:r>
      <w:r w:rsidRPr="005D50A0">
        <w:rPr>
          <w:rFonts w:eastAsia="Batang"/>
        </w:rPr>
        <w:tab/>
      </w:r>
      <w:r w:rsidRPr="005D50A0">
        <w:rPr>
          <w:rFonts w:eastAsia="Batang"/>
        </w:rPr>
        <w:tab/>
      </w:r>
      <w:r w:rsidRPr="005D50A0">
        <w:rPr>
          <w:rFonts w:eastAsia="Batang"/>
        </w:rPr>
        <w:tab/>
      </w:r>
      <w:r w:rsidRPr="005D50A0">
        <w:rPr>
          <w:rFonts w:eastAsia="Batang"/>
        </w:rPr>
        <w:tab/>
        <w:t>dB(W/(m</w:t>
      </w:r>
      <w:r w:rsidRPr="005D50A0">
        <w:rPr>
          <w:rFonts w:eastAsia="Batang"/>
          <w:vertAlign w:val="superscript"/>
        </w:rPr>
        <w:t>2</w:t>
      </w:r>
      <w:r w:rsidRPr="005D50A0">
        <w:rPr>
          <w:rFonts w:eastAsia="Batang"/>
        </w:rPr>
        <w:t xml:space="preserve"> · MHz)) </w:t>
      </w:r>
      <w:r w:rsidRPr="005D50A0">
        <w:rPr>
          <w:rFonts w:eastAsia="Batang"/>
        </w:rPr>
        <w:tab/>
        <w:t>for</w:t>
      </w:r>
      <w:r w:rsidRPr="005D50A0">
        <w:rPr>
          <w:rFonts w:eastAsia="Batang"/>
        </w:rPr>
        <w:tab/>
      </w:r>
      <w:r w:rsidRPr="005D50A0">
        <w:rPr>
          <w:rFonts w:eastAsia="Batang"/>
        </w:rPr>
        <w:tab/>
      </w:r>
      <w:r w:rsidRPr="005D50A0">
        <w:rPr>
          <w:rFonts w:eastAsia="Batang"/>
        </w:rPr>
        <w:tab/>
      </w:r>
      <w:r w:rsidRPr="005D50A0">
        <w:rPr>
          <w:rFonts w:eastAsia="Batang"/>
        </w:rPr>
        <w:sym w:font="Symbol" w:char="F071"/>
      </w:r>
      <w:r w:rsidRPr="005D50A0">
        <w:rPr>
          <w:rFonts w:eastAsia="Batang"/>
        </w:rPr>
        <w:tab/>
      </w:r>
      <w:r w:rsidRPr="005D50A0">
        <w:rPr>
          <w:rFonts w:eastAsia="Batang"/>
        </w:rPr>
        <w:sym w:font="Symbol" w:char="F0A3"/>
      </w:r>
      <w:r w:rsidRPr="005D50A0">
        <w:rPr>
          <w:rFonts w:eastAsia="Batang"/>
        </w:rPr>
        <w:tab/>
        <w:t>7°</w:t>
      </w:r>
    </w:p>
    <w:p w14:paraId="4FF643D4"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w:t>
      </w:r>
      <w:r w:rsidRPr="005D50A0">
        <w:rPr>
          <w:lang w:eastAsia="ja-JP"/>
        </w:rPr>
        <w:t>163 + 15 </w:t>
      </w:r>
      <w:r w:rsidRPr="005D50A0">
        <w:rPr>
          <w:rFonts w:eastAsia="Batang"/>
        </w:rPr>
        <w:t>· </w:t>
      </w:r>
      <w:r w:rsidRPr="005D50A0">
        <w:rPr>
          <w:rFonts w:eastAsia="Batang"/>
          <w:i/>
          <w:iCs/>
        </w:rPr>
        <w:t>log</w:t>
      </w:r>
      <w:r w:rsidRPr="005D50A0">
        <w:rPr>
          <w:rFonts w:eastAsia="Batang"/>
          <w:i/>
          <w:iCs/>
          <w:vertAlign w:val="subscript"/>
        </w:rPr>
        <w:t>10</w:t>
      </w:r>
      <w:r w:rsidRPr="005D50A0">
        <w:rPr>
          <w:rFonts w:eastAsia="Batang"/>
        </w:rPr>
        <w:t xml:space="preserve"> </w:t>
      </w:r>
      <w:r w:rsidRPr="005D50A0">
        <w:rPr>
          <w:lang w:eastAsia="ja-JP"/>
        </w:rPr>
        <w:t>(</w:t>
      </w:r>
      <w:r w:rsidRPr="005D50A0">
        <w:rPr>
          <w:lang w:eastAsia="ja-JP"/>
        </w:rPr>
        <w:sym w:font="Symbol" w:char="F071"/>
      </w:r>
      <w:r w:rsidRPr="005D50A0">
        <w:rPr>
          <w:lang w:eastAsia="ja-JP"/>
        </w:rPr>
        <w:t xml:space="preserve"> − 4)</w:t>
      </w:r>
      <w:r w:rsidRPr="005D50A0">
        <w:rPr>
          <w:lang w:eastAsia="ja-JP"/>
        </w:rPr>
        <w:tab/>
      </w:r>
      <w:r w:rsidRPr="005D50A0">
        <w:rPr>
          <w:rFonts w:eastAsia="Batang"/>
        </w:rPr>
        <w:t>dB(W/(m</w:t>
      </w:r>
      <w:r w:rsidRPr="005D50A0">
        <w:rPr>
          <w:rFonts w:eastAsia="Batang"/>
          <w:vertAlign w:val="superscript"/>
        </w:rPr>
        <w:t>2</w:t>
      </w:r>
      <w:r w:rsidRPr="005D50A0">
        <w:rPr>
          <w:rFonts w:eastAsia="Batang"/>
        </w:rPr>
        <w:t> · MHz))</w:t>
      </w:r>
      <w:r w:rsidRPr="005D50A0">
        <w:rPr>
          <w:rFonts w:eastAsia="Batang"/>
        </w:rPr>
        <w:tab/>
        <w:t>for</w:t>
      </w:r>
      <w:r w:rsidRPr="005D50A0">
        <w:rPr>
          <w:rFonts w:eastAsia="Batang"/>
        </w:rPr>
        <w:tab/>
        <w:t> 7</w:t>
      </w:r>
      <w:r w:rsidRPr="005D50A0">
        <w:rPr>
          <w:rFonts w:eastAsia="Batang"/>
        </w:rPr>
        <w:sym w:font="Symbol" w:char="F0B0"/>
      </w:r>
      <w:r w:rsidRPr="005D50A0">
        <w:rPr>
          <w:rFonts w:eastAsia="Batang"/>
        </w:rPr>
        <w:tab/>
        <w:t>&lt;</w:t>
      </w:r>
      <w:r w:rsidRPr="005D50A0">
        <w:rPr>
          <w:rFonts w:eastAsia="Batang"/>
        </w:rPr>
        <w:tab/>
      </w:r>
      <w:r w:rsidRPr="005D50A0">
        <w:rPr>
          <w:rFonts w:eastAsia="Batang"/>
        </w:rPr>
        <w:sym w:font="Symbol" w:char="F071"/>
      </w:r>
      <w:r w:rsidRPr="005D50A0">
        <w:tab/>
      </w:r>
      <w:r w:rsidRPr="005D50A0">
        <w:rPr>
          <w:rFonts w:eastAsia="Batang"/>
        </w:rPr>
        <w:t>&lt;</w:t>
      </w:r>
      <w:r w:rsidRPr="005D50A0">
        <w:rPr>
          <w:rFonts w:eastAsia="Batang"/>
        </w:rPr>
        <w:tab/>
        <w:t>30.5</w:t>
      </w:r>
      <w:r w:rsidRPr="005D50A0">
        <w:rPr>
          <w:rFonts w:eastAsia="Batang"/>
        </w:rPr>
        <w:sym w:font="Symbol" w:char="F0B0"/>
      </w:r>
    </w:p>
    <w:p w14:paraId="3594FC73"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w:t>
      </w:r>
      <w:r w:rsidRPr="005D50A0">
        <w:rPr>
          <w:lang w:eastAsia="ja-JP"/>
        </w:rPr>
        <w:t>141 + 2.7 </w:t>
      </w:r>
      <w:r w:rsidRPr="005D50A0">
        <w:rPr>
          <w:rFonts w:eastAsia="Batang"/>
        </w:rPr>
        <w:t>· </w:t>
      </w:r>
      <w:r w:rsidRPr="005D50A0">
        <w:rPr>
          <w:rFonts w:eastAsia="Batang"/>
          <w:i/>
          <w:iCs/>
        </w:rPr>
        <w:t>log</w:t>
      </w:r>
      <w:r w:rsidRPr="005D50A0">
        <w:rPr>
          <w:rFonts w:eastAsia="Batang"/>
          <w:i/>
          <w:iCs/>
          <w:vertAlign w:val="subscript"/>
        </w:rPr>
        <w:t>10</w:t>
      </w:r>
      <w:r w:rsidRPr="005D50A0">
        <w:rPr>
          <w:rFonts w:eastAsia="Batang"/>
        </w:rPr>
        <w:t xml:space="preserve"> </w:t>
      </w:r>
      <w:r w:rsidRPr="005D50A0">
        <w:rPr>
          <w:lang w:eastAsia="ja-JP"/>
        </w:rPr>
        <w:t>(</w:t>
      </w:r>
      <w:r w:rsidRPr="005D50A0">
        <w:rPr>
          <w:lang w:eastAsia="ja-JP"/>
        </w:rPr>
        <w:sym w:font="Symbol" w:char="F071"/>
      </w:r>
      <w:r w:rsidRPr="005D50A0">
        <w:rPr>
          <w:lang w:eastAsia="ja-JP"/>
        </w:rPr>
        <w:t xml:space="preserve"> − 4)</w:t>
      </w:r>
      <w:r w:rsidRPr="005D50A0">
        <w:rPr>
          <w:lang w:eastAsia="ja-JP"/>
        </w:rPr>
        <w:tab/>
      </w:r>
      <w:r w:rsidRPr="005D50A0">
        <w:rPr>
          <w:rFonts w:eastAsia="Batang"/>
        </w:rPr>
        <w:t>dB(W/(m</w:t>
      </w:r>
      <w:r w:rsidRPr="005D50A0">
        <w:rPr>
          <w:rFonts w:eastAsia="Batang"/>
          <w:vertAlign w:val="superscript"/>
        </w:rPr>
        <w:t>2</w:t>
      </w:r>
      <w:r w:rsidRPr="005D50A0">
        <w:rPr>
          <w:rFonts w:eastAsia="Batang"/>
        </w:rPr>
        <w:t> · MHz))</w:t>
      </w:r>
      <w:r w:rsidRPr="005D50A0">
        <w:rPr>
          <w:rFonts w:eastAsia="Batang"/>
        </w:rPr>
        <w:tab/>
        <w:t>for</w:t>
      </w:r>
      <w:r w:rsidRPr="005D50A0">
        <w:rPr>
          <w:rFonts w:eastAsia="Batang"/>
        </w:rPr>
        <w:tab/>
        <w:t> </w:t>
      </w:r>
      <w:r w:rsidRPr="005D50A0">
        <w:rPr>
          <w:rFonts w:eastAsia="Batang"/>
        </w:rPr>
        <w:tab/>
      </w:r>
      <w:r w:rsidRPr="005D50A0">
        <w:rPr>
          <w:rFonts w:eastAsia="Batang"/>
        </w:rPr>
        <w:tab/>
      </w:r>
      <w:r w:rsidRPr="005D50A0">
        <w:rPr>
          <w:rFonts w:eastAsia="Batang"/>
        </w:rPr>
        <w:sym w:font="Symbol" w:char="F071"/>
      </w:r>
      <w:r w:rsidRPr="005D50A0">
        <w:tab/>
      </w:r>
      <w:r w:rsidRPr="005D50A0">
        <w:rPr>
          <w:rFonts w:eastAsia="Batang"/>
        </w:rPr>
        <w:t>=</w:t>
      </w:r>
      <w:r w:rsidRPr="005D50A0">
        <w:rPr>
          <w:rFonts w:eastAsia="Batang"/>
        </w:rPr>
        <w:tab/>
        <w:t>30.5</w:t>
      </w:r>
      <w:r w:rsidRPr="005D50A0">
        <w:rPr>
          <w:rFonts w:eastAsia="Batang"/>
        </w:rPr>
        <w:sym w:font="Symbol" w:char="F0B0"/>
      </w:r>
    </w:p>
    <w:p w14:paraId="2FA598DA"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w:t>
      </w:r>
      <w:r w:rsidRPr="005D50A0">
        <w:rPr>
          <w:lang w:eastAsia="ja-JP"/>
        </w:rPr>
        <w:t>157 + 14 </w:t>
      </w:r>
      <w:r w:rsidRPr="005D50A0">
        <w:rPr>
          <w:rFonts w:eastAsia="Batang"/>
        </w:rPr>
        <w:t>· </w:t>
      </w:r>
      <w:r w:rsidRPr="005D50A0">
        <w:rPr>
          <w:rFonts w:eastAsia="Batang"/>
          <w:i/>
          <w:iCs/>
        </w:rPr>
        <w:t>log</w:t>
      </w:r>
      <w:r w:rsidRPr="005D50A0">
        <w:rPr>
          <w:rFonts w:eastAsia="Batang"/>
          <w:i/>
          <w:iCs/>
          <w:vertAlign w:val="subscript"/>
        </w:rPr>
        <w:t>10</w:t>
      </w:r>
      <w:r w:rsidRPr="005D50A0">
        <w:rPr>
          <w:rFonts w:eastAsia="Batang"/>
        </w:rPr>
        <w:t xml:space="preserve"> </w:t>
      </w:r>
      <w:r w:rsidRPr="005D50A0">
        <w:rPr>
          <w:lang w:eastAsia="ja-JP"/>
        </w:rPr>
        <w:t>(</w:t>
      </w:r>
      <w:r w:rsidRPr="005D50A0">
        <w:rPr>
          <w:lang w:eastAsia="ja-JP"/>
        </w:rPr>
        <w:sym w:font="Symbol" w:char="F071"/>
      </w:r>
      <w:r w:rsidRPr="005D50A0">
        <w:rPr>
          <w:lang w:eastAsia="ja-JP"/>
        </w:rPr>
        <w:t xml:space="preserve"> − 4)</w:t>
      </w:r>
      <w:r w:rsidRPr="005D50A0">
        <w:rPr>
          <w:lang w:eastAsia="ja-JP"/>
        </w:rPr>
        <w:tab/>
      </w:r>
      <w:r w:rsidRPr="005D50A0">
        <w:rPr>
          <w:rFonts w:eastAsia="Batang"/>
        </w:rPr>
        <w:t>dB(W/(m</w:t>
      </w:r>
      <w:r w:rsidRPr="005D50A0">
        <w:rPr>
          <w:rFonts w:eastAsia="Batang"/>
          <w:vertAlign w:val="superscript"/>
        </w:rPr>
        <w:t>2</w:t>
      </w:r>
      <w:r w:rsidRPr="005D50A0">
        <w:rPr>
          <w:rFonts w:eastAsia="Batang"/>
        </w:rPr>
        <w:t> · MHz))</w:t>
      </w:r>
      <w:r w:rsidRPr="005D50A0">
        <w:rPr>
          <w:rFonts w:eastAsia="Batang"/>
        </w:rPr>
        <w:tab/>
        <w:t>for</w:t>
      </w:r>
      <w:r w:rsidRPr="005D50A0">
        <w:rPr>
          <w:rFonts w:eastAsia="Batang"/>
        </w:rPr>
        <w:tab/>
        <w:t> 30.5</w:t>
      </w:r>
      <w:r w:rsidRPr="005D50A0">
        <w:rPr>
          <w:rFonts w:eastAsia="Batang"/>
        </w:rPr>
        <w:sym w:font="Symbol" w:char="F0B0"/>
      </w:r>
      <w:r w:rsidRPr="005D50A0">
        <w:rPr>
          <w:rFonts w:eastAsia="Batang"/>
        </w:rPr>
        <w:tab/>
        <w:t>&lt;</w:t>
      </w:r>
      <w:r w:rsidRPr="005D50A0">
        <w:rPr>
          <w:rFonts w:eastAsia="Batang"/>
        </w:rPr>
        <w:tab/>
      </w:r>
      <w:r w:rsidRPr="005D50A0">
        <w:rPr>
          <w:rFonts w:eastAsia="Batang"/>
        </w:rPr>
        <w:sym w:font="Symbol" w:char="F071"/>
      </w:r>
      <w:r w:rsidRPr="005D50A0">
        <w:tab/>
      </w:r>
      <w:r w:rsidRPr="005D50A0">
        <w:rPr>
          <w:rFonts w:eastAsia="Batang"/>
        </w:rPr>
        <w:sym w:font="Symbol" w:char="F0A3"/>
      </w:r>
      <w:r w:rsidRPr="005D50A0">
        <w:rPr>
          <w:rFonts w:eastAsia="Batang"/>
        </w:rPr>
        <w:tab/>
        <w:t>40.5</w:t>
      </w:r>
      <w:r w:rsidRPr="005D50A0">
        <w:rPr>
          <w:rFonts w:eastAsia="Batang"/>
        </w:rPr>
        <w:sym w:font="Symbol" w:char="F0B0"/>
      </w:r>
    </w:p>
    <w:p w14:paraId="7EE5AB33"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−101.5</w:t>
      </w:r>
      <w:r w:rsidRPr="005D50A0">
        <w:rPr>
          <w:rFonts w:eastAsia="Batang"/>
        </w:rPr>
        <w:tab/>
      </w:r>
      <w:r w:rsidRPr="005D50A0">
        <w:rPr>
          <w:rFonts w:eastAsia="Batang"/>
        </w:rPr>
        <w:tab/>
      </w:r>
      <w:r w:rsidRPr="005D50A0">
        <w:rPr>
          <w:rFonts w:eastAsia="Batang"/>
        </w:rPr>
        <w:tab/>
      </w:r>
      <w:r w:rsidRPr="005D50A0">
        <w:rPr>
          <w:rFonts w:eastAsia="Batang"/>
        </w:rPr>
        <w:tab/>
        <w:t>dB(W/(m</w:t>
      </w:r>
      <w:r w:rsidRPr="005D50A0">
        <w:rPr>
          <w:rFonts w:eastAsia="Batang"/>
          <w:vertAlign w:val="superscript"/>
        </w:rPr>
        <w:t>2</w:t>
      </w:r>
      <w:r w:rsidRPr="005D50A0">
        <w:rPr>
          <w:rFonts w:eastAsia="Batang"/>
        </w:rPr>
        <w:t> · MHz))</w:t>
      </w:r>
      <w:r w:rsidRPr="005D50A0">
        <w:rPr>
          <w:rFonts w:eastAsia="Batang"/>
        </w:rPr>
        <w:tab/>
        <w:t>for</w:t>
      </w:r>
      <w:r w:rsidRPr="005D50A0">
        <w:rPr>
          <w:rFonts w:eastAsia="Batang"/>
        </w:rPr>
        <w:tab/>
      </w:r>
      <w:r w:rsidRPr="005D50A0">
        <w:rPr>
          <w:rFonts w:eastAsia="Batang"/>
        </w:rPr>
        <w:tab/>
      </w:r>
      <w:r w:rsidRPr="005D50A0">
        <w:rPr>
          <w:rFonts w:eastAsia="Batang"/>
        </w:rPr>
        <w:tab/>
      </w:r>
      <w:r w:rsidRPr="005D50A0">
        <w:rPr>
          <w:rFonts w:eastAsia="Batang"/>
        </w:rPr>
        <w:sym w:font="Symbol" w:char="F071"/>
      </w:r>
      <w:r w:rsidRPr="005D50A0">
        <w:tab/>
      </w:r>
      <w:r w:rsidRPr="005D50A0">
        <w:rPr>
          <w:rFonts w:eastAsia="Batang"/>
        </w:rPr>
        <w:sym w:font="Symbol" w:char="F03E"/>
      </w:r>
      <w:r w:rsidRPr="005D50A0">
        <w:rPr>
          <w:rFonts w:eastAsia="Batang"/>
        </w:rPr>
        <w:tab/>
        <w:t>40.5</w:t>
      </w:r>
      <w:r w:rsidRPr="005D50A0">
        <w:rPr>
          <w:rFonts w:eastAsia="Batang"/>
        </w:rPr>
        <w:sym w:font="Symbol" w:char="F0B0"/>
      </w:r>
    </w:p>
    <w:p w14:paraId="4BE5B2B8" w14:textId="77777777" w:rsidR="00C07A6C" w:rsidRPr="00C630B4" w:rsidRDefault="00C07A6C" w:rsidP="00C07A6C">
      <w:pPr>
        <w:rPr>
          <w:lang w:eastAsia="ja-JP"/>
        </w:rPr>
      </w:pPr>
      <w:r w:rsidRPr="00C630B4">
        <w:rPr>
          <w:lang w:eastAsia="ja-JP"/>
        </w:rPr>
        <w:t xml:space="preserve">where </w:t>
      </w:r>
      <w:r w:rsidRPr="00C630B4">
        <w:rPr>
          <w:iCs/>
          <w:lang w:eastAsia="ja-JP"/>
        </w:rPr>
        <w:t>θ</w:t>
      </w:r>
      <w:r w:rsidRPr="00C630B4">
        <w:rPr>
          <w:lang w:eastAsia="ja-JP"/>
        </w:rPr>
        <w:t xml:space="preserve"> is the </w:t>
      </w:r>
      <w:r w:rsidRPr="00C630B4">
        <w:t xml:space="preserve">angle of arrival </w:t>
      </w:r>
      <w:r w:rsidRPr="00C630B4">
        <w:rPr>
          <w:lang w:eastAsia="ja-JP"/>
        </w:rPr>
        <w:t xml:space="preserve">of the incident wave </w:t>
      </w:r>
      <w:r w:rsidRPr="00C630B4">
        <w:t>above the horizontal plane,</w:t>
      </w:r>
      <w:r w:rsidRPr="00C630B4">
        <w:rPr>
          <w:lang w:eastAsia="ja-JP"/>
        </w:rPr>
        <w:t xml:space="preserve"> in degrees;</w:t>
      </w:r>
    </w:p>
    <w:p w14:paraId="46062BF6" w14:textId="60091E04" w:rsidR="00C07A6C" w:rsidRPr="005D50A0" w:rsidRDefault="00C07A6C" w:rsidP="00C07A6C">
      <w:pPr>
        <w:keepNext/>
        <w:rPr>
          <w:rFonts w:eastAsia="Calibri"/>
        </w:rPr>
      </w:pPr>
      <w:r w:rsidRPr="00C630B4">
        <w:rPr>
          <w:rFonts w:eastAsia="Batang"/>
          <w:lang w:eastAsia="ko-KR"/>
        </w:rPr>
        <w:t>1.6</w:t>
      </w:r>
      <w:r w:rsidRPr="00C630B4">
        <w:rPr>
          <w:rFonts w:eastAsia="Batang"/>
          <w:lang w:eastAsia="ko-KR"/>
        </w:rPr>
        <w:tab/>
        <w:t xml:space="preserve">for the purpose of protecting radiolocation service (see </w:t>
      </w:r>
      <w:r w:rsidR="0000484E">
        <w:rPr>
          <w:rFonts w:eastAsia="Batang"/>
          <w:lang w:eastAsia="ko-KR"/>
        </w:rPr>
        <w:t xml:space="preserve">No. </w:t>
      </w:r>
      <w:r w:rsidRPr="00C630B4">
        <w:rPr>
          <w:rFonts w:eastAsia="Batang"/>
          <w:b/>
          <w:lang w:eastAsia="ko-KR"/>
        </w:rPr>
        <w:t>5.423)</w:t>
      </w:r>
      <w:r w:rsidRPr="00C630B4">
        <w:rPr>
          <w:rFonts w:eastAsia="Batang"/>
          <w:lang w:eastAsia="ko-KR"/>
        </w:rPr>
        <w:t xml:space="preserve"> systems</w:t>
      </w:r>
      <w:r w:rsidRPr="00C630B4">
        <w:t xml:space="preserve"> </w:t>
      </w:r>
      <w:r w:rsidRPr="00C630B4">
        <w:rPr>
          <w:rFonts w:eastAsia="Batang"/>
          <w:lang w:eastAsia="ko-KR"/>
        </w:rPr>
        <w:t xml:space="preserve">in the territory of other administrations </w:t>
      </w:r>
      <w:r w:rsidRPr="00C630B4">
        <w:t>in the frequency band 2 700-2 900 MHz, the power flux-density (pfd)</w:t>
      </w:r>
      <w:r w:rsidRPr="005D50A0">
        <w:t xml:space="preserve"> </w:t>
      </w:r>
      <w:r w:rsidRPr="005D50A0">
        <w:rPr>
          <w:lang w:eastAsia="ja-JP"/>
        </w:rPr>
        <w:t xml:space="preserve">level from HIBS operating </w:t>
      </w:r>
      <w:r w:rsidRPr="005D50A0">
        <w:t xml:space="preserve">in the frequency band 2 500-2 690 MHz </w:t>
      </w:r>
      <w:r w:rsidRPr="005D50A0">
        <w:rPr>
          <w:lang w:eastAsia="ja-JP"/>
        </w:rPr>
        <w:t xml:space="preserve">produced at the surface of the Earth in the territory of other administrations shall not exceed the following unwanted emissions limit, </w:t>
      </w:r>
      <w:r w:rsidRPr="005D50A0">
        <w:rPr>
          <w:rFonts w:eastAsia="Batang"/>
          <w:lang w:eastAsia="ko-KR"/>
        </w:rPr>
        <w:t>unless explicit agreement of the affected administration is provided:</w:t>
      </w:r>
    </w:p>
    <w:p w14:paraId="75D16484"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−165.6</w:t>
      </w:r>
      <w:r w:rsidRPr="005D50A0">
        <w:rPr>
          <w:rFonts w:eastAsia="Batang"/>
        </w:rPr>
        <w:tab/>
      </w:r>
      <w:r w:rsidRPr="005D50A0">
        <w:rPr>
          <w:rFonts w:eastAsia="Batang"/>
        </w:rPr>
        <w:tab/>
      </w:r>
      <w:r w:rsidRPr="005D50A0">
        <w:rPr>
          <w:rFonts w:eastAsia="Batang"/>
        </w:rPr>
        <w:tab/>
      </w:r>
      <w:r w:rsidRPr="005D50A0">
        <w:rPr>
          <w:rFonts w:eastAsia="Batang"/>
        </w:rPr>
        <w:tab/>
        <w:t>dB(W/(m</w:t>
      </w:r>
      <w:r w:rsidRPr="005D50A0">
        <w:rPr>
          <w:rFonts w:eastAsia="Batang"/>
          <w:vertAlign w:val="superscript"/>
        </w:rPr>
        <w:t>2</w:t>
      </w:r>
      <w:r w:rsidRPr="005D50A0">
        <w:rPr>
          <w:rFonts w:eastAsia="Batang"/>
        </w:rPr>
        <w:t xml:space="preserve"> · MHz)) </w:t>
      </w:r>
      <w:r w:rsidRPr="005D50A0">
        <w:rPr>
          <w:rFonts w:eastAsia="Batang"/>
        </w:rPr>
        <w:tab/>
        <w:t>for</w:t>
      </w:r>
      <w:r w:rsidRPr="005D50A0">
        <w:rPr>
          <w:rFonts w:eastAsia="Batang"/>
        </w:rPr>
        <w:tab/>
      </w:r>
      <w:r w:rsidRPr="005D50A0">
        <w:rPr>
          <w:rFonts w:eastAsia="Batang"/>
        </w:rPr>
        <w:tab/>
      </w:r>
      <w:r w:rsidRPr="005D50A0">
        <w:rPr>
          <w:rFonts w:eastAsia="Batang"/>
        </w:rPr>
        <w:tab/>
      </w:r>
      <w:r w:rsidRPr="005D50A0">
        <w:rPr>
          <w:rFonts w:eastAsia="Batang"/>
        </w:rPr>
        <w:sym w:font="Symbol" w:char="F071"/>
      </w:r>
      <w:r w:rsidRPr="005D50A0">
        <w:rPr>
          <w:rFonts w:eastAsia="Batang"/>
        </w:rPr>
        <w:tab/>
      </w:r>
      <w:r w:rsidRPr="005D50A0">
        <w:rPr>
          <w:rFonts w:eastAsia="Batang"/>
        </w:rPr>
        <w:sym w:font="Symbol" w:char="F0A3"/>
      </w:r>
      <w:r w:rsidRPr="005D50A0">
        <w:rPr>
          <w:rFonts w:eastAsia="Batang"/>
        </w:rPr>
        <w:tab/>
        <w:t>37°</w:t>
      </w:r>
    </w:p>
    <w:p w14:paraId="7D0A0839"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w:t>
      </w:r>
      <w:r w:rsidRPr="005D50A0">
        <w:rPr>
          <w:lang w:eastAsia="ja-JP"/>
        </w:rPr>
        <w:t>165.6 + 5.5 (</w:t>
      </w:r>
      <w:r w:rsidRPr="005D50A0">
        <w:rPr>
          <w:lang w:eastAsia="ja-JP"/>
        </w:rPr>
        <w:sym w:font="Symbol" w:char="F071"/>
      </w:r>
      <w:r w:rsidRPr="005D50A0">
        <w:rPr>
          <w:lang w:eastAsia="ja-JP"/>
        </w:rPr>
        <w:t xml:space="preserve"> − 37)</w:t>
      </w:r>
      <w:r w:rsidRPr="005D50A0">
        <w:rPr>
          <w:lang w:eastAsia="ja-JP"/>
        </w:rPr>
        <w:tab/>
      </w:r>
      <w:r w:rsidRPr="005D50A0">
        <w:rPr>
          <w:rFonts w:eastAsia="Batang"/>
        </w:rPr>
        <w:t>dB(W/(m</w:t>
      </w:r>
      <w:r w:rsidRPr="005D50A0">
        <w:rPr>
          <w:rFonts w:eastAsia="Batang"/>
          <w:vertAlign w:val="superscript"/>
        </w:rPr>
        <w:t>2</w:t>
      </w:r>
      <w:r w:rsidRPr="005D50A0">
        <w:rPr>
          <w:rFonts w:eastAsia="Batang"/>
        </w:rPr>
        <w:t> · MHz))</w:t>
      </w:r>
      <w:r w:rsidRPr="005D50A0">
        <w:rPr>
          <w:rFonts w:eastAsia="Batang"/>
        </w:rPr>
        <w:tab/>
        <w:t>for</w:t>
      </w:r>
      <w:r w:rsidRPr="005D50A0">
        <w:rPr>
          <w:rFonts w:eastAsia="Batang"/>
        </w:rPr>
        <w:tab/>
        <w:t> 37</w:t>
      </w:r>
      <w:r w:rsidRPr="005D50A0">
        <w:rPr>
          <w:rFonts w:eastAsia="Batang"/>
        </w:rPr>
        <w:sym w:font="Symbol" w:char="F0B0"/>
      </w:r>
      <w:r w:rsidRPr="005D50A0">
        <w:rPr>
          <w:rFonts w:eastAsia="Batang"/>
        </w:rPr>
        <w:tab/>
        <w:t>&lt;</w:t>
      </w:r>
      <w:r w:rsidRPr="005D50A0">
        <w:rPr>
          <w:rFonts w:eastAsia="Batang"/>
        </w:rPr>
        <w:tab/>
      </w:r>
      <w:r w:rsidRPr="005D50A0">
        <w:rPr>
          <w:rFonts w:eastAsia="Batang"/>
        </w:rPr>
        <w:sym w:font="Symbol" w:char="F071"/>
      </w:r>
      <w:r w:rsidRPr="005D50A0">
        <w:tab/>
      </w:r>
      <w:r w:rsidRPr="005D50A0">
        <w:rPr>
          <w:rFonts w:eastAsia="Batang"/>
        </w:rPr>
        <w:t>&lt;</w:t>
      </w:r>
      <w:r w:rsidRPr="005D50A0">
        <w:rPr>
          <w:rFonts w:eastAsia="Batang"/>
        </w:rPr>
        <w:tab/>
        <w:t>45</w:t>
      </w:r>
      <w:r w:rsidRPr="005D50A0">
        <w:rPr>
          <w:rFonts w:eastAsia="Batang"/>
        </w:rPr>
        <w:sym w:font="Symbol" w:char="F0B0"/>
      </w:r>
    </w:p>
    <w:p w14:paraId="04EA5EAF" w14:textId="77777777"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w:t>
      </w:r>
      <w:r w:rsidRPr="005D50A0">
        <w:rPr>
          <w:lang w:eastAsia="ja-JP"/>
        </w:rPr>
        <w:t>121.6 + (</w:t>
      </w:r>
      <w:r w:rsidRPr="005D50A0">
        <w:rPr>
          <w:lang w:eastAsia="ja-JP"/>
        </w:rPr>
        <w:sym w:font="Symbol" w:char="F071"/>
      </w:r>
      <w:r w:rsidRPr="005D50A0">
        <w:rPr>
          <w:lang w:eastAsia="ja-JP"/>
        </w:rPr>
        <w:t xml:space="preserve"> − 45) / 3</w:t>
      </w:r>
      <w:r w:rsidRPr="005D50A0">
        <w:rPr>
          <w:lang w:eastAsia="ja-JP"/>
        </w:rPr>
        <w:tab/>
      </w:r>
      <w:r w:rsidRPr="005D50A0">
        <w:rPr>
          <w:rFonts w:eastAsia="Batang"/>
        </w:rPr>
        <w:t>dB(W/(m</w:t>
      </w:r>
      <w:r w:rsidRPr="005D50A0">
        <w:rPr>
          <w:rFonts w:eastAsia="Batang"/>
          <w:vertAlign w:val="superscript"/>
        </w:rPr>
        <w:t>2</w:t>
      </w:r>
      <w:r w:rsidRPr="005D50A0">
        <w:rPr>
          <w:rFonts w:eastAsia="Batang"/>
        </w:rPr>
        <w:t> · MHz))</w:t>
      </w:r>
      <w:r w:rsidRPr="005D50A0">
        <w:rPr>
          <w:rFonts w:eastAsia="Batang"/>
        </w:rPr>
        <w:tab/>
        <w:t>for</w:t>
      </w:r>
      <w:r w:rsidRPr="005D50A0">
        <w:rPr>
          <w:rFonts w:eastAsia="Batang"/>
        </w:rPr>
        <w:tab/>
        <w:t> 45</w:t>
      </w:r>
      <w:r w:rsidRPr="005D50A0">
        <w:rPr>
          <w:rFonts w:eastAsia="Batang"/>
        </w:rPr>
        <w:sym w:font="Symbol" w:char="F0B0"/>
      </w:r>
      <w:r w:rsidRPr="005D50A0">
        <w:rPr>
          <w:rFonts w:eastAsia="Batang"/>
        </w:rPr>
        <w:tab/>
        <w:t>&lt;</w:t>
      </w:r>
      <w:r w:rsidRPr="005D50A0">
        <w:rPr>
          <w:rFonts w:eastAsia="Batang"/>
        </w:rPr>
        <w:tab/>
      </w:r>
      <w:r w:rsidRPr="005D50A0">
        <w:rPr>
          <w:rFonts w:eastAsia="Batang"/>
        </w:rPr>
        <w:sym w:font="Symbol" w:char="F071"/>
      </w:r>
      <w:r w:rsidRPr="005D50A0">
        <w:tab/>
      </w:r>
      <w:r w:rsidRPr="005D50A0">
        <w:rPr>
          <w:rFonts w:eastAsia="Batang"/>
        </w:rPr>
        <w:sym w:font="Symbol" w:char="F0A3"/>
      </w:r>
      <w:r w:rsidRPr="005D50A0">
        <w:rPr>
          <w:rFonts w:eastAsia="Batang"/>
        </w:rPr>
        <w:tab/>
        <w:t>90</w:t>
      </w:r>
      <w:r w:rsidRPr="005D50A0">
        <w:rPr>
          <w:rFonts w:eastAsia="Batang"/>
        </w:rPr>
        <w:sym w:font="Symbol" w:char="F0B0"/>
      </w:r>
    </w:p>
    <w:p w14:paraId="2E3F0950" w14:textId="77777777" w:rsidR="00C07A6C" w:rsidRPr="00C630B4" w:rsidRDefault="00C07A6C" w:rsidP="00C07A6C">
      <w:pPr>
        <w:rPr>
          <w:lang w:eastAsia="ja-JP"/>
        </w:rPr>
      </w:pPr>
      <w:r w:rsidRPr="00C630B4">
        <w:rPr>
          <w:lang w:eastAsia="ja-JP"/>
        </w:rPr>
        <w:t xml:space="preserve">where </w:t>
      </w:r>
      <w:r w:rsidRPr="00C630B4">
        <w:rPr>
          <w:iCs/>
          <w:lang w:eastAsia="ja-JP"/>
        </w:rPr>
        <w:t>θ</w:t>
      </w:r>
      <w:r w:rsidRPr="00C630B4">
        <w:rPr>
          <w:lang w:eastAsia="ja-JP"/>
        </w:rPr>
        <w:t xml:space="preserve"> is the </w:t>
      </w:r>
      <w:r w:rsidRPr="00C630B4">
        <w:t xml:space="preserve">angle of arrival </w:t>
      </w:r>
      <w:r w:rsidRPr="00C630B4">
        <w:rPr>
          <w:lang w:eastAsia="ja-JP"/>
        </w:rPr>
        <w:t xml:space="preserve">of the incident wave </w:t>
      </w:r>
      <w:r w:rsidRPr="00C630B4">
        <w:t>above the horizontal plane,</w:t>
      </w:r>
      <w:r w:rsidRPr="00C630B4">
        <w:rPr>
          <w:lang w:eastAsia="ja-JP"/>
        </w:rPr>
        <w:t xml:space="preserve"> in degrees,</w:t>
      </w:r>
    </w:p>
    <w:p w14:paraId="4354FC35" w14:textId="77777777" w:rsidR="00C07A6C" w:rsidRPr="005D50A0" w:rsidRDefault="00C07A6C" w:rsidP="00C07A6C">
      <w:pPr>
        <w:keepNext/>
        <w:rPr>
          <w:rFonts w:eastAsia="Calibri"/>
        </w:rPr>
      </w:pPr>
      <w:r w:rsidRPr="00C630B4">
        <w:rPr>
          <w:rFonts w:eastAsia="Batang"/>
          <w:lang w:eastAsia="ko-KR"/>
        </w:rPr>
        <w:t>1.7</w:t>
      </w:r>
      <w:r w:rsidRPr="00C630B4">
        <w:rPr>
          <w:rFonts w:eastAsia="Batang"/>
          <w:lang w:eastAsia="ko-KR"/>
        </w:rPr>
        <w:tab/>
        <w:t>for the purpose of protecting radio astronomy service stations</w:t>
      </w:r>
      <w:r w:rsidRPr="00C630B4">
        <w:t xml:space="preserve"> in the frequency band 2 690</w:t>
      </w:r>
      <w:r w:rsidRPr="005D50A0">
        <w:t xml:space="preserve">-2 700 MHz, the power flux-density (pfd) </w:t>
      </w:r>
      <w:r w:rsidRPr="005D50A0">
        <w:rPr>
          <w:lang w:eastAsia="ja-JP"/>
        </w:rPr>
        <w:t xml:space="preserve">level of HIBS operating </w:t>
      </w:r>
      <w:r w:rsidRPr="005D50A0">
        <w:t xml:space="preserve">in the frequency band 2 500-2 690 MHz </w:t>
      </w:r>
      <w:r w:rsidRPr="005D50A0">
        <w:rPr>
          <w:lang w:eastAsia="ja-JP"/>
        </w:rPr>
        <w:t xml:space="preserve">produced at any radio astronomy observatory site </w:t>
      </w:r>
      <w:r>
        <w:t xml:space="preserve">notified </w:t>
      </w:r>
      <w:r w:rsidRPr="005D50A0">
        <w:t>before the date of receipt of the complete Appendix </w:t>
      </w:r>
      <w:r w:rsidRPr="005D50A0">
        <w:rPr>
          <w:b/>
          <w:bCs/>
        </w:rPr>
        <w:t>4</w:t>
      </w:r>
      <w:r w:rsidRPr="005D50A0">
        <w:t xml:space="preserve"> information for the HIBS system </w:t>
      </w:r>
      <w:r w:rsidRPr="005D50A0">
        <w:rPr>
          <w:lang w:eastAsia="ja-JP"/>
        </w:rPr>
        <w:t>shall not exceed the following unwanted emissions limit,</w:t>
      </w:r>
      <w:r w:rsidRPr="005D50A0">
        <w:rPr>
          <w:color w:val="FF0000"/>
          <w:lang w:eastAsia="ja-JP"/>
        </w:rPr>
        <w:t xml:space="preserve"> </w:t>
      </w:r>
      <w:r w:rsidRPr="005D50A0">
        <w:rPr>
          <w:rFonts w:eastAsia="Batang"/>
          <w:lang w:eastAsia="ko-KR"/>
        </w:rPr>
        <w:t>unless explicit agreement of the affected administration is provided:</w:t>
      </w:r>
    </w:p>
    <w:p w14:paraId="2E5C554C" w14:textId="4BB17861" w:rsidR="00C07A6C" w:rsidRPr="005D50A0" w:rsidRDefault="00C07A6C" w:rsidP="00C07A6C">
      <w:pPr>
        <w:tabs>
          <w:tab w:val="left" w:pos="2608"/>
          <w:tab w:val="left" w:pos="3686"/>
          <w:tab w:val="left" w:pos="5812"/>
          <w:tab w:val="right" w:pos="6946"/>
          <w:tab w:val="left" w:pos="7088"/>
          <w:tab w:val="left" w:pos="7371"/>
          <w:tab w:val="left" w:pos="7741"/>
          <w:tab w:val="left" w:pos="7979"/>
        </w:tabs>
        <w:spacing w:before="80"/>
        <w:ind w:left="1134" w:hanging="1134"/>
        <w:rPr>
          <w:rFonts w:eastAsia="Batang"/>
        </w:rPr>
      </w:pPr>
      <w:r w:rsidRPr="005D50A0">
        <w:rPr>
          <w:rFonts w:eastAsia="Batang"/>
        </w:rPr>
        <w:tab/>
        <w:t>−177</w:t>
      </w:r>
      <w:r w:rsidRPr="005D50A0">
        <w:rPr>
          <w:rFonts w:eastAsia="Batang"/>
        </w:rPr>
        <w:tab/>
      </w:r>
      <w:r w:rsidRPr="005D50A0">
        <w:rPr>
          <w:rFonts w:eastAsia="Batang"/>
        </w:rPr>
        <w:tab/>
      </w:r>
      <w:r w:rsidRPr="005D50A0">
        <w:rPr>
          <w:rFonts w:eastAsia="Batang"/>
        </w:rPr>
        <w:tab/>
      </w:r>
      <w:r w:rsidRPr="005D50A0">
        <w:rPr>
          <w:rFonts w:eastAsia="Batang"/>
        </w:rPr>
        <w:tab/>
        <w:t>dB(W/(m</w:t>
      </w:r>
      <w:r w:rsidRPr="005D50A0">
        <w:rPr>
          <w:rFonts w:eastAsia="Batang"/>
          <w:vertAlign w:val="superscript"/>
        </w:rPr>
        <w:t>2</w:t>
      </w:r>
      <w:r w:rsidRPr="005D50A0">
        <w:rPr>
          <w:rFonts w:eastAsia="Batang"/>
        </w:rPr>
        <w:t> · 10 MHz))</w:t>
      </w:r>
      <w:r w:rsidR="00B84ECC" w:rsidRPr="00E46935">
        <w:rPr>
          <w:rFonts w:eastAsia="Batang"/>
        </w:rPr>
        <w:t>;</w:t>
      </w:r>
    </w:p>
    <w:p w14:paraId="2741087F" w14:textId="77777777" w:rsidR="00C07A6C" w:rsidRDefault="00C07A6C" w:rsidP="00C07A6C">
      <w:pPr>
        <w:rPr>
          <w:rFonts w:eastAsia="Batang"/>
        </w:rPr>
      </w:pPr>
      <w:r w:rsidRPr="005D50A0">
        <w:rPr>
          <w:rFonts w:eastAsia="Batang"/>
        </w:rPr>
        <w:t>1.</w:t>
      </w:r>
      <w:r>
        <w:rPr>
          <w:rFonts w:eastAsia="Batang"/>
        </w:rPr>
        <w:t>8</w:t>
      </w:r>
      <w:r w:rsidRPr="005D50A0">
        <w:rPr>
          <w:rFonts w:eastAsia="Batang"/>
        </w:rPr>
        <w:tab/>
        <w:t>that for the purpose of protecting MSS (space-to-Earth) and RDSS (space-to-Earth) in the frequency band 2 483.5-2 500 MHz, the use of HIBS platform in the frequency band 2 500-2 690 MHz shall comply with an unwanted emission limit of −30 dBm/MHz in the frequency band 2 483.5-2 500 MHz;</w:t>
      </w:r>
    </w:p>
    <w:p w14:paraId="04EFB958" w14:textId="77777777" w:rsidR="00C07A6C" w:rsidRPr="005D50A0" w:rsidRDefault="00C07A6C" w:rsidP="00C07A6C">
      <w:pPr>
        <w:rPr>
          <w:shd w:val="clear" w:color="auto" w:fill="FFFFFF" w:themeFill="background1"/>
        </w:rPr>
      </w:pPr>
      <w:r w:rsidRPr="005D50A0">
        <w:t>2</w:t>
      </w:r>
      <w:r w:rsidRPr="005D50A0">
        <w:tab/>
        <w:t xml:space="preserve">that administrations intending to implement HIBS </w:t>
      </w:r>
      <w:r w:rsidRPr="007A21BF">
        <w:t>shall notify, in accordance with Article 11, the frequency assignments to transmitting and receiving HIBS stations by submitting all mandatory elements of Appendix </w:t>
      </w:r>
      <w:r w:rsidRPr="007A21BF">
        <w:rPr>
          <w:rStyle w:val="Appref"/>
          <w:b/>
          <w:bCs/>
        </w:rPr>
        <w:t>4</w:t>
      </w:r>
      <w:r w:rsidRPr="007A21BF">
        <w:t xml:space="preserve"> to the Radiocommunication Bureau for the examination of compliance with the conditions specified in the resolves above</w:t>
      </w:r>
      <w:r w:rsidRPr="007A21BF">
        <w:rPr>
          <w:shd w:val="clear" w:color="auto" w:fill="FFFFFF" w:themeFill="background1"/>
        </w:rPr>
        <w:t>,</w:t>
      </w:r>
    </w:p>
    <w:p w14:paraId="7BA62A33" w14:textId="77777777" w:rsidR="00C07A6C" w:rsidRPr="005D50A0" w:rsidRDefault="00C07A6C" w:rsidP="00C07A6C">
      <w:pPr>
        <w:pStyle w:val="Call"/>
        <w:rPr>
          <w:shd w:val="clear" w:color="auto" w:fill="FFFFFF" w:themeFill="background1"/>
        </w:rPr>
      </w:pPr>
      <w:r w:rsidRPr="005D50A0">
        <w:rPr>
          <w:shd w:val="clear" w:color="auto" w:fill="FFFFFF" w:themeFill="background1"/>
        </w:rPr>
        <w:lastRenderedPageBreak/>
        <w:t>resolves further</w:t>
      </w:r>
    </w:p>
    <w:p w14:paraId="30ADE070" w14:textId="77777777" w:rsidR="00C07A6C" w:rsidRPr="005D50A0" w:rsidRDefault="00C07A6C" w:rsidP="00C07A6C">
      <w:pPr>
        <w:rPr>
          <w:shd w:val="clear" w:color="auto" w:fill="FFFFFF" w:themeFill="background1"/>
        </w:rPr>
      </w:pPr>
      <w:r w:rsidRPr="005D50A0">
        <w:rPr>
          <w:shd w:val="clear" w:color="auto" w:fill="FFFFFF" w:themeFill="background1"/>
        </w:rPr>
        <w:t xml:space="preserve">that HIBS may operate in the frequency band </w:t>
      </w:r>
      <w:r w:rsidRPr="005D50A0">
        <w:t>2 500-2 690 MHz</w:t>
      </w:r>
      <w:r w:rsidRPr="005D50A0">
        <w:rPr>
          <w:shd w:val="clear" w:color="auto" w:fill="FFFFFF" w:themeFill="background1"/>
        </w:rPr>
        <w:t xml:space="preserve"> with an altitude down to 18 km, in derogation to No. </w:t>
      </w:r>
      <w:r w:rsidRPr="005D50A0">
        <w:rPr>
          <w:b/>
          <w:bCs/>
          <w:shd w:val="clear" w:color="auto" w:fill="FFFFFF" w:themeFill="background1"/>
        </w:rPr>
        <w:t>1.66A</w:t>
      </w:r>
      <w:r w:rsidRPr="005D50A0">
        <w:rPr>
          <w:shd w:val="clear" w:color="auto" w:fill="FFFFFF" w:themeFill="background1"/>
        </w:rPr>
        <w:t>,</w:t>
      </w:r>
    </w:p>
    <w:p w14:paraId="1987F08C" w14:textId="77777777" w:rsidR="00C07A6C" w:rsidRPr="005D50A0" w:rsidRDefault="00C07A6C" w:rsidP="00C07A6C">
      <w:pPr>
        <w:pStyle w:val="Call"/>
      </w:pPr>
      <w:r w:rsidRPr="005D50A0">
        <w:t>instructs the Director of the Radiocommunication Bureau</w:t>
      </w:r>
    </w:p>
    <w:p w14:paraId="0F23E5C2" w14:textId="77777777" w:rsidR="00C07A6C" w:rsidRDefault="00C07A6C" w:rsidP="00C07A6C">
      <w:r w:rsidRPr="005D50A0">
        <w:t>to take all necessary measures to implement this Resolution.</w:t>
      </w:r>
    </w:p>
    <w:p w14:paraId="0B9E87BE" w14:textId="77777777" w:rsidR="0000484E" w:rsidRDefault="0000484E" w:rsidP="0000484E">
      <w:pPr>
        <w:pStyle w:val="Reasons"/>
      </w:pPr>
    </w:p>
    <w:p w14:paraId="420795CC" w14:textId="7C458C17" w:rsidR="0000484E" w:rsidRDefault="0000484E" w:rsidP="0000484E">
      <w:pPr>
        <w:pStyle w:val="Proposal"/>
      </w:pPr>
      <w:r>
        <w:t>SUP</w:t>
      </w:r>
      <w:r>
        <w:tab/>
        <w:t>EUR/XXXXA4/15</w:t>
      </w:r>
    </w:p>
    <w:p w14:paraId="380A96C4" w14:textId="77777777" w:rsidR="0000484E" w:rsidRDefault="0000484E" w:rsidP="0000484E">
      <w:pPr>
        <w:pStyle w:val="ResNo"/>
        <w:rPr>
          <w:rFonts w:eastAsia="MS Mincho"/>
        </w:rPr>
      </w:pPr>
      <w:bookmarkStart w:id="622" w:name="_Toc39649461"/>
      <w:r>
        <w:rPr>
          <w:rFonts w:eastAsia="MS Mincho"/>
        </w:rPr>
        <w:t xml:space="preserve">RESOLUTION </w:t>
      </w:r>
      <w:r w:rsidRPr="006B21BE">
        <w:rPr>
          <w:rStyle w:val="href"/>
          <w:rFonts w:eastAsia="SimSun"/>
        </w:rPr>
        <w:t>247</w:t>
      </w:r>
      <w:r>
        <w:rPr>
          <w:rFonts w:eastAsia="MS Mincho"/>
        </w:rPr>
        <w:t xml:space="preserve"> (WRC</w:t>
      </w:r>
      <w:r w:rsidRPr="00CA3D63">
        <w:rPr>
          <w:rFonts w:eastAsia="MS Mincho"/>
        </w:rPr>
        <w:noBreakHyphen/>
      </w:r>
      <w:r>
        <w:rPr>
          <w:rFonts w:eastAsia="MS Mincho"/>
        </w:rPr>
        <w:t>19)</w:t>
      </w:r>
      <w:bookmarkEnd w:id="622"/>
    </w:p>
    <w:p w14:paraId="0946A703" w14:textId="77777777" w:rsidR="0000484E" w:rsidRDefault="0000484E" w:rsidP="0000484E">
      <w:pPr>
        <w:pStyle w:val="Restitle"/>
        <w:rPr>
          <w:rFonts w:eastAsia="MS Mincho"/>
          <w:lang w:eastAsia="ja-JP"/>
        </w:rPr>
      </w:pPr>
      <w:bookmarkStart w:id="623" w:name="_Toc35789331"/>
      <w:bookmarkStart w:id="624" w:name="_Toc35857028"/>
      <w:bookmarkStart w:id="625" w:name="_Toc35877663"/>
      <w:bookmarkStart w:id="626" w:name="_Toc35963606"/>
      <w:bookmarkStart w:id="627" w:name="_Toc39649462"/>
      <w:r>
        <w:rPr>
          <w:rFonts w:eastAsia="MS Mincho"/>
          <w:lang w:eastAsia="ja-JP"/>
        </w:rPr>
        <w:t xml:space="preserve">Facilitating mobile connectivity in certain </w:t>
      </w:r>
      <w:r>
        <w:t xml:space="preserve">frequency </w:t>
      </w:r>
      <w:r>
        <w:rPr>
          <w:rFonts w:eastAsia="MS Mincho"/>
          <w:lang w:eastAsia="ja-JP"/>
        </w:rPr>
        <w:t xml:space="preserve">bands below 2.7 GHz </w:t>
      </w:r>
      <w:r>
        <w:rPr>
          <w:rFonts w:eastAsia="MS Mincho"/>
          <w:lang w:eastAsia="ja-JP"/>
        </w:rPr>
        <w:br/>
        <w:t xml:space="preserve">using </w:t>
      </w:r>
      <w:r>
        <w:rPr>
          <w:rFonts w:eastAsia="MS Mincho"/>
        </w:rPr>
        <w:t>high-altitude platform stations as International Mobile Telecommunications base stations</w:t>
      </w:r>
      <w:bookmarkEnd w:id="623"/>
      <w:bookmarkEnd w:id="624"/>
      <w:bookmarkEnd w:id="625"/>
      <w:bookmarkEnd w:id="626"/>
      <w:bookmarkEnd w:id="627"/>
    </w:p>
    <w:p w14:paraId="7681CE57" w14:textId="77777777" w:rsidR="0000484E" w:rsidRDefault="0000484E" w:rsidP="0000484E">
      <w:pPr>
        <w:pStyle w:val="Reasons"/>
      </w:pPr>
    </w:p>
    <w:sectPr w:rsidR="0000484E">
      <w:headerReference w:type="default" r:id="rId18"/>
      <w:footerReference w:type="even" r:id="rId19"/>
      <w:footerReference w:type="default" r:id="rId20"/>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3161F" w14:textId="77777777" w:rsidR="00E54128" w:rsidRDefault="00E54128">
      <w:r>
        <w:separator/>
      </w:r>
    </w:p>
  </w:endnote>
  <w:endnote w:type="continuationSeparator" w:id="0">
    <w:p w14:paraId="12270A48" w14:textId="77777777" w:rsidR="00E54128" w:rsidRDefault="00E54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aditional Arabic">
    <w:charset w:val="B2"/>
    <w:family w:val="roman"/>
    <w:pitch w:val="variable"/>
    <w:sig w:usb0="00002003" w:usb1="80000000" w:usb2="00000008" w:usb3="00000000" w:csb0="00000041"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99A57" w14:textId="77777777" w:rsidR="00E45D05" w:rsidRDefault="00E45D05">
    <w:pPr>
      <w:framePr w:wrap="around" w:vAnchor="text" w:hAnchor="margin" w:xAlign="right" w:y="1"/>
    </w:pPr>
    <w:r>
      <w:fldChar w:fldCharType="begin"/>
    </w:r>
    <w:r>
      <w:instrText xml:space="preserve">PAGE  </w:instrText>
    </w:r>
    <w:r>
      <w:fldChar w:fldCharType="end"/>
    </w:r>
  </w:p>
  <w:p w14:paraId="3E82B8E6" w14:textId="46413F1A"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495FBA">
      <w:rPr>
        <w:noProof/>
      </w:rPr>
      <w:t>30.05.23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5B50A" w14:textId="77777777" w:rsidR="00E45D05" w:rsidRDefault="00E45D05" w:rsidP="009B1EA1">
    <w:pPr>
      <w:pStyle w:val="Footer"/>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9EDCF" w14:textId="77777777" w:rsidR="00E54128" w:rsidRDefault="00E54128">
      <w:r>
        <w:rPr>
          <w:b/>
        </w:rPr>
        <w:t>_______________</w:t>
      </w:r>
    </w:p>
  </w:footnote>
  <w:footnote w:type="continuationSeparator" w:id="0">
    <w:p w14:paraId="584B74CC" w14:textId="77777777" w:rsidR="00E54128" w:rsidRDefault="00E54128">
      <w:r>
        <w:continuationSeparator/>
      </w:r>
    </w:p>
  </w:footnote>
  <w:footnote w:id="1">
    <w:p w14:paraId="1685B431" w14:textId="77777777" w:rsidR="00480E34" w:rsidRPr="00BB54F0" w:rsidRDefault="00F614A8" w:rsidP="00496979">
      <w:pPr>
        <w:pStyle w:val="FootnoteText"/>
        <w:rPr>
          <w:lang w:val="en-US"/>
        </w:rPr>
      </w:pPr>
      <w:r>
        <w:rPr>
          <w:rStyle w:val="FootnoteReference"/>
        </w:rPr>
        <w:t>1</w:t>
      </w:r>
      <w:r>
        <w:t xml:space="preserve"> </w:t>
      </w:r>
      <w:r w:rsidRPr="00BB54F0">
        <w:rPr>
          <w:lang w:val="en-US"/>
        </w:rPr>
        <w:tab/>
      </w:r>
      <w:r w:rsidRPr="00FF20EA">
        <w:t xml:space="preserve">The Radiocommunication Bureau shall develop and keep up-to-date forms of notice to meet fully the statutory provisions of this </w:t>
      </w:r>
      <w:r>
        <w:t>Appendix </w:t>
      </w:r>
      <w:r w:rsidRPr="00FF20EA">
        <w:t>and related decisions of future conferences. Additional information on the items listed in this Annex together with an explanation of the symbols is to be found in the Preface to the BR IFIC (Terrestrial Services).</w:t>
      </w:r>
    </w:p>
  </w:footnote>
  <w:footnote w:id="2">
    <w:p w14:paraId="225E8588" w14:textId="77777777" w:rsidR="00942C99" w:rsidRPr="00FD2028" w:rsidDel="00D32126" w:rsidRDefault="00F614A8" w:rsidP="0087044E">
      <w:pPr>
        <w:pStyle w:val="FootnoteText"/>
        <w:rPr>
          <w:del w:id="397" w:author="CEPT" w:date="2023-05-01T11:27:00Z"/>
          <w:lang w:val="en-US"/>
        </w:rPr>
      </w:pPr>
      <w:del w:id="398" w:author="CEPT" w:date="2023-05-01T11:27:00Z">
        <w:r w:rsidRPr="000C6764" w:rsidDel="00D32126">
          <w:rPr>
            <w:rStyle w:val="FootnoteReference"/>
          </w:rPr>
          <w:delText>*</w:delText>
        </w:r>
        <w:r w:rsidDel="00D32126">
          <w:tab/>
        </w:r>
        <w:r w:rsidRPr="00FD2028" w:rsidDel="00D32126">
          <w:rPr>
            <w:i/>
            <w:iCs/>
          </w:rPr>
          <w:delText>Note by the Secretariat:</w:delText>
        </w:r>
        <w:r w:rsidDel="00D32126">
          <w:delText xml:space="preserve"> This Resolution was revised by WRC-15 and WRC-19.</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6C6AA"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56802EDD" w14:textId="77777777" w:rsidR="00A066F1" w:rsidRPr="00A066F1" w:rsidRDefault="00BC75DE" w:rsidP="00241FA2">
    <w:pPr>
      <w:pStyle w:val="Header"/>
    </w:pPr>
    <w:r>
      <w:t>WRC</w:t>
    </w:r>
    <w:r w:rsidR="006D70B0">
      <w:t>23</w:t>
    </w:r>
    <w:r w:rsidR="00A066F1">
      <w:t>/</w:t>
    </w:r>
    <w:bookmarkStart w:id="628" w:name="OLE_LINK1"/>
    <w:bookmarkStart w:id="629" w:name="OLE_LINK2"/>
    <w:bookmarkStart w:id="630" w:name="OLE_LINK3"/>
    <w:r w:rsidR="00EB55C6">
      <w:t>4795(Add.4)</w:t>
    </w:r>
    <w:bookmarkEnd w:id="628"/>
    <w:bookmarkEnd w:id="629"/>
    <w:bookmarkEnd w:id="630"/>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68121378">
    <w:abstractNumId w:val="0"/>
  </w:num>
  <w:num w:numId="2" w16cid:durableId="185437373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484E"/>
    <w:rsid w:val="00022A29"/>
    <w:rsid w:val="000355FD"/>
    <w:rsid w:val="00051E39"/>
    <w:rsid w:val="00055346"/>
    <w:rsid w:val="000705F2"/>
    <w:rsid w:val="00077239"/>
    <w:rsid w:val="0007795D"/>
    <w:rsid w:val="00086491"/>
    <w:rsid w:val="00091346"/>
    <w:rsid w:val="0009706C"/>
    <w:rsid w:val="000D154B"/>
    <w:rsid w:val="000D2DAF"/>
    <w:rsid w:val="000E463E"/>
    <w:rsid w:val="000E4B8F"/>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B349C"/>
    <w:rsid w:val="002D58BE"/>
    <w:rsid w:val="002F4747"/>
    <w:rsid w:val="0030191C"/>
    <w:rsid w:val="00302605"/>
    <w:rsid w:val="00325191"/>
    <w:rsid w:val="00361B37"/>
    <w:rsid w:val="00377BD3"/>
    <w:rsid w:val="00384088"/>
    <w:rsid w:val="003852CE"/>
    <w:rsid w:val="0039169B"/>
    <w:rsid w:val="003A72CF"/>
    <w:rsid w:val="003A7F8C"/>
    <w:rsid w:val="003B2284"/>
    <w:rsid w:val="003B532E"/>
    <w:rsid w:val="003C5E82"/>
    <w:rsid w:val="003D0F8B"/>
    <w:rsid w:val="003E0DB6"/>
    <w:rsid w:val="0041348E"/>
    <w:rsid w:val="00420873"/>
    <w:rsid w:val="00482C1D"/>
    <w:rsid w:val="00492075"/>
    <w:rsid w:val="00495FBA"/>
    <w:rsid w:val="004969AD"/>
    <w:rsid w:val="004A26C4"/>
    <w:rsid w:val="004B13CB"/>
    <w:rsid w:val="004D26EA"/>
    <w:rsid w:val="004D2BFB"/>
    <w:rsid w:val="004D5D5C"/>
    <w:rsid w:val="004D5E07"/>
    <w:rsid w:val="004F3DC0"/>
    <w:rsid w:val="0050139F"/>
    <w:rsid w:val="005222E9"/>
    <w:rsid w:val="0055140B"/>
    <w:rsid w:val="00572F04"/>
    <w:rsid w:val="005861D7"/>
    <w:rsid w:val="005964AB"/>
    <w:rsid w:val="005B5CF5"/>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6F72EE"/>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457FE"/>
    <w:rsid w:val="0086171E"/>
    <w:rsid w:val="00871A11"/>
    <w:rsid w:val="00872FC8"/>
    <w:rsid w:val="008845D0"/>
    <w:rsid w:val="00884D60"/>
    <w:rsid w:val="00896E56"/>
    <w:rsid w:val="008B43F2"/>
    <w:rsid w:val="008B6CFF"/>
    <w:rsid w:val="009274B4"/>
    <w:rsid w:val="00934EA2"/>
    <w:rsid w:val="00944A5C"/>
    <w:rsid w:val="00952A66"/>
    <w:rsid w:val="009B1EA1"/>
    <w:rsid w:val="009B7C9A"/>
    <w:rsid w:val="009C0A6F"/>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0ED"/>
    <w:rsid w:val="00AA0B18"/>
    <w:rsid w:val="00AA3C65"/>
    <w:rsid w:val="00AA666F"/>
    <w:rsid w:val="00AD7914"/>
    <w:rsid w:val="00AE514B"/>
    <w:rsid w:val="00B02580"/>
    <w:rsid w:val="00B40888"/>
    <w:rsid w:val="00B639E9"/>
    <w:rsid w:val="00B817CD"/>
    <w:rsid w:val="00B81A7D"/>
    <w:rsid w:val="00B84ECC"/>
    <w:rsid w:val="00B91EF7"/>
    <w:rsid w:val="00B94AD0"/>
    <w:rsid w:val="00B95378"/>
    <w:rsid w:val="00BB3A95"/>
    <w:rsid w:val="00BC75DE"/>
    <w:rsid w:val="00BD6CCE"/>
    <w:rsid w:val="00C0018F"/>
    <w:rsid w:val="00C07A6C"/>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0F31"/>
    <w:rsid w:val="00CF2B5B"/>
    <w:rsid w:val="00D14CE0"/>
    <w:rsid w:val="00D255D4"/>
    <w:rsid w:val="00D268B3"/>
    <w:rsid w:val="00D32126"/>
    <w:rsid w:val="00D337CC"/>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46935"/>
    <w:rsid w:val="00E54128"/>
    <w:rsid w:val="00E55816"/>
    <w:rsid w:val="00E55AEF"/>
    <w:rsid w:val="00E976C1"/>
    <w:rsid w:val="00EA12E5"/>
    <w:rsid w:val="00EB0812"/>
    <w:rsid w:val="00EB54B2"/>
    <w:rsid w:val="00EB55C6"/>
    <w:rsid w:val="00EF1932"/>
    <w:rsid w:val="00EF71B6"/>
    <w:rsid w:val="00F02766"/>
    <w:rsid w:val="00F05BD4"/>
    <w:rsid w:val="00F06473"/>
    <w:rsid w:val="00F320AA"/>
    <w:rsid w:val="00F614A8"/>
    <w:rsid w:val="00F6155B"/>
    <w:rsid w:val="00F633D3"/>
    <w:rsid w:val="00F65C19"/>
    <w:rsid w:val="00F76943"/>
    <w:rsid w:val="00F822B0"/>
    <w:rsid w:val="00F85E25"/>
    <w:rsid w:val="00FA4856"/>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802EC36"/>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har"/>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qForma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qFormat/>
    <w:rsid w:val="009B463A"/>
  </w:style>
  <w:style w:type="character" w:customStyle="1" w:styleId="ArtrefBold">
    <w:name w:val="Art_ref + Bold"/>
    <w:basedOn w:val="Artref"/>
    <w:rsid w:val="009B463A"/>
    <w:rPr>
      <w:b/>
      <w:bCs/>
      <w:color w:val="auto"/>
    </w:rPr>
  </w:style>
  <w:style w:type="character" w:customStyle="1" w:styleId="ApprefBold">
    <w:name w:val="App_ref + Bold"/>
    <w:basedOn w:val="Appref"/>
    <w:qFormat/>
    <w:rsid w:val="005045BB"/>
    <w:rPr>
      <w:b/>
      <w:bCs/>
      <w:color w:val="000000"/>
    </w:rPr>
  </w:style>
  <w:style w:type="character" w:customStyle="1" w:styleId="ApprefBold0">
    <w:name w:val="App_ref +  Bold"/>
    <w:basedOn w:val="DefaultParagraphFont"/>
    <w:rsid w:val="009B463A"/>
    <w:rPr>
      <w:b/>
      <w:color w:val="auto"/>
    </w:rPr>
  </w:style>
  <w:style w:type="paragraph" w:styleId="Revision">
    <w:name w:val="Revision"/>
    <w:hidden/>
    <w:uiPriority w:val="99"/>
    <w:semiHidden/>
    <w:rsid w:val="005B5CF5"/>
    <w:rPr>
      <w:rFonts w:ascii="Times New Roman" w:hAnsi="Times New Roman"/>
      <w:sz w:val="24"/>
      <w:lang w:val="en-GB" w:eastAsia="en-US"/>
    </w:rPr>
  </w:style>
  <w:style w:type="character" w:customStyle="1" w:styleId="TableheadChar">
    <w:name w:val="Table_head Char"/>
    <w:basedOn w:val="DefaultParagraphFont"/>
    <w:link w:val="Tablehead"/>
    <w:qFormat/>
    <w:locked/>
    <w:rsid w:val="00AA00ED"/>
    <w:rPr>
      <w:rFonts w:ascii="Times New Roman Bold" w:hAnsi="Times New Roman Bold" w:cs="Times New Roman Bold"/>
      <w:b/>
      <w:lang w:val="en-GB" w:eastAsia="en-US"/>
    </w:rPr>
  </w:style>
  <w:style w:type="character" w:customStyle="1" w:styleId="ReasonsChar">
    <w:name w:val="Reasons Char"/>
    <w:basedOn w:val="DefaultParagraphFont"/>
    <w:link w:val="Reasons"/>
    <w:locked/>
    <w:rsid w:val="00AA00ED"/>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locked/>
    <w:rsid w:val="00AA00ED"/>
    <w:rPr>
      <w:rFonts w:ascii="Times New Roman" w:hAnsi="Times New Roman"/>
      <w:sz w:val="24"/>
      <w:lang w:val="en-GB" w:eastAsia="en-US"/>
    </w:rPr>
  </w:style>
  <w:style w:type="character" w:customStyle="1" w:styleId="RestitleChar">
    <w:name w:val="Res_title Char"/>
    <w:link w:val="Restitle"/>
    <w:qFormat/>
    <w:locked/>
    <w:rsid w:val="00AA00ED"/>
    <w:rPr>
      <w:rFonts w:ascii="Times New Roman Bold" w:hAnsi="Times New Roman Bold"/>
      <w:b/>
      <w:sz w:val="28"/>
      <w:lang w:val="en-GB" w:eastAsia="en-US"/>
    </w:rPr>
  </w:style>
  <w:style w:type="character" w:customStyle="1" w:styleId="TabletextChar">
    <w:name w:val="Table_text Char"/>
    <w:basedOn w:val="DefaultParagraphFont"/>
    <w:link w:val="Tabletext"/>
    <w:qFormat/>
    <w:rsid w:val="00AA00ED"/>
    <w:rPr>
      <w:rFonts w:ascii="Times New Roman" w:hAnsi="Times New Roman"/>
      <w:lang w:val="en-GB" w:eastAsia="en-US"/>
    </w:rPr>
  </w:style>
  <w:style w:type="character" w:customStyle="1" w:styleId="CallChar">
    <w:name w:val="Call Char"/>
    <w:basedOn w:val="DefaultParagraphFont"/>
    <w:link w:val="Call"/>
    <w:qFormat/>
    <w:rsid w:val="00AA00ED"/>
    <w:rPr>
      <w:rFonts w:ascii="Times New Roman" w:hAnsi="Times New Roman"/>
      <w:i/>
      <w:sz w:val="24"/>
      <w:lang w:val="en-GB" w:eastAsia="en-US"/>
    </w:rPr>
  </w:style>
  <w:style w:type="character" w:customStyle="1" w:styleId="enumlev1Char">
    <w:name w:val="enumlev1 Char"/>
    <w:basedOn w:val="DefaultParagraphFont"/>
    <w:link w:val="enumlev1"/>
    <w:qFormat/>
    <w:rsid w:val="00AA00ED"/>
    <w:rPr>
      <w:rFonts w:ascii="Times New Roman" w:hAnsi="Times New Roman"/>
      <w:sz w:val="24"/>
      <w:lang w:val="en-GB" w:eastAsia="en-US"/>
    </w:rPr>
  </w:style>
  <w:style w:type="character" w:customStyle="1" w:styleId="AnnexNoChar">
    <w:name w:val="Annex_No Char"/>
    <w:link w:val="AnnexNo"/>
    <w:qFormat/>
    <w:locked/>
    <w:rsid w:val="00AA00ED"/>
    <w:rPr>
      <w:rFonts w:ascii="Times New Roman" w:hAnsi="Times New Roman"/>
      <w:caps/>
      <w:sz w:val="28"/>
      <w:lang w:val="en-GB" w:eastAsia="en-US"/>
    </w:rPr>
  </w:style>
  <w:style w:type="character" w:customStyle="1" w:styleId="AnnextitleChar">
    <w:name w:val="Annex_title Char"/>
    <w:basedOn w:val="DefaultParagraphFont"/>
    <w:link w:val="Annextitle"/>
    <w:rsid w:val="00AA00ED"/>
    <w:rPr>
      <w:rFonts w:ascii="Times New Roman Bold" w:hAnsi="Times New Roman Bold"/>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R23-WRC23-C-4795!A4!MSW-E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9CCC528-FB52-47D7-9F9C-A7F4D0995660}">
  <ds:schemaRefs>
    <ds:schemaRef ds:uri="http://schemas.openxmlformats.org/officeDocument/2006/bibliography"/>
  </ds:schemaRefs>
</ds:datastoreItem>
</file>

<file path=customXml/itemProps2.xml><?xml version="1.0" encoding="utf-8"?>
<ds:datastoreItem xmlns:ds="http://schemas.openxmlformats.org/officeDocument/2006/customXml" ds:itemID="{01166735-DE59-4421-851D-A70A45776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A7CEF2-9BEA-4945-97F8-C8E961502323}">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A52CB424-53FC-46FA-A15B-8AFE1C2BD0A2}">
  <ds:schemaRefs>
    <ds:schemaRef ds:uri="http://schemas.microsoft.com/sharepoint/v3/contenttype/forms"/>
  </ds:schemaRefs>
</ds:datastoreItem>
</file>

<file path=customXml/itemProps5.xml><?xml version="1.0" encoding="utf-8"?>
<ds:datastoreItem xmlns:ds="http://schemas.openxmlformats.org/officeDocument/2006/customXml" ds:itemID="{8838E437-61FB-48BC-9312-68A2CD44C4E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7879</Words>
  <Characters>50681</Characters>
  <Application>Microsoft Office Word</Application>
  <DocSecurity>0</DocSecurity>
  <Lines>422</Lines>
  <Paragraphs>116</Paragraphs>
  <ScaleCrop>false</ScaleCrop>
  <HeadingPairs>
    <vt:vector size="2" baseType="variant">
      <vt:variant>
        <vt:lpstr>Title</vt:lpstr>
      </vt:variant>
      <vt:variant>
        <vt:i4>1</vt:i4>
      </vt:variant>
    </vt:vector>
  </HeadingPairs>
  <TitlesOfParts>
    <vt:vector size="1" baseType="lpstr">
      <vt:lpstr>R23-WRC23-C-4795!A4!MSW-E</vt:lpstr>
    </vt:vector>
  </TitlesOfParts>
  <Manager>General Secretariat - Pool</Manager>
  <Company>International Telecommunication Union (ITU)</Company>
  <LinksUpToDate>false</LinksUpToDate>
  <CharactersWithSpaces>58444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R23-WRC23-C-4795!A4!MSW-E</dc:title>
  <dc:subject>World Radiocommunication Conference - 2023</dc:subject>
  <dc:creator>manias</dc:creator>
  <cp:keywords>CPI_2022.05.12.01</cp:keywords>
  <dc:description>Uploaded on 2015.07.06</dc:description>
  <cp:lastModifiedBy>CEPT</cp:lastModifiedBy>
  <cp:revision>2</cp:revision>
  <cp:lastPrinted>2017-02-10T08:23:00Z</cp:lastPrinted>
  <dcterms:created xsi:type="dcterms:W3CDTF">2023-06-06T08:59:00Z</dcterms:created>
  <dcterms:modified xsi:type="dcterms:W3CDTF">2023-06-06T08:59:00Z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